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C77B7" w14:textId="546C7939" w:rsidR="00CA796C" w:rsidRDefault="00E04F7D" w:rsidP="00147F2C">
      <w:pPr>
        <w:spacing w:line="480" w:lineRule="auto"/>
        <w:rPr>
          <w:b/>
          <w:sz w:val="28"/>
          <w:szCs w:val="28"/>
        </w:rPr>
      </w:pPr>
      <w:r>
        <w:rPr>
          <w:b/>
          <w:sz w:val="28"/>
          <w:szCs w:val="28"/>
        </w:rPr>
        <w:t xml:space="preserve">Sardines at a junction: seascape genomics reveals ecological and oceanographic drivers of variation in the </w:t>
      </w:r>
      <w:r w:rsidR="00C34AE4">
        <w:rPr>
          <w:b/>
          <w:sz w:val="28"/>
          <w:szCs w:val="28"/>
        </w:rPr>
        <w:t xml:space="preserve">NW </w:t>
      </w:r>
      <w:r>
        <w:rPr>
          <w:b/>
          <w:sz w:val="28"/>
          <w:szCs w:val="28"/>
        </w:rPr>
        <w:t>Mediterranean Sea</w:t>
      </w:r>
    </w:p>
    <w:p w14:paraId="17B99374" w14:textId="3D2B2732" w:rsidR="00CA796C" w:rsidRDefault="00CA796C" w:rsidP="00147F2C">
      <w:pPr>
        <w:spacing w:line="480" w:lineRule="auto"/>
        <w:rPr>
          <w:b/>
        </w:rPr>
      </w:pPr>
    </w:p>
    <w:p w14:paraId="7832F717" w14:textId="1EEE91D2" w:rsidR="008D12FE" w:rsidRPr="00F03776" w:rsidRDefault="008D12FE" w:rsidP="008D12FE">
      <w:pPr>
        <w:spacing w:line="480" w:lineRule="auto"/>
        <w:rPr>
          <w:vertAlign w:val="superscript"/>
          <w:lang w:val="es-ES"/>
        </w:rPr>
      </w:pPr>
      <w:proofErr w:type="spellStart"/>
      <w:r w:rsidRPr="00F03776">
        <w:rPr>
          <w:lang w:val="es-ES"/>
        </w:rPr>
        <w:t>Aglaia</w:t>
      </w:r>
      <w:proofErr w:type="spellEnd"/>
      <w:r w:rsidRPr="00F03776">
        <w:rPr>
          <w:lang w:val="es-ES"/>
        </w:rPr>
        <w:t xml:space="preserve"> Antoniou</w:t>
      </w:r>
      <w:r w:rsidRPr="00F03776">
        <w:rPr>
          <w:vertAlign w:val="superscript"/>
          <w:lang w:val="es-ES"/>
        </w:rPr>
        <w:t>1</w:t>
      </w:r>
      <w:r w:rsidRPr="00F03776">
        <w:rPr>
          <w:lang w:val="es-ES"/>
        </w:rPr>
        <w:t xml:space="preserve">, </w:t>
      </w:r>
      <w:proofErr w:type="spellStart"/>
      <w:r w:rsidRPr="00F03776">
        <w:rPr>
          <w:lang w:val="es-ES"/>
        </w:rPr>
        <w:t>Tereza</w:t>
      </w:r>
      <w:proofErr w:type="spellEnd"/>
      <w:r w:rsidRPr="00F03776">
        <w:rPr>
          <w:lang w:val="es-ES"/>
        </w:rPr>
        <w:t xml:space="preserve"> Manousaki</w:t>
      </w:r>
      <w:r w:rsidRPr="00F03776">
        <w:rPr>
          <w:vertAlign w:val="superscript"/>
          <w:lang w:val="es-ES"/>
        </w:rPr>
        <w:t>1</w:t>
      </w:r>
      <w:r w:rsidRPr="00F03776">
        <w:rPr>
          <w:lang w:val="es-ES"/>
        </w:rPr>
        <w:t>, Fran</w:t>
      </w:r>
      <w:r w:rsidR="009847E1" w:rsidRPr="00F03776">
        <w:rPr>
          <w:lang w:val="es-ES"/>
        </w:rPr>
        <w:t>cisco</w:t>
      </w:r>
      <w:r w:rsidRPr="00F03776">
        <w:rPr>
          <w:lang w:val="es-ES"/>
        </w:rPr>
        <w:t xml:space="preserve"> Ramírez</w:t>
      </w:r>
      <w:r w:rsidRPr="00F03776">
        <w:rPr>
          <w:vertAlign w:val="superscript"/>
          <w:lang w:val="es-ES"/>
        </w:rPr>
        <w:t>2</w:t>
      </w:r>
      <w:r w:rsidRPr="00F03776">
        <w:rPr>
          <w:lang w:val="es-ES"/>
        </w:rPr>
        <w:t xml:space="preserve">, </w:t>
      </w:r>
      <w:sdt>
        <w:sdtPr>
          <w:tag w:val="goog_rdk_0"/>
          <w:id w:val="349310338"/>
        </w:sdtPr>
        <w:sdtContent/>
      </w:sdt>
      <w:r w:rsidRPr="00F03776">
        <w:rPr>
          <w:lang w:val="es-ES"/>
        </w:rPr>
        <w:t>Alessia Cariani</w:t>
      </w:r>
      <w:r w:rsidRPr="00F03776">
        <w:rPr>
          <w:vertAlign w:val="superscript"/>
          <w:lang w:val="es-ES"/>
        </w:rPr>
        <w:t>3</w:t>
      </w:r>
      <w:r w:rsidRPr="00F03776">
        <w:rPr>
          <w:lang w:val="es-ES"/>
        </w:rPr>
        <w:t xml:space="preserve">, </w:t>
      </w:r>
      <w:sdt>
        <w:sdtPr>
          <w:tag w:val="goog_rdk_1"/>
          <w:id w:val="2013410479"/>
        </w:sdtPr>
        <w:sdtContent/>
      </w:sdt>
      <w:r w:rsidRPr="00F03776">
        <w:rPr>
          <w:lang w:val="es-ES"/>
        </w:rPr>
        <w:t>Rita Cannas</w:t>
      </w:r>
      <w:r w:rsidRPr="00F03776">
        <w:rPr>
          <w:vertAlign w:val="superscript"/>
          <w:lang w:val="es-ES"/>
        </w:rPr>
        <w:t>4</w:t>
      </w:r>
      <w:r w:rsidRPr="00F03776">
        <w:rPr>
          <w:lang w:val="es-ES"/>
        </w:rPr>
        <w:t xml:space="preserve">, </w:t>
      </w:r>
      <w:proofErr w:type="spellStart"/>
      <w:r w:rsidRPr="00F03776">
        <w:rPr>
          <w:lang w:val="es-ES"/>
        </w:rPr>
        <w:t>Panagiotis</w:t>
      </w:r>
      <w:proofErr w:type="spellEnd"/>
      <w:r w:rsidRPr="00F03776">
        <w:rPr>
          <w:lang w:val="es-ES"/>
        </w:rPr>
        <w:t xml:space="preserve"> Kasapidis</w:t>
      </w:r>
      <w:r w:rsidRPr="00F03776">
        <w:rPr>
          <w:vertAlign w:val="superscript"/>
          <w:lang w:val="es-ES"/>
        </w:rPr>
        <w:t>1</w:t>
      </w:r>
      <w:r w:rsidRPr="00F03776">
        <w:rPr>
          <w:lang w:val="es-ES"/>
        </w:rPr>
        <w:t xml:space="preserve">, </w:t>
      </w:r>
      <w:r w:rsidR="00A82F24">
        <w:rPr>
          <w:lang w:val="es-ES"/>
        </w:rPr>
        <w:t>Antonios Magoulas</w:t>
      </w:r>
      <w:r w:rsidR="00A82F24" w:rsidRPr="00A82F24">
        <w:rPr>
          <w:vertAlign w:val="superscript"/>
          <w:lang w:val="es-ES"/>
        </w:rPr>
        <w:t>1</w:t>
      </w:r>
      <w:r w:rsidR="00A82F24">
        <w:rPr>
          <w:lang w:val="es-ES"/>
        </w:rPr>
        <w:t xml:space="preserve">, </w:t>
      </w:r>
      <w:r w:rsidRPr="00F03776">
        <w:rPr>
          <w:lang w:val="es-ES"/>
        </w:rPr>
        <w:t>Marta</w:t>
      </w:r>
      <w:r w:rsidR="009847E1" w:rsidRPr="00F03776">
        <w:rPr>
          <w:lang w:val="es-ES"/>
        </w:rPr>
        <w:t xml:space="preserve"> </w:t>
      </w:r>
      <w:r w:rsidR="00107F5E" w:rsidRPr="00F03776">
        <w:rPr>
          <w:lang w:val="es-ES"/>
        </w:rPr>
        <w:t>Albo-Puigserver</w:t>
      </w:r>
      <w:r w:rsidR="009847E1" w:rsidRPr="00F03776">
        <w:rPr>
          <w:vertAlign w:val="superscript"/>
          <w:lang w:val="es-ES"/>
        </w:rPr>
        <w:t>2,</w:t>
      </w:r>
      <w:r w:rsidR="00107F5E" w:rsidRPr="00F03776">
        <w:rPr>
          <w:vertAlign w:val="superscript"/>
          <w:lang w:val="es-ES"/>
        </w:rPr>
        <w:t>5</w:t>
      </w:r>
      <w:r w:rsidRPr="00F03776">
        <w:rPr>
          <w:lang w:val="es-ES"/>
        </w:rPr>
        <w:t>, Elena</w:t>
      </w:r>
      <w:r w:rsidR="00107F5E" w:rsidRPr="00F03776">
        <w:rPr>
          <w:lang w:val="es-ES"/>
        </w:rPr>
        <w:t xml:space="preserve"> Lloret</w:t>
      </w:r>
      <w:r w:rsidR="007D1A25" w:rsidRPr="00160811">
        <w:t>-</w:t>
      </w:r>
      <w:r w:rsidR="007D1A25">
        <w:rPr>
          <w:lang w:val="es-ES"/>
        </w:rPr>
        <w:t>Lloret</w:t>
      </w:r>
      <w:r w:rsidR="009847E1" w:rsidRPr="00F03776">
        <w:rPr>
          <w:vertAlign w:val="superscript"/>
          <w:lang w:val="es-ES"/>
        </w:rPr>
        <w:t>2</w:t>
      </w:r>
      <w:r w:rsidRPr="00F03776">
        <w:rPr>
          <w:lang w:val="es-ES"/>
        </w:rPr>
        <w:t>,</w:t>
      </w:r>
      <w:r w:rsidR="00107F5E" w:rsidRPr="00F03776">
        <w:rPr>
          <w:lang w:val="es-ES"/>
        </w:rPr>
        <w:t xml:space="preserve"> </w:t>
      </w:r>
      <w:proofErr w:type="spellStart"/>
      <w:r w:rsidR="00107F5E" w:rsidRPr="00F03776">
        <w:rPr>
          <w:lang w:val="es-ES"/>
        </w:rPr>
        <w:t>Jose</w:t>
      </w:r>
      <w:proofErr w:type="spellEnd"/>
      <w:r w:rsidR="00107F5E" w:rsidRPr="00F03776">
        <w:rPr>
          <w:lang w:val="es-ES"/>
        </w:rPr>
        <w:t xml:space="preserve"> </w:t>
      </w:r>
      <w:proofErr w:type="spellStart"/>
      <w:r w:rsidR="00107F5E" w:rsidRPr="00F03776">
        <w:rPr>
          <w:lang w:val="es-ES"/>
        </w:rPr>
        <w:t>Maria</w:t>
      </w:r>
      <w:proofErr w:type="spellEnd"/>
      <w:r w:rsidR="00107F5E" w:rsidRPr="00F03776">
        <w:rPr>
          <w:lang w:val="es-ES"/>
        </w:rPr>
        <w:t xml:space="preserve"> Bellido</w:t>
      </w:r>
      <w:r w:rsidR="009847E1" w:rsidRPr="00F03776">
        <w:rPr>
          <w:vertAlign w:val="superscript"/>
          <w:lang w:val="es-ES"/>
        </w:rPr>
        <w:t>6</w:t>
      </w:r>
      <w:r w:rsidRPr="00F03776">
        <w:rPr>
          <w:lang w:val="es-ES"/>
        </w:rPr>
        <w:t xml:space="preserve">, </w:t>
      </w:r>
      <w:proofErr w:type="spellStart"/>
      <w:r w:rsidRPr="00F03776">
        <w:rPr>
          <w:lang w:val="es-ES"/>
        </w:rPr>
        <w:t>Maria</w:t>
      </w:r>
      <w:proofErr w:type="spellEnd"/>
      <w:r w:rsidRPr="00F03776">
        <w:rPr>
          <w:lang w:val="es-ES"/>
        </w:rPr>
        <w:t xml:space="preserve"> </w:t>
      </w:r>
      <w:proofErr w:type="spellStart"/>
      <w:r w:rsidRPr="00F03776">
        <w:rPr>
          <w:lang w:val="es-ES"/>
        </w:rPr>
        <w:t>Grazia</w:t>
      </w:r>
      <w:proofErr w:type="spellEnd"/>
      <w:r w:rsidR="00107F5E" w:rsidRPr="00F03776">
        <w:rPr>
          <w:lang w:val="es-ES"/>
        </w:rPr>
        <w:t xml:space="preserve"> </w:t>
      </w:r>
      <w:r w:rsidRPr="00F03776">
        <w:rPr>
          <w:lang w:val="es-ES"/>
        </w:rPr>
        <w:t>Pennino</w:t>
      </w:r>
      <w:r w:rsidR="009847E1" w:rsidRPr="00F03776">
        <w:rPr>
          <w:vertAlign w:val="superscript"/>
          <w:lang w:val="es-ES"/>
        </w:rPr>
        <w:t>7</w:t>
      </w:r>
      <w:r w:rsidRPr="00F03776">
        <w:rPr>
          <w:lang w:val="es-ES"/>
        </w:rPr>
        <w:t xml:space="preserve">, </w:t>
      </w:r>
      <w:r w:rsidR="003B3B00">
        <w:rPr>
          <w:lang w:val="it-IT"/>
        </w:rPr>
        <w:t>Maria Cristina Follesa</w:t>
      </w:r>
      <w:r w:rsidR="003B3B00">
        <w:rPr>
          <w:vertAlign w:val="superscript"/>
          <w:lang w:val="it-IT"/>
        </w:rPr>
        <w:t>4</w:t>
      </w:r>
      <w:r w:rsidR="003B3B00">
        <w:rPr>
          <w:lang w:val="it-IT"/>
        </w:rPr>
        <w:t>,</w:t>
      </w:r>
      <w:r w:rsidR="003B3B00" w:rsidRPr="00F03776">
        <w:rPr>
          <w:lang w:val="es-ES"/>
        </w:rPr>
        <w:t xml:space="preserve"> </w:t>
      </w:r>
      <w:r w:rsidRPr="00F03776">
        <w:rPr>
          <w:lang w:val="es-ES"/>
        </w:rPr>
        <w:t>Antonio Esteban</w:t>
      </w:r>
      <w:r w:rsidR="009847E1" w:rsidRPr="00F03776">
        <w:rPr>
          <w:vertAlign w:val="superscript"/>
          <w:lang w:val="es-ES"/>
        </w:rPr>
        <w:t>6</w:t>
      </w:r>
      <w:r w:rsidRPr="00F03776">
        <w:rPr>
          <w:lang w:val="es-ES"/>
        </w:rPr>
        <w:t>,</w:t>
      </w:r>
      <w:r w:rsidR="00107F5E" w:rsidRPr="00F03776">
        <w:rPr>
          <w:lang w:val="es-ES"/>
        </w:rPr>
        <w:t xml:space="preserve"> </w:t>
      </w:r>
      <w:r w:rsidRPr="00F03776">
        <w:rPr>
          <w:lang w:val="es-ES"/>
        </w:rPr>
        <w:t>Claire Saraux</w:t>
      </w:r>
      <w:r w:rsidR="009847E1" w:rsidRPr="00F03776">
        <w:rPr>
          <w:vertAlign w:val="superscript"/>
          <w:lang w:val="es-ES"/>
        </w:rPr>
        <w:t>8</w:t>
      </w:r>
      <w:r w:rsidRPr="00F03776">
        <w:rPr>
          <w:lang w:val="es-ES"/>
        </w:rPr>
        <w:t>,</w:t>
      </w:r>
      <w:r w:rsidR="00193320" w:rsidRPr="00F03776">
        <w:rPr>
          <w:lang w:val="es-ES"/>
        </w:rPr>
        <w:t xml:space="preserve"> M</w:t>
      </w:r>
      <w:r w:rsidRPr="00F03776">
        <w:rPr>
          <w:lang w:val="es-ES"/>
        </w:rPr>
        <w:t>ario Sbrana</w:t>
      </w:r>
      <w:r w:rsidR="009847E1" w:rsidRPr="00F03776">
        <w:rPr>
          <w:vertAlign w:val="superscript"/>
          <w:lang w:val="es-ES"/>
        </w:rPr>
        <w:t>9</w:t>
      </w:r>
      <w:r w:rsidRPr="00F03776">
        <w:rPr>
          <w:lang w:val="es-ES"/>
        </w:rPr>
        <w:t>,</w:t>
      </w:r>
      <w:r w:rsidR="00107F5E" w:rsidRPr="00F03776">
        <w:rPr>
          <w:lang w:val="es-ES"/>
        </w:rPr>
        <w:t xml:space="preserve"> </w:t>
      </w:r>
      <w:proofErr w:type="spellStart"/>
      <w:r w:rsidRPr="00F03776">
        <w:rPr>
          <w:lang w:val="es-ES"/>
        </w:rPr>
        <w:t>Maria</w:t>
      </w:r>
      <w:proofErr w:type="spellEnd"/>
      <w:r w:rsidRPr="00F03776">
        <w:rPr>
          <w:lang w:val="es-ES"/>
        </w:rPr>
        <w:t xml:space="preserve"> Teresa Spedicato</w:t>
      </w:r>
      <w:r w:rsidRPr="00F03776">
        <w:rPr>
          <w:vertAlign w:val="superscript"/>
          <w:lang w:val="es-ES"/>
        </w:rPr>
        <w:t>1</w:t>
      </w:r>
      <w:r w:rsidR="009847E1" w:rsidRPr="00F03776">
        <w:rPr>
          <w:vertAlign w:val="superscript"/>
          <w:lang w:val="es-ES"/>
        </w:rPr>
        <w:t>0</w:t>
      </w:r>
      <w:r w:rsidR="00107F5E" w:rsidRPr="00F03776">
        <w:rPr>
          <w:lang w:val="es-ES"/>
        </w:rPr>
        <w:t xml:space="preserve">, </w:t>
      </w:r>
      <w:r w:rsidRPr="00F03776">
        <w:rPr>
          <w:lang w:val="es-ES"/>
        </w:rPr>
        <w:t>Marta Coll</w:t>
      </w:r>
      <w:r w:rsidRPr="00F03776">
        <w:rPr>
          <w:vertAlign w:val="superscript"/>
          <w:lang w:val="es-ES"/>
        </w:rPr>
        <w:t>2</w:t>
      </w:r>
      <w:r w:rsidRPr="00F03776">
        <w:rPr>
          <w:lang w:val="es-ES"/>
        </w:rPr>
        <w:t>, Costas S. Tsigenopoulos</w:t>
      </w:r>
      <w:r w:rsidRPr="00F03776">
        <w:rPr>
          <w:vertAlign w:val="superscript"/>
          <w:lang w:val="es-ES"/>
        </w:rPr>
        <w:t>1</w:t>
      </w:r>
      <w:r w:rsidR="00C529DA">
        <w:rPr>
          <w:vertAlign w:val="superscript"/>
          <w:lang w:val="es-ES"/>
        </w:rPr>
        <w:t>*</w:t>
      </w:r>
    </w:p>
    <w:p w14:paraId="563E25D7" w14:textId="77777777" w:rsidR="008D12FE" w:rsidRDefault="008D12FE" w:rsidP="008D12FE">
      <w:pPr>
        <w:spacing w:line="360" w:lineRule="auto"/>
      </w:pPr>
      <w:r>
        <w:rPr>
          <w:lang w:val="en-US"/>
        </w:rPr>
        <w:t xml:space="preserve">1: </w:t>
      </w:r>
      <w:r w:rsidRPr="004E31EB">
        <w:rPr>
          <w:lang w:val="en-US"/>
        </w:rPr>
        <w:t xml:space="preserve">Institute of Marine Biology, Biotechnology and Aquaculture, Hellenic Centre for Marine Research, </w:t>
      </w:r>
      <w:proofErr w:type="spellStart"/>
      <w:r>
        <w:t>Gournes</w:t>
      </w:r>
      <w:proofErr w:type="spellEnd"/>
      <w:r>
        <w:t xml:space="preserve"> </w:t>
      </w:r>
      <w:proofErr w:type="spellStart"/>
      <w:r>
        <w:t>Pediados</w:t>
      </w:r>
      <w:proofErr w:type="spellEnd"/>
      <w:r>
        <w:t xml:space="preserve">, </w:t>
      </w:r>
      <w:proofErr w:type="spellStart"/>
      <w:r>
        <w:t>Irakleio</w:t>
      </w:r>
      <w:proofErr w:type="spellEnd"/>
      <w:r>
        <w:t>, P.O. Box 2214, 71003 Crete, Greece</w:t>
      </w:r>
    </w:p>
    <w:p w14:paraId="293E85F1" w14:textId="3B858B95" w:rsidR="008D12FE" w:rsidRPr="00F03776" w:rsidRDefault="008D12FE" w:rsidP="008D12FE">
      <w:pPr>
        <w:spacing w:line="360" w:lineRule="auto"/>
        <w:rPr>
          <w:lang w:val="es-ES"/>
        </w:rPr>
      </w:pPr>
      <w:r w:rsidRPr="00F03776">
        <w:rPr>
          <w:lang w:val="es-ES"/>
        </w:rPr>
        <w:t xml:space="preserve">2: </w:t>
      </w:r>
      <w:proofErr w:type="spellStart"/>
      <w:r w:rsidRPr="00F03776">
        <w:rPr>
          <w:lang w:val="es-ES"/>
        </w:rPr>
        <w:t>Institute</w:t>
      </w:r>
      <w:proofErr w:type="spellEnd"/>
      <w:r w:rsidRPr="00F03776">
        <w:rPr>
          <w:lang w:val="es-ES"/>
        </w:rPr>
        <w:t xml:space="preserve"> </w:t>
      </w:r>
      <w:proofErr w:type="spellStart"/>
      <w:r w:rsidRPr="00F03776">
        <w:rPr>
          <w:lang w:val="es-ES"/>
        </w:rPr>
        <w:t>of</w:t>
      </w:r>
      <w:proofErr w:type="spellEnd"/>
      <w:r w:rsidRPr="00F03776">
        <w:rPr>
          <w:lang w:val="es-ES"/>
        </w:rPr>
        <w:t xml:space="preserve"> Marine </w:t>
      </w:r>
      <w:proofErr w:type="spellStart"/>
      <w:r w:rsidRPr="00F03776">
        <w:rPr>
          <w:lang w:val="es-ES"/>
        </w:rPr>
        <w:t>Science</w:t>
      </w:r>
      <w:proofErr w:type="spellEnd"/>
      <w:r w:rsidRPr="00F03776">
        <w:rPr>
          <w:lang w:val="es-ES"/>
        </w:rPr>
        <w:t xml:space="preserve"> (ICM-CSIC), </w:t>
      </w:r>
      <w:proofErr w:type="spellStart"/>
      <w:r w:rsidRPr="00F03776">
        <w:rPr>
          <w:lang w:val="es-ES"/>
        </w:rPr>
        <w:t>Passeig</w:t>
      </w:r>
      <w:proofErr w:type="spellEnd"/>
      <w:r w:rsidRPr="00F03776">
        <w:rPr>
          <w:lang w:val="es-ES"/>
        </w:rPr>
        <w:t xml:space="preserve"> </w:t>
      </w:r>
      <w:proofErr w:type="spellStart"/>
      <w:r w:rsidRPr="00F03776">
        <w:rPr>
          <w:lang w:val="es-ES"/>
        </w:rPr>
        <w:t>Marítim</w:t>
      </w:r>
      <w:proofErr w:type="spellEnd"/>
      <w:r w:rsidRPr="00F03776">
        <w:rPr>
          <w:lang w:val="es-ES"/>
        </w:rPr>
        <w:t xml:space="preserve"> de la Barceloneta, </w:t>
      </w:r>
      <w:proofErr w:type="spellStart"/>
      <w:r w:rsidRPr="00F03776">
        <w:rPr>
          <w:lang w:val="es-ES"/>
        </w:rPr>
        <w:t>nº</w:t>
      </w:r>
      <w:proofErr w:type="spellEnd"/>
      <w:r w:rsidRPr="00F03776">
        <w:rPr>
          <w:lang w:val="es-ES"/>
        </w:rPr>
        <w:t xml:space="preserve"> 37-49</w:t>
      </w:r>
      <w:r w:rsidR="00182847" w:rsidRPr="00F03776">
        <w:rPr>
          <w:lang w:val="es-ES"/>
        </w:rPr>
        <w:t>,</w:t>
      </w:r>
      <w:r w:rsidRPr="00F03776">
        <w:rPr>
          <w:lang w:val="es-ES"/>
        </w:rPr>
        <w:t xml:space="preserve"> 08003</w:t>
      </w:r>
      <w:r w:rsidR="00182847" w:rsidRPr="00F03776">
        <w:rPr>
          <w:lang w:val="es-ES"/>
        </w:rPr>
        <w:t>,</w:t>
      </w:r>
      <w:r w:rsidRPr="00F03776">
        <w:rPr>
          <w:lang w:val="es-ES"/>
        </w:rPr>
        <w:t xml:space="preserve"> Barcelona, </w:t>
      </w:r>
      <w:proofErr w:type="spellStart"/>
      <w:r w:rsidRPr="00F03776">
        <w:rPr>
          <w:lang w:val="es-ES"/>
        </w:rPr>
        <w:t>Spain</w:t>
      </w:r>
      <w:proofErr w:type="spellEnd"/>
      <w:r w:rsidR="00DC3308" w:rsidRPr="00F03776">
        <w:rPr>
          <w:lang w:val="es-ES"/>
        </w:rPr>
        <w:t>.</w:t>
      </w:r>
    </w:p>
    <w:p w14:paraId="5EA54A69" w14:textId="2AF8A7DB" w:rsidR="008D12FE" w:rsidRPr="00F03776" w:rsidRDefault="008D12FE" w:rsidP="008D12FE">
      <w:pPr>
        <w:widowControl w:val="0"/>
        <w:pBdr>
          <w:top w:val="nil"/>
          <w:left w:val="nil"/>
          <w:bottom w:val="nil"/>
          <w:right w:val="nil"/>
          <w:between w:val="nil"/>
        </w:pBdr>
        <w:spacing w:line="360" w:lineRule="auto"/>
        <w:rPr>
          <w:color w:val="000000"/>
          <w:lang w:val="es-ES"/>
        </w:rPr>
      </w:pPr>
      <w:r w:rsidRPr="00F03776">
        <w:rPr>
          <w:lang w:val="es-ES"/>
        </w:rPr>
        <w:t xml:space="preserve">3: </w:t>
      </w:r>
      <w:proofErr w:type="spellStart"/>
      <w:r w:rsidRPr="00F03776">
        <w:rPr>
          <w:color w:val="000000"/>
          <w:lang w:val="es-ES"/>
        </w:rPr>
        <w:t>Dept</w:t>
      </w:r>
      <w:proofErr w:type="spellEnd"/>
      <w:r w:rsidRPr="00F03776">
        <w:rPr>
          <w:color w:val="000000"/>
          <w:lang w:val="es-ES"/>
        </w:rPr>
        <w:t xml:space="preserve">. </w:t>
      </w:r>
      <w:proofErr w:type="spellStart"/>
      <w:r w:rsidRPr="00F03776">
        <w:rPr>
          <w:color w:val="000000"/>
          <w:lang w:val="es-ES"/>
        </w:rPr>
        <w:t>Biological</w:t>
      </w:r>
      <w:proofErr w:type="spellEnd"/>
      <w:r w:rsidRPr="00F03776">
        <w:rPr>
          <w:color w:val="000000"/>
          <w:lang w:val="es-ES"/>
        </w:rPr>
        <w:t xml:space="preserve">, Geological &amp; </w:t>
      </w:r>
      <w:proofErr w:type="spellStart"/>
      <w:r w:rsidRPr="00F03776">
        <w:rPr>
          <w:color w:val="000000"/>
          <w:lang w:val="es-ES"/>
        </w:rPr>
        <w:t>Environmental</w:t>
      </w:r>
      <w:proofErr w:type="spellEnd"/>
      <w:r w:rsidRPr="00F03776">
        <w:rPr>
          <w:color w:val="000000"/>
          <w:lang w:val="es-ES"/>
        </w:rPr>
        <w:t xml:space="preserve"> </w:t>
      </w:r>
      <w:proofErr w:type="spellStart"/>
      <w:r w:rsidRPr="00F03776">
        <w:rPr>
          <w:color w:val="000000"/>
          <w:lang w:val="es-ES"/>
        </w:rPr>
        <w:t>Sciences</w:t>
      </w:r>
      <w:proofErr w:type="spellEnd"/>
      <w:r w:rsidRPr="00F03776">
        <w:rPr>
          <w:color w:val="000000"/>
          <w:lang w:val="es-ES"/>
        </w:rPr>
        <w:t xml:space="preserve"> (</w:t>
      </w:r>
      <w:proofErr w:type="spellStart"/>
      <w:r w:rsidRPr="00F03776">
        <w:rPr>
          <w:color w:val="000000"/>
          <w:lang w:val="es-ES"/>
        </w:rPr>
        <w:t>BiGeA</w:t>
      </w:r>
      <w:proofErr w:type="spellEnd"/>
      <w:r w:rsidRPr="00F03776">
        <w:rPr>
          <w:color w:val="000000"/>
          <w:lang w:val="es-ES"/>
        </w:rPr>
        <w:t xml:space="preserve">) Alma Mater </w:t>
      </w:r>
      <w:proofErr w:type="spellStart"/>
      <w:r w:rsidRPr="00F03776">
        <w:rPr>
          <w:color w:val="000000"/>
          <w:lang w:val="es-ES"/>
        </w:rPr>
        <w:t>Studiorum</w:t>
      </w:r>
      <w:proofErr w:type="spellEnd"/>
      <w:r w:rsidRPr="00F03776">
        <w:rPr>
          <w:color w:val="000000"/>
          <w:lang w:val="es-ES"/>
        </w:rPr>
        <w:t xml:space="preserve"> – </w:t>
      </w:r>
      <w:proofErr w:type="spellStart"/>
      <w:r w:rsidRPr="00F03776">
        <w:rPr>
          <w:color w:val="000000"/>
          <w:lang w:val="es-ES"/>
        </w:rPr>
        <w:t>Università</w:t>
      </w:r>
      <w:proofErr w:type="spellEnd"/>
      <w:r w:rsidRPr="00F03776">
        <w:rPr>
          <w:color w:val="000000"/>
          <w:lang w:val="es-ES"/>
        </w:rPr>
        <w:t xml:space="preserve"> di </w:t>
      </w:r>
      <w:proofErr w:type="spellStart"/>
      <w:r w:rsidRPr="00F03776">
        <w:rPr>
          <w:color w:val="000000"/>
          <w:lang w:val="es-ES"/>
        </w:rPr>
        <w:t>Bologna</w:t>
      </w:r>
      <w:proofErr w:type="spellEnd"/>
      <w:r w:rsidRPr="00F03776">
        <w:rPr>
          <w:color w:val="000000"/>
          <w:lang w:val="es-ES"/>
        </w:rPr>
        <w:t xml:space="preserve"> </w:t>
      </w:r>
      <w:proofErr w:type="spellStart"/>
      <w:r w:rsidRPr="00F03776">
        <w:rPr>
          <w:color w:val="000000"/>
          <w:lang w:val="es-ES"/>
        </w:rPr>
        <w:t>Via</w:t>
      </w:r>
      <w:proofErr w:type="spellEnd"/>
      <w:r w:rsidRPr="00F03776">
        <w:rPr>
          <w:color w:val="000000"/>
          <w:lang w:val="es-ES"/>
        </w:rPr>
        <w:t xml:space="preserve"> </w:t>
      </w:r>
      <w:proofErr w:type="spellStart"/>
      <w:r w:rsidRPr="00F03776">
        <w:rPr>
          <w:color w:val="000000"/>
          <w:lang w:val="es-ES"/>
        </w:rPr>
        <w:t>Sant’Alberto</w:t>
      </w:r>
      <w:proofErr w:type="spellEnd"/>
      <w:r w:rsidRPr="00F03776">
        <w:rPr>
          <w:color w:val="000000"/>
          <w:lang w:val="es-ES"/>
        </w:rPr>
        <w:t xml:space="preserve"> 163, 48123 </w:t>
      </w:r>
      <w:proofErr w:type="spellStart"/>
      <w:r w:rsidRPr="00F03776">
        <w:rPr>
          <w:color w:val="000000"/>
          <w:lang w:val="es-ES"/>
        </w:rPr>
        <w:t>Ravenna</w:t>
      </w:r>
      <w:proofErr w:type="spellEnd"/>
      <w:r w:rsidRPr="00F03776">
        <w:rPr>
          <w:color w:val="000000"/>
          <w:lang w:val="es-ES"/>
        </w:rPr>
        <w:t xml:space="preserve">, </w:t>
      </w:r>
      <w:proofErr w:type="spellStart"/>
      <w:r w:rsidRPr="00F03776">
        <w:rPr>
          <w:color w:val="000000"/>
          <w:lang w:val="es-ES"/>
        </w:rPr>
        <w:t>Italy</w:t>
      </w:r>
      <w:proofErr w:type="spellEnd"/>
      <w:r w:rsidRPr="00F03776">
        <w:rPr>
          <w:color w:val="000000"/>
          <w:lang w:val="es-ES"/>
        </w:rPr>
        <w:t xml:space="preserve"> </w:t>
      </w:r>
      <w:r w:rsidR="009847E1" w:rsidRPr="00F03776">
        <w:rPr>
          <w:color w:val="000000"/>
          <w:lang w:val="es-ES"/>
        </w:rPr>
        <w:t>-</w:t>
      </w:r>
      <w:r w:rsidR="00182847" w:rsidRPr="00F03776">
        <w:rPr>
          <w:color w:val="000000"/>
          <w:lang w:val="es-ES"/>
        </w:rPr>
        <w:t xml:space="preserve"> </w:t>
      </w:r>
      <w:proofErr w:type="spellStart"/>
      <w:r w:rsidRPr="00F03776">
        <w:rPr>
          <w:color w:val="000000"/>
          <w:lang w:val="es-ES"/>
        </w:rPr>
        <w:t>Consorzio</w:t>
      </w:r>
      <w:proofErr w:type="spellEnd"/>
      <w:r w:rsidRPr="00F03776">
        <w:rPr>
          <w:color w:val="000000"/>
          <w:lang w:val="es-ES"/>
        </w:rPr>
        <w:t xml:space="preserve"> </w:t>
      </w:r>
      <w:proofErr w:type="spellStart"/>
      <w:r w:rsidRPr="00F03776">
        <w:rPr>
          <w:color w:val="000000"/>
          <w:lang w:val="es-ES"/>
        </w:rPr>
        <w:t>Nazionale</w:t>
      </w:r>
      <w:proofErr w:type="spellEnd"/>
      <w:r w:rsidRPr="00F03776">
        <w:rPr>
          <w:color w:val="000000"/>
          <w:lang w:val="es-ES"/>
        </w:rPr>
        <w:t xml:space="preserve"> Interuniversitario per le </w:t>
      </w:r>
      <w:proofErr w:type="spellStart"/>
      <w:r w:rsidRPr="00F03776">
        <w:rPr>
          <w:color w:val="000000"/>
          <w:lang w:val="es-ES"/>
        </w:rPr>
        <w:t>Scienze</w:t>
      </w:r>
      <w:proofErr w:type="spellEnd"/>
      <w:r w:rsidRPr="00F03776">
        <w:rPr>
          <w:color w:val="000000"/>
          <w:lang w:val="es-ES"/>
        </w:rPr>
        <w:t xml:space="preserve"> del Mare (</w:t>
      </w:r>
      <w:proofErr w:type="spellStart"/>
      <w:r w:rsidRPr="00F03776">
        <w:rPr>
          <w:color w:val="000000"/>
          <w:lang w:val="es-ES"/>
        </w:rPr>
        <w:t>CoNISMa</w:t>
      </w:r>
      <w:proofErr w:type="spellEnd"/>
      <w:r w:rsidRPr="00F03776">
        <w:rPr>
          <w:color w:val="000000"/>
          <w:lang w:val="es-ES"/>
        </w:rPr>
        <w:t xml:space="preserve">), Rome, </w:t>
      </w:r>
      <w:proofErr w:type="spellStart"/>
      <w:r w:rsidRPr="00F03776">
        <w:rPr>
          <w:color w:val="000000"/>
          <w:lang w:val="es-ES"/>
        </w:rPr>
        <w:t>Italy</w:t>
      </w:r>
      <w:proofErr w:type="spellEnd"/>
      <w:r w:rsidRPr="00F03776">
        <w:rPr>
          <w:color w:val="000000"/>
          <w:lang w:val="es-ES"/>
        </w:rPr>
        <w:t>.</w:t>
      </w:r>
    </w:p>
    <w:p w14:paraId="06249283" w14:textId="77777777" w:rsidR="008D12FE" w:rsidRPr="00F03776" w:rsidRDefault="008D12FE" w:rsidP="008D12FE">
      <w:pPr>
        <w:widowControl w:val="0"/>
        <w:pBdr>
          <w:top w:val="nil"/>
          <w:left w:val="nil"/>
          <w:bottom w:val="nil"/>
          <w:right w:val="nil"/>
          <w:between w:val="nil"/>
        </w:pBdr>
        <w:spacing w:line="360" w:lineRule="auto"/>
        <w:rPr>
          <w:color w:val="000000"/>
          <w:lang w:val="es-ES"/>
        </w:rPr>
      </w:pPr>
      <w:r w:rsidRPr="00F03776">
        <w:rPr>
          <w:color w:val="000000"/>
          <w:lang w:val="es-ES"/>
        </w:rPr>
        <w:t xml:space="preserve">4: </w:t>
      </w:r>
      <w:proofErr w:type="spellStart"/>
      <w:r w:rsidRPr="00F03776">
        <w:rPr>
          <w:color w:val="000000"/>
          <w:lang w:val="es-ES"/>
        </w:rPr>
        <w:t>Department</w:t>
      </w:r>
      <w:proofErr w:type="spellEnd"/>
      <w:r w:rsidRPr="00F03776">
        <w:rPr>
          <w:color w:val="000000"/>
          <w:lang w:val="es-ES"/>
        </w:rPr>
        <w:t xml:space="preserve"> </w:t>
      </w:r>
      <w:proofErr w:type="spellStart"/>
      <w:r w:rsidRPr="00F03776">
        <w:rPr>
          <w:color w:val="000000"/>
          <w:lang w:val="es-ES"/>
        </w:rPr>
        <w:t>of</w:t>
      </w:r>
      <w:proofErr w:type="spellEnd"/>
      <w:r w:rsidRPr="00F03776">
        <w:rPr>
          <w:color w:val="000000"/>
          <w:lang w:val="es-ES"/>
        </w:rPr>
        <w:t xml:space="preserve"> </w:t>
      </w:r>
      <w:proofErr w:type="spellStart"/>
      <w:r w:rsidRPr="00F03776">
        <w:rPr>
          <w:color w:val="000000"/>
          <w:lang w:val="es-ES"/>
        </w:rPr>
        <w:t>Life</w:t>
      </w:r>
      <w:proofErr w:type="spellEnd"/>
      <w:r w:rsidRPr="00F03776">
        <w:rPr>
          <w:color w:val="000000"/>
          <w:lang w:val="es-ES"/>
        </w:rPr>
        <w:t xml:space="preserve"> and </w:t>
      </w:r>
      <w:proofErr w:type="spellStart"/>
      <w:r w:rsidRPr="00F03776">
        <w:rPr>
          <w:color w:val="000000"/>
          <w:lang w:val="es-ES"/>
        </w:rPr>
        <w:t>Environmental</w:t>
      </w:r>
      <w:proofErr w:type="spellEnd"/>
      <w:r w:rsidRPr="00F03776">
        <w:rPr>
          <w:color w:val="000000"/>
          <w:lang w:val="es-ES"/>
        </w:rPr>
        <w:t xml:space="preserve"> </w:t>
      </w:r>
      <w:proofErr w:type="spellStart"/>
      <w:r w:rsidRPr="00F03776">
        <w:rPr>
          <w:color w:val="000000"/>
          <w:lang w:val="es-ES"/>
        </w:rPr>
        <w:t>Sciences</w:t>
      </w:r>
      <w:proofErr w:type="spellEnd"/>
      <w:r w:rsidRPr="00F03776">
        <w:rPr>
          <w:color w:val="000000"/>
          <w:lang w:val="es-ES"/>
        </w:rPr>
        <w:t xml:space="preserve">, </w:t>
      </w:r>
      <w:proofErr w:type="spellStart"/>
      <w:r w:rsidRPr="00F03776">
        <w:rPr>
          <w:color w:val="000000"/>
          <w:lang w:val="es-ES"/>
        </w:rPr>
        <w:t>University</w:t>
      </w:r>
      <w:proofErr w:type="spellEnd"/>
      <w:r w:rsidRPr="00F03776">
        <w:rPr>
          <w:color w:val="000000"/>
          <w:lang w:val="es-ES"/>
        </w:rPr>
        <w:t xml:space="preserve"> </w:t>
      </w:r>
      <w:proofErr w:type="spellStart"/>
      <w:r w:rsidRPr="00F03776">
        <w:rPr>
          <w:color w:val="000000"/>
          <w:lang w:val="es-ES"/>
        </w:rPr>
        <w:t>of</w:t>
      </w:r>
      <w:proofErr w:type="spellEnd"/>
      <w:r w:rsidRPr="00F03776">
        <w:rPr>
          <w:color w:val="000000"/>
          <w:lang w:val="es-ES"/>
        </w:rPr>
        <w:t xml:space="preserve"> Cagliari, </w:t>
      </w:r>
      <w:proofErr w:type="spellStart"/>
      <w:r w:rsidRPr="00F03776">
        <w:rPr>
          <w:color w:val="000000"/>
          <w:lang w:val="es-ES"/>
        </w:rPr>
        <w:t>via</w:t>
      </w:r>
      <w:proofErr w:type="spellEnd"/>
      <w:r w:rsidRPr="00F03776">
        <w:rPr>
          <w:color w:val="000000"/>
          <w:lang w:val="es-ES"/>
        </w:rPr>
        <w:t xml:space="preserve"> T. </w:t>
      </w:r>
      <w:proofErr w:type="spellStart"/>
      <w:r w:rsidRPr="00F03776">
        <w:rPr>
          <w:color w:val="000000"/>
          <w:lang w:val="es-ES"/>
        </w:rPr>
        <w:t>Fiorelli</w:t>
      </w:r>
      <w:proofErr w:type="spellEnd"/>
      <w:r w:rsidRPr="00F03776">
        <w:rPr>
          <w:color w:val="000000"/>
          <w:lang w:val="es-ES"/>
        </w:rPr>
        <w:t xml:space="preserve"> 1-09126 Cagliari, </w:t>
      </w:r>
      <w:proofErr w:type="spellStart"/>
      <w:r w:rsidRPr="00F03776">
        <w:rPr>
          <w:color w:val="000000"/>
          <w:lang w:val="es-ES"/>
        </w:rPr>
        <w:t>Italy</w:t>
      </w:r>
      <w:proofErr w:type="spellEnd"/>
      <w:r w:rsidRPr="00F03776">
        <w:rPr>
          <w:color w:val="000000"/>
          <w:lang w:val="es-ES"/>
        </w:rPr>
        <w:t xml:space="preserve">- </w:t>
      </w:r>
      <w:proofErr w:type="spellStart"/>
      <w:r w:rsidRPr="00F03776">
        <w:rPr>
          <w:color w:val="000000"/>
          <w:lang w:val="es-ES"/>
        </w:rPr>
        <w:t>Consorzio</w:t>
      </w:r>
      <w:proofErr w:type="spellEnd"/>
      <w:r w:rsidRPr="00F03776">
        <w:rPr>
          <w:color w:val="000000"/>
          <w:lang w:val="es-ES"/>
        </w:rPr>
        <w:t xml:space="preserve"> </w:t>
      </w:r>
      <w:proofErr w:type="spellStart"/>
      <w:r w:rsidRPr="00F03776">
        <w:rPr>
          <w:color w:val="000000"/>
          <w:lang w:val="es-ES"/>
        </w:rPr>
        <w:t>Nazionale</w:t>
      </w:r>
      <w:proofErr w:type="spellEnd"/>
      <w:r w:rsidRPr="00F03776">
        <w:rPr>
          <w:color w:val="000000"/>
          <w:lang w:val="es-ES"/>
        </w:rPr>
        <w:t xml:space="preserve"> Interuniversitario per le </w:t>
      </w:r>
      <w:proofErr w:type="spellStart"/>
      <w:r w:rsidRPr="00F03776">
        <w:rPr>
          <w:color w:val="000000"/>
          <w:lang w:val="es-ES"/>
        </w:rPr>
        <w:t>Scienze</w:t>
      </w:r>
      <w:proofErr w:type="spellEnd"/>
      <w:r w:rsidRPr="00F03776">
        <w:rPr>
          <w:color w:val="000000"/>
          <w:lang w:val="es-ES"/>
        </w:rPr>
        <w:t xml:space="preserve"> del Mare (</w:t>
      </w:r>
      <w:proofErr w:type="spellStart"/>
      <w:r w:rsidRPr="00F03776">
        <w:rPr>
          <w:color w:val="000000"/>
          <w:lang w:val="es-ES"/>
        </w:rPr>
        <w:t>CoNISMa</w:t>
      </w:r>
      <w:proofErr w:type="spellEnd"/>
      <w:r w:rsidRPr="00F03776">
        <w:rPr>
          <w:color w:val="000000"/>
          <w:lang w:val="es-ES"/>
        </w:rPr>
        <w:t xml:space="preserve">), Rome, </w:t>
      </w:r>
      <w:proofErr w:type="spellStart"/>
      <w:r w:rsidRPr="00F03776">
        <w:rPr>
          <w:color w:val="000000"/>
          <w:lang w:val="es-ES"/>
        </w:rPr>
        <w:t>Italy</w:t>
      </w:r>
      <w:proofErr w:type="spellEnd"/>
      <w:r w:rsidRPr="00F03776">
        <w:rPr>
          <w:color w:val="000000"/>
          <w:lang w:val="es-ES"/>
        </w:rPr>
        <w:t>.</w:t>
      </w:r>
    </w:p>
    <w:p w14:paraId="44156270" w14:textId="28239534" w:rsidR="008D12FE" w:rsidRPr="00F03776" w:rsidRDefault="008D12FE" w:rsidP="008D12FE">
      <w:pPr>
        <w:widowControl w:val="0"/>
        <w:pBdr>
          <w:top w:val="nil"/>
          <w:left w:val="nil"/>
          <w:bottom w:val="nil"/>
          <w:right w:val="nil"/>
          <w:between w:val="nil"/>
        </w:pBdr>
        <w:spacing w:line="360" w:lineRule="auto"/>
        <w:rPr>
          <w:color w:val="000000"/>
          <w:lang w:val="fr-FR"/>
        </w:rPr>
      </w:pPr>
      <w:r w:rsidRPr="00F03776">
        <w:rPr>
          <w:color w:val="000000"/>
          <w:lang w:val="es-ES"/>
        </w:rPr>
        <w:t>5:</w:t>
      </w:r>
      <w:r w:rsidR="009847E1" w:rsidRPr="009847E1">
        <w:rPr>
          <w:color w:val="000000"/>
          <w:lang w:val="es-ES"/>
        </w:rPr>
        <w:t xml:space="preserve"> </w:t>
      </w:r>
      <w:r w:rsidR="009847E1" w:rsidRPr="00BA7306">
        <w:rPr>
          <w:color w:val="000000"/>
          <w:lang w:val="es-ES"/>
        </w:rPr>
        <w:t xml:space="preserve">Centro de </w:t>
      </w:r>
      <w:proofErr w:type="spellStart"/>
      <w:r w:rsidR="009847E1" w:rsidRPr="00BA7306">
        <w:rPr>
          <w:color w:val="000000"/>
          <w:lang w:val="es-ES"/>
        </w:rPr>
        <w:t>Ciências</w:t>
      </w:r>
      <w:proofErr w:type="spellEnd"/>
      <w:r w:rsidR="009847E1" w:rsidRPr="00BA7306">
        <w:rPr>
          <w:color w:val="000000"/>
          <w:lang w:val="es-ES"/>
        </w:rPr>
        <w:t xml:space="preserve"> do Mar, </w:t>
      </w:r>
      <w:proofErr w:type="spellStart"/>
      <w:r w:rsidR="009847E1" w:rsidRPr="00BA7306">
        <w:rPr>
          <w:color w:val="000000"/>
          <w:lang w:val="es-ES"/>
        </w:rPr>
        <w:t>Universidade</w:t>
      </w:r>
      <w:proofErr w:type="spellEnd"/>
      <w:r w:rsidR="009847E1" w:rsidRPr="00BA7306">
        <w:rPr>
          <w:color w:val="000000"/>
          <w:lang w:val="es-ES"/>
        </w:rPr>
        <w:t xml:space="preserve"> do Algarve (CCMAR-</w:t>
      </w:r>
      <w:proofErr w:type="spellStart"/>
      <w:r w:rsidR="009847E1" w:rsidRPr="00BA7306">
        <w:rPr>
          <w:color w:val="000000"/>
          <w:lang w:val="es-ES"/>
        </w:rPr>
        <w:t>UAlg</w:t>
      </w:r>
      <w:proofErr w:type="spellEnd"/>
      <w:r w:rsidR="009847E1" w:rsidRPr="00BA7306">
        <w:rPr>
          <w:color w:val="000000"/>
          <w:lang w:val="es-ES"/>
        </w:rPr>
        <w:t xml:space="preserve">), Campus de </w:t>
      </w:r>
      <w:proofErr w:type="spellStart"/>
      <w:r w:rsidR="009847E1" w:rsidRPr="00BA7306">
        <w:rPr>
          <w:color w:val="000000"/>
          <w:lang w:val="es-ES"/>
        </w:rPr>
        <w:t>Gambelas</w:t>
      </w:r>
      <w:proofErr w:type="spellEnd"/>
      <w:r w:rsidR="009847E1" w:rsidRPr="00BA7306">
        <w:rPr>
          <w:color w:val="000000"/>
          <w:lang w:val="es-ES"/>
        </w:rPr>
        <w:t>, 8005-139, Faro, Portugal</w:t>
      </w:r>
      <w:r w:rsidR="009847E1">
        <w:rPr>
          <w:color w:val="000000"/>
          <w:lang w:val="es-ES"/>
        </w:rPr>
        <w:t>.</w:t>
      </w:r>
    </w:p>
    <w:p w14:paraId="36DB5B4D" w14:textId="4B47C58A" w:rsidR="008D12FE" w:rsidRPr="00F03776" w:rsidRDefault="008D12FE" w:rsidP="008D12FE">
      <w:pPr>
        <w:widowControl w:val="0"/>
        <w:pBdr>
          <w:top w:val="nil"/>
          <w:left w:val="nil"/>
          <w:bottom w:val="nil"/>
          <w:right w:val="nil"/>
          <w:between w:val="nil"/>
        </w:pBdr>
        <w:spacing w:line="360" w:lineRule="auto"/>
        <w:rPr>
          <w:color w:val="000000"/>
          <w:lang w:val="fr-FR"/>
        </w:rPr>
      </w:pPr>
      <w:proofErr w:type="gramStart"/>
      <w:r w:rsidRPr="00F03776">
        <w:rPr>
          <w:color w:val="000000"/>
          <w:lang w:val="fr-FR"/>
        </w:rPr>
        <w:t>6:</w:t>
      </w:r>
      <w:proofErr w:type="gramEnd"/>
      <w:r w:rsidRPr="00F03776">
        <w:rPr>
          <w:color w:val="000000"/>
          <w:lang w:val="fr-FR"/>
        </w:rPr>
        <w:t xml:space="preserve"> Instituto </w:t>
      </w:r>
      <w:proofErr w:type="spellStart"/>
      <w:r w:rsidRPr="00F03776">
        <w:rPr>
          <w:color w:val="000000"/>
          <w:lang w:val="fr-FR"/>
        </w:rPr>
        <w:t>Español</w:t>
      </w:r>
      <w:proofErr w:type="spellEnd"/>
      <w:r w:rsidRPr="00F03776">
        <w:rPr>
          <w:color w:val="000000"/>
          <w:lang w:val="fr-FR"/>
        </w:rPr>
        <w:t xml:space="preserve"> de </w:t>
      </w:r>
      <w:proofErr w:type="spellStart"/>
      <w:r w:rsidRPr="00F03776">
        <w:rPr>
          <w:color w:val="000000"/>
          <w:lang w:val="fr-FR"/>
        </w:rPr>
        <w:t>Oceanografía</w:t>
      </w:r>
      <w:proofErr w:type="spellEnd"/>
      <w:r w:rsidRPr="00F03776">
        <w:rPr>
          <w:color w:val="000000"/>
          <w:lang w:val="fr-FR"/>
        </w:rPr>
        <w:t xml:space="preserve">, Centro </w:t>
      </w:r>
      <w:proofErr w:type="spellStart"/>
      <w:r w:rsidRPr="00F03776">
        <w:rPr>
          <w:color w:val="000000"/>
          <w:lang w:val="fr-FR"/>
        </w:rPr>
        <w:t>Oceanográfico</w:t>
      </w:r>
      <w:proofErr w:type="spellEnd"/>
      <w:r w:rsidRPr="00F03776">
        <w:rPr>
          <w:color w:val="000000"/>
          <w:lang w:val="fr-FR"/>
        </w:rPr>
        <w:t xml:space="preserve"> de Murcia, C/ </w:t>
      </w:r>
      <w:proofErr w:type="spellStart"/>
      <w:r w:rsidRPr="00F03776">
        <w:rPr>
          <w:color w:val="000000"/>
          <w:lang w:val="fr-FR"/>
        </w:rPr>
        <w:t>Varadero</w:t>
      </w:r>
      <w:proofErr w:type="spellEnd"/>
      <w:r w:rsidRPr="00F03776">
        <w:rPr>
          <w:color w:val="000000"/>
          <w:lang w:val="fr-FR"/>
        </w:rPr>
        <w:t xml:space="preserve"> 1, 30740 San Pedro </w:t>
      </w:r>
      <w:proofErr w:type="spellStart"/>
      <w:r w:rsidRPr="00F03776">
        <w:rPr>
          <w:color w:val="000000"/>
          <w:lang w:val="fr-FR"/>
        </w:rPr>
        <w:t>del</w:t>
      </w:r>
      <w:proofErr w:type="spellEnd"/>
      <w:r w:rsidRPr="00F03776">
        <w:rPr>
          <w:color w:val="000000"/>
          <w:lang w:val="fr-FR"/>
        </w:rPr>
        <w:t xml:space="preserve"> </w:t>
      </w:r>
      <w:proofErr w:type="spellStart"/>
      <w:r w:rsidRPr="00F03776">
        <w:rPr>
          <w:color w:val="000000"/>
          <w:lang w:val="fr-FR"/>
        </w:rPr>
        <w:t>Pinatar</w:t>
      </w:r>
      <w:proofErr w:type="spellEnd"/>
      <w:r w:rsidRPr="00F03776">
        <w:rPr>
          <w:color w:val="000000"/>
          <w:lang w:val="fr-FR"/>
        </w:rPr>
        <w:t xml:space="preserve"> (Murcia), Spain.</w:t>
      </w:r>
    </w:p>
    <w:p w14:paraId="184A780F" w14:textId="35221FBB" w:rsidR="008D12FE" w:rsidRPr="00F03776" w:rsidRDefault="009847E1" w:rsidP="008D12FE">
      <w:pPr>
        <w:widowControl w:val="0"/>
        <w:pBdr>
          <w:top w:val="nil"/>
          <w:left w:val="nil"/>
          <w:bottom w:val="nil"/>
          <w:right w:val="nil"/>
          <w:between w:val="nil"/>
        </w:pBdr>
        <w:spacing w:line="360" w:lineRule="auto"/>
        <w:rPr>
          <w:color w:val="000000"/>
          <w:lang w:val="fr-FR"/>
        </w:rPr>
      </w:pPr>
      <w:proofErr w:type="gramStart"/>
      <w:r w:rsidRPr="00F03776">
        <w:rPr>
          <w:color w:val="000000"/>
          <w:lang w:val="fr-FR"/>
        </w:rPr>
        <w:t>7</w:t>
      </w:r>
      <w:r w:rsidR="008D12FE" w:rsidRPr="00F03776">
        <w:rPr>
          <w:color w:val="000000"/>
          <w:lang w:val="fr-FR"/>
        </w:rPr>
        <w:t>:</w:t>
      </w:r>
      <w:proofErr w:type="gramEnd"/>
      <w:r w:rsidR="008D12FE" w:rsidRPr="00F03776">
        <w:rPr>
          <w:color w:val="000000"/>
          <w:lang w:val="fr-FR"/>
        </w:rPr>
        <w:t xml:space="preserve"> Instituto </w:t>
      </w:r>
      <w:proofErr w:type="spellStart"/>
      <w:r w:rsidR="008D12FE" w:rsidRPr="00F03776">
        <w:rPr>
          <w:color w:val="000000"/>
          <w:lang w:val="fr-FR"/>
        </w:rPr>
        <w:t>Español</w:t>
      </w:r>
      <w:proofErr w:type="spellEnd"/>
      <w:r w:rsidR="008D12FE" w:rsidRPr="00F03776">
        <w:rPr>
          <w:color w:val="000000"/>
          <w:lang w:val="fr-FR"/>
        </w:rPr>
        <w:t xml:space="preserve"> de </w:t>
      </w:r>
      <w:proofErr w:type="spellStart"/>
      <w:r w:rsidR="008D12FE" w:rsidRPr="00F03776">
        <w:rPr>
          <w:color w:val="000000"/>
          <w:lang w:val="fr-FR"/>
        </w:rPr>
        <w:t>Oceanografía</w:t>
      </w:r>
      <w:proofErr w:type="spellEnd"/>
      <w:r w:rsidR="008D12FE" w:rsidRPr="00F03776">
        <w:rPr>
          <w:color w:val="000000"/>
          <w:lang w:val="fr-FR"/>
        </w:rPr>
        <w:t xml:space="preserve">. Centro </w:t>
      </w:r>
      <w:proofErr w:type="spellStart"/>
      <w:r w:rsidR="008D12FE" w:rsidRPr="00F03776">
        <w:rPr>
          <w:color w:val="000000"/>
          <w:lang w:val="fr-FR"/>
        </w:rPr>
        <w:t>Oceanográfico</w:t>
      </w:r>
      <w:proofErr w:type="spellEnd"/>
      <w:r w:rsidR="008D12FE" w:rsidRPr="00F03776">
        <w:rPr>
          <w:color w:val="000000"/>
          <w:lang w:val="fr-FR"/>
        </w:rPr>
        <w:t xml:space="preserve"> de Vigo. </w:t>
      </w:r>
      <w:proofErr w:type="spellStart"/>
      <w:r w:rsidR="008D12FE" w:rsidRPr="00F03776">
        <w:rPr>
          <w:color w:val="000000"/>
          <w:lang w:val="fr-FR"/>
        </w:rPr>
        <w:t>Subida</w:t>
      </w:r>
      <w:proofErr w:type="spellEnd"/>
      <w:r w:rsidR="008D12FE" w:rsidRPr="00F03776">
        <w:rPr>
          <w:color w:val="000000"/>
          <w:lang w:val="fr-FR"/>
        </w:rPr>
        <w:t xml:space="preserve"> a Radio Faro 50-52, 36390 Vigo, Pontevedra, Spain.</w:t>
      </w:r>
    </w:p>
    <w:p w14:paraId="3F7D3688" w14:textId="73DD5FDB" w:rsidR="008D12FE" w:rsidRPr="00F03776" w:rsidRDefault="009847E1" w:rsidP="008D12FE">
      <w:pPr>
        <w:widowControl w:val="0"/>
        <w:pBdr>
          <w:top w:val="nil"/>
          <w:left w:val="nil"/>
          <w:bottom w:val="nil"/>
          <w:right w:val="nil"/>
          <w:between w:val="nil"/>
        </w:pBdr>
        <w:spacing w:line="360" w:lineRule="auto"/>
        <w:rPr>
          <w:color w:val="000000"/>
          <w:lang w:val="fr-FR"/>
        </w:rPr>
      </w:pPr>
      <w:proofErr w:type="gramStart"/>
      <w:r w:rsidRPr="00F03776">
        <w:rPr>
          <w:color w:val="000000"/>
          <w:lang w:val="fr-FR"/>
        </w:rPr>
        <w:t>8</w:t>
      </w:r>
      <w:r w:rsidR="008D12FE" w:rsidRPr="00F03776">
        <w:rPr>
          <w:color w:val="000000"/>
          <w:lang w:val="fr-FR"/>
        </w:rPr>
        <w:t>:</w:t>
      </w:r>
      <w:proofErr w:type="gramEnd"/>
      <w:r w:rsidRPr="00F03776">
        <w:rPr>
          <w:color w:val="000000"/>
          <w:lang w:val="fr-FR"/>
        </w:rPr>
        <w:t xml:space="preserve"> </w:t>
      </w:r>
      <w:r w:rsidR="00A07B84" w:rsidRPr="00AF593C">
        <w:rPr>
          <w:lang w:val="fr-FR"/>
        </w:rPr>
        <w:t>MARBEC, Univ Montpellier, CNRS, Ifremer, IRD, Sète, France</w:t>
      </w:r>
      <w:r w:rsidRPr="00160811">
        <w:rPr>
          <w:color w:val="000000"/>
          <w:lang w:val="es-ES"/>
        </w:rPr>
        <w:t>.</w:t>
      </w:r>
    </w:p>
    <w:p w14:paraId="41A1E7EE" w14:textId="6E0C13FE" w:rsidR="008D12FE" w:rsidRPr="00160811" w:rsidRDefault="009847E1" w:rsidP="008D12FE">
      <w:pPr>
        <w:widowControl w:val="0"/>
        <w:pBdr>
          <w:top w:val="nil"/>
          <w:left w:val="nil"/>
          <w:bottom w:val="nil"/>
          <w:right w:val="nil"/>
          <w:between w:val="nil"/>
        </w:pBdr>
        <w:spacing w:line="360" w:lineRule="auto"/>
        <w:rPr>
          <w:color w:val="000000"/>
        </w:rPr>
      </w:pPr>
      <w:r w:rsidRPr="00160811">
        <w:rPr>
          <w:color w:val="000000"/>
        </w:rPr>
        <w:t>9</w:t>
      </w:r>
      <w:r w:rsidR="008D12FE" w:rsidRPr="00160811">
        <w:rPr>
          <w:color w:val="000000"/>
        </w:rPr>
        <w:t xml:space="preserve">: </w:t>
      </w:r>
      <w:proofErr w:type="spellStart"/>
      <w:r w:rsidR="008D12FE" w:rsidRPr="00160811">
        <w:rPr>
          <w:color w:val="000000"/>
        </w:rPr>
        <w:t>Consorzio</w:t>
      </w:r>
      <w:proofErr w:type="spellEnd"/>
      <w:r w:rsidR="008D12FE" w:rsidRPr="00160811">
        <w:rPr>
          <w:color w:val="000000"/>
        </w:rPr>
        <w:t xml:space="preserve"> per il Centro </w:t>
      </w:r>
      <w:proofErr w:type="spellStart"/>
      <w:r w:rsidR="008D12FE" w:rsidRPr="00160811">
        <w:rPr>
          <w:color w:val="000000"/>
        </w:rPr>
        <w:t>Interuniversitario</w:t>
      </w:r>
      <w:proofErr w:type="spellEnd"/>
      <w:r w:rsidR="008D12FE" w:rsidRPr="00160811">
        <w:rPr>
          <w:color w:val="000000"/>
        </w:rPr>
        <w:t xml:space="preserve"> di </w:t>
      </w:r>
      <w:proofErr w:type="spellStart"/>
      <w:r w:rsidR="008D12FE" w:rsidRPr="00160811">
        <w:rPr>
          <w:color w:val="000000"/>
        </w:rPr>
        <w:t>Biologia</w:t>
      </w:r>
      <w:proofErr w:type="spellEnd"/>
      <w:r w:rsidR="008D12FE" w:rsidRPr="00160811">
        <w:rPr>
          <w:color w:val="000000"/>
        </w:rPr>
        <w:t xml:space="preserve"> Marina ed </w:t>
      </w:r>
      <w:proofErr w:type="spellStart"/>
      <w:r w:rsidR="008D12FE" w:rsidRPr="00160811">
        <w:rPr>
          <w:color w:val="000000"/>
        </w:rPr>
        <w:t>Ecologia</w:t>
      </w:r>
      <w:proofErr w:type="spellEnd"/>
      <w:r w:rsidR="008D12FE" w:rsidRPr="00160811">
        <w:rPr>
          <w:color w:val="000000"/>
        </w:rPr>
        <w:t xml:space="preserve"> </w:t>
      </w:r>
      <w:proofErr w:type="spellStart"/>
      <w:r w:rsidR="008D12FE" w:rsidRPr="00160811">
        <w:rPr>
          <w:color w:val="000000"/>
        </w:rPr>
        <w:t>Applicata</w:t>
      </w:r>
      <w:proofErr w:type="spellEnd"/>
      <w:r w:rsidR="008D12FE" w:rsidRPr="00160811">
        <w:rPr>
          <w:color w:val="000000"/>
        </w:rPr>
        <w:t xml:space="preserve"> G. </w:t>
      </w:r>
      <w:proofErr w:type="spellStart"/>
      <w:r w:rsidR="008D12FE" w:rsidRPr="00160811">
        <w:rPr>
          <w:color w:val="000000"/>
        </w:rPr>
        <w:t>Bacci</w:t>
      </w:r>
      <w:proofErr w:type="spellEnd"/>
      <w:r w:rsidR="008D12FE" w:rsidRPr="00160811">
        <w:rPr>
          <w:color w:val="000000"/>
        </w:rPr>
        <w:t xml:space="preserve">. </w:t>
      </w:r>
      <w:proofErr w:type="spellStart"/>
      <w:r w:rsidR="008D12FE" w:rsidRPr="00160811">
        <w:rPr>
          <w:color w:val="000000"/>
        </w:rPr>
        <w:t>Viale</w:t>
      </w:r>
      <w:proofErr w:type="spellEnd"/>
      <w:r w:rsidR="008D12FE" w:rsidRPr="00160811">
        <w:rPr>
          <w:color w:val="000000"/>
        </w:rPr>
        <w:t xml:space="preserve"> Nazario </w:t>
      </w:r>
      <w:proofErr w:type="spellStart"/>
      <w:r w:rsidR="008D12FE" w:rsidRPr="00160811">
        <w:rPr>
          <w:color w:val="000000"/>
        </w:rPr>
        <w:t>Sauro</w:t>
      </w:r>
      <w:proofErr w:type="spellEnd"/>
      <w:r w:rsidR="008D12FE" w:rsidRPr="00160811">
        <w:rPr>
          <w:color w:val="000000"/>
        </w:rPr>
        <w:t xml:space="preserve"> 4 - 57128 Livorno- Italy.</w:t>
      </w:r>
    </w:p>
    <w:p w14:paraId="7B4B7E35" w14:textId="05C18756" w:rsidR="008D12FE" w:rsidRDefault="008D12FE" w:rsidP="008D12FE">
      <w:pPr>
        <w:widowControl w:val="0"/>
        <w:pBdr>
          <w:top w:val="nil"/>
          <w:left w:val="nil"/>
          <w:bottom w:val="nil"/>
          <w:right w:val="nil"/>
          <w:between w:val="nil"/>
        </w:pBdr>
        <w:spacing w:line="360" w:lineRule="auto"/>
        <w:rPr>
          <w:color w:val="000000"/>
        </w:rPr>
      </w:pPr>
      <w:r w:rsidRPr="00160811">
        <w:rPr>
          <w:color w:val="000000"/>
        </w:rPr>
        <w:t>1</w:t>
      </w:r>
      <w:r w:rsidR="009847E1" w:rsidRPr="00160811">
        <w:rPr>
          <w:color w:val="000000"/>
        </w:rPr>
        <w:t>0</w:t>
      </w:r>
      <w:r w:rsidRPr="00160811">
        <w:rPr>
          <w:color w:val="000000"/>
        </w:rPr>
        <w:t xml:space="preserve">: COISPA </w:t>
      </w:r>
      <w:proofErr w:type="spellStart"/>
      <w:r w:rsidRPr="00160811">
        <w:rPr>
          <w:color w:val="000000"/>
        </w:rPr>
        <w:t>Tecnologia</w:t>
      </w:r>
      <w:proofErr w:type="spellEnd"/>
      <w:r w:rsidR="009847E1" w:rsidRPr="00160811">
        <w:rPr>
          <w:color w:val="000000"/>
        </w:rPr>
        <w:t xml:space="preserve"> </w:t>
      </w:r>
      <w:r w:rsidRPr="00160811">
        <w:rPr>
          <w:color w:val="000000"/>
        </w:rPr>
        <w:t>&amp;</w:t>
      </w:r>
      <w:r w:rsidR="009847E1" w:rsidRPr="00160811">
        <w:rPr>
          <w:color w:val="000000"/>
        </w:rPr>
        <w:t xml:space="preserve"> </w:t>
      </w:r>
      <w:proofErr w:type="spellStart"/>
      <w:r w:rsidRPr="00160811">
        <w:rPr>
          <w:color w:val="000000"/>
        </w:rPr>
        <w:t>Ricerca</w:t>
      </w:r>
      <w:proofErr w:type="spellEnd"/>
      <w:r w:rsidRPr="00160811">
        <w:rPr>
          <w:color w:val="000000"/>
        </w:rPr>
        <w:t xml:space="preserve">. Via </w:t>
      </w:r>
      <w:proofErr w:type="spellStart"/>
      <w:r w:rsidRPr="00160811">
        <w:rPr>
          <w:color w:val="000000"/>
        </w:rPr>
        <w:t>dei</w:t>
      </w:r>
      <w:proofErr w:type="spellEnd"/>
      <w:r w:rsidRPr="00160811">
        <w:rPr>
          <w:color w:val="000000"/>
        </w:rPr>
        <w:t xml:space="preserve"> </w:t>
      </w:r>
      <w:proofErr w:type="spellStart"/>
      <w:r w:rsidRPr="00160811">
        <w:rPr>
          <w:color w:val="000000"/>
        </w:rPr>
        <w:t>trulli</w:t>
      </w:r>
      <w:proofErr w:type="spellEnd"/>
      <w:r w:rsidRPr="00160811">
        <w:rPr>
          <w:color w:val="000000"/>
        </w:rPr>
        <w:t xml:space="preserve"> 18. </w:t>
      </w:r>
      <w:r w:rsidRPr="003449C0">
        <w:rPr>
          <w:color w:val="000000"/>
        </w:rPr>
        <w:t>70126 Bari-Italy</w:t>
      </w:r>
      <w:r>
        <w:rPr>
          <w:color w:val="000000"/>
        </w:rPr>
        <w:t>.</w:t>
      </w:r>
    </w:p>
    <w:p w14:paraId="6C71A743" w14:textId="73F9F841" w:rsidR="00C529DA" w:rsidRDefault="00C529DA" w:rsidP="008D12FE">
      <w:pPr>
        <w:widowControl w:val="0"/>
        <w:pBdr>
          <w:top w:val="nil"/>
          <w:left w:val="nil"/>
          <w:bottom w:val="nil"/>
          <w:right w:val="nil"/>
          <w:between w:val="nil"/>
        </w:pBdr>
        <w:spacing w:line="360" w:lineRule="auto"/>
        <w:rPr>
          <w:color w:val="000000"/>
        </w:rPr>
      </w:pPr>
      <w:r>
        <w:rPr>
          <w:color w:val="000000"/>
        </w:rPr>
        <w:t xml:space="preserve">* Corresponding author: </w:t>
      </w:r>
      <w:r w:rsidRPr="00160811">
        <w:rPr>
          <w:lang w:val="es-ES"/>
        </w:rPr>
        <w:t>Costas S. Tsigenopoulos</w:t>
      </w:r>
      <w:r>
        <w:rPr>
          <w:color w:val="000000"/>
        </w:rPr>
        <w:t>, e-mail: tsigeno@hcmr.gr</w:t>
      </w:r>
    </w:p>
    <w:p w14:paraId="337ED81C" w14:textId="77777777" w:rsidR="008D12FE" w:rsidRDefault="008D12FE" w:rsidP="00147F2C">
      <w:pPr>
        <w:spacing w:line="480" w:lineRule="auto"/>
      </w:pPr>
    </w:p>
    <w:p w14:paraId="3E18FCA6" w14:textId="12FDED5F" w:rsidR="009847E1" w:rsidRDefault="009847E1">
      <w:r>
        <w:br w:type="page"/>
      </w:r>
    </w:p>
    <w:p w14:paraId="5FA1319D" w14:textId="77777777" w:rsidR="00CA796C" w:rsidRDefault="00E04F7D" w:rsidP="00147F2C">
      <w:pPr>
        <w:spacing w:line="480" w:lineRule="auto"/>
        <w:rPr>
          <w:b/>
        </w:rPr>
      </w:pPr>
      <w:r>
        <w:rPr>
          <w:b/>
        </w:rPr>
        <w:lastRenderedPageBreak/>
        <w:t>Abstract</w:t>
      </w:r>
    </w:p>
    <w:p w14:paraId="45F92E8C" w14:textId="106ECCDA" w:rsidR="00CA796C" w:rsidRDefault="00AB7F1B" w:rsidP="00147F2C">
      <w:pPr>
        <w:spacing w:line="480" w:lineRule="auto"/>
      </w:pPr>
      <w:r>
        <w:t>By</w:t>
      </w:r>
      <w:r w:rsidR="001B3438">
        <w:t xml:space="preserve"> evaluat</w:t>
      </w:r>
      <w:r>
        <w:t>ing</w:t>
      </w:r>
      <w:r w:rsidR="001B3438">
        <w:t xml:space="preserve"> genetic variation across the entire genome, </w:t>
      </w:r>
      <w:r w:rsidR="0031419B">
        <w:t xml:space="preserve">one can address existing </w:t>
      </w:r>
      <w:r w:rsidR="001B3438">
        <w:t xml:space="preserve">questions in a </w:t>
      </w:r>
      <w:r w:rsidR="0031419B">
        <w:t xml:space="preserve">novel </w:t>
      </w:r>
      <w:r w:rsidR="001B3438">
        <w:t xml:space="preserve">way while new can be asked. Such </w:t>
      </w:r>
      <w:r w:rsidR="002A4A03">
        <w:t xml:space="preserve">questions </w:t>
      </w:r>
      <w:r w:rsidR="001B3438">
        <w:t xml:space="preserve">include how different local environments influence </w:t>
      </w:r>
      <w:del w:id="0" w:author="CiLia" w:date="2022-08-04T18:21:00Z">
        <w:r w:rsidR="001B3438" w:rsidDel="00A269CB">
          <w:delText xml:space="preserve">both </w:delText>
        </w:r>
      </w:del>
      <w:r w:rsidR="001B3438">
        <w:t>adaptive and neutral genomic variation within and among populations</w:t>
      </w:r>
      <w:r w:rsidR="005B6E07">
        <w:t>,</w:t>
      </w:r>
      <w:r w:rsidR="001B3438">
        <w:t xml:space="preserve"> providing </w:t>
      </w:r>
      <w:r w:rsidR="00DC07BB">
        <w:t>insights</w:t>
      </w:r>
      <w:r w:rsidR="00586CA6">
        <w:t xml:space="preserve"> </w:t>
      </w:r>
      <w:del w:id="1" w:author="CiLia" w:date="2022-08-04T18:28:00Z">
        <w:r w:rsidR="00586CA6" w:rsidDel="0010453A">
          <w:delText>not only</w:delText>
        </w:r>
        <w:r w:rsidR="00DC07BB" w:rsidDel="0010453A">
          <w:delText xml:space="preserve"> </w:delText>
        </w:r>
      </w:del>
      <w:r w:rsidR="00DC07BB">
        <w:t>into local adaptation of natural populations</w:t>
      </w:r>
      <w:r w:rsidR="002A4A03">
        <w:t>,</w:t>
      </w:r>
      <w:r w:rsidR="00DC07BB">
        <w:t xml:space="preserve"> </w:t>
      </w:r>
      <w:del w:id="2" w:author="CiLia" w:date="2022-08-04T18:29:00Z">
        <w:r w:rsidR="00DC07BB" w:rsidDel="0010453A">
          <w:delText xml:space="preserve">but also into </w:delText>
        </w:r>
      </w:del>
      <w:r w:rsidR="00DC07BB">
        <w:t xml:space="preserve">their responses to global change and </w:t>
      </w:r>
      <w:del w:id="3" w:author="CiLia" w:date="2022-08-04T18:22:00Z">
        <w:r w:rsidR="00DC07BB" w:rsidDel="00A269CB">
          <w:delText xml:space="preserve">the </w:delText>
        </w:r>
      </w:del>
      <w:r w:rsidR="00DC07BB">
        <w:t xml:space="preserve">exploitation-induced evolution. </w:t>
      </w:r>
      <w:r w:rsidR="001B3438">
        <w:t>Here</w:t>
      </w:r>
      <w:r w:rsidR="00601661">
        <w:t>,</w:t>
      </w:r>
      <w:r w:rsidR="001B3438">
        <w:t xml:space="preserve"> </w:t>
      </w:r>
      <w:r w:rsidR="009968DD">
        <w:t xml:space="preserve">under a seascape genomic approach, </w:t>
      </w:r>
      <w:proofErr w:type="spellStart"/>
      <w:r w:rsidR="001B3438">
        <w:t>ddRAD</w:t>
      </w:r>
      <w:proofErr w:type="spellEnd"/>
      <w:r w:rsidR="001B3438">
        <w:t xml:space="preserve"> </w:t>
      </w:r>
      <w:del w:id="4" w:author="CiLia" w:date="2022-08-04T18:22:00Z">
        <w:r w:rsidR="001B3438" w:rsidDel="00A269CB">
          <w:delText xml:space="preserve">genomic </w:delText>
        </w:r>
      </w:del>
      <w:r w:rsidR="001B3438">
        <w:t>data</w:t>
      </w:r>
      <w:r w:rsidR="009968DD">
        <w:t xml:space="preserve"> were used along with </w:t>
      </w:r>
      <w:r w:rsidR="008142D1">
        <w:t xml:space="preserve">environmental information </w:t>
      </w:r>
      <w:r w:rsidR="001B3438">
        <w:t xml:space="preserve">to </w:t>
      </w:r>
      <w:ins w:id="5" w:author="CiLia" w:date="2022-03-09T14:57:00Z">
        <w:r w:rsidR="00366948">
          <w:t xml:space="preserve">detect signals of adaptive divergence </w:t>
        </w:r>
      </w:ins>
      <w:ins w:id="6" w:author="CiLia" w:date="2022-03-09T14:59:00Z">
        <w:r w:rsidR="00366948">
          <w:t xml:space="preserve">across environmental gradients </w:t>
        </w:r>
      </w:ins>
      <w:ins w:id="7" w:author="CiLia" w:date="2022-03-09T15:00:00Z">
        <w:r w:rsidR="001E459D">
          <w:t>with</w:t>
        </w:r>
      </w:ins>
      <w:ins w:id="8" w:author="CiLia" w:date="2022-03-09T14:58:00Z">
        <w:r w:rsidR="00366948">
          <w:t xml:space="preserve"> gene flow </w:t>
        </w:r>
      </w:ins>
      <w:del w:id="9" w:author="CiLia" w:date="2022-03-09T14:57:00Z">
        <w:r w:rsidR="001B3438" w:rsidDel="00366948">
          <w:delText xml:space="preserve">uncover the underlying processes (migration, selection) </w:delText>
        </w:r>
        <w:r w:rsidR="002A4A03" w:rsidDel="00366948">
          <w:delText>shaping</w:delText>
        </w:r>
        <w:r w:rsidR="001B3438" w:rsidDel="00366948">
          <w:delText xml:space="preserve"> </w:delText>
        </w:r>
      </w:del>
      <w:ins w:id="10" w:author="CiLia" w:date="2022-03-09T14:58:00Z">
        <w:r w:rsidR="00366948">
          <w:t xml:space="preserve">in </w:t>
        </w:r>
      </w:ins>
      <w:r w:rsidR="004C3037">
        <w:t xml:space="preserve">European </w:t>
      </w:r>
      <w:r w:rsidR="001B3438">
        <w:t xml:space="preserve">sardines </w:t>
      </w:r>
      <w:r w:rsidR="004C3037">
        <w:rPr>
          <w:lang w:val="en-US"/>
        </w:rPr>
        <w:t>(</w:t>
      </w:r>
      <w:proofErr w:type="spellStart"/>
      <w:r w:rsidR="004C3037" w:rsidRPr="00390C67">
        <w:rPr>
          <w:i/>
          <w:iCs/>
          <w:lang w:val="en-US"/>
        </w:rPr>
        <w:t>Sardina</w:t>
      </w:r>
      <w:proofErr w:type="spellEnd"/>
      <w:r w:rsidR="004C3037" w:rsidRPr="00390C67">
        <w:rPr>
          <w:i/>
          <w:iCs/>
          <w:lang w:val="en-US"/>
        </w:rPr>
        <w:t xml:space="preserve"> pilchardus</w:t>
      </w:r>
      <w:r w:rsidR="004C3037">
        <w:rPr>
          <w:lang w:val="en-US"/>
        </w:rPr>
        <w:t xml:space="preserve">) </w:t>
      </w:r>
      <w:r w:rsidR="001B3438">
        <w:t>of the Western Mediterranean and adjacent Atlantic waters</w:t>
      </w:r>
      <w:r w:rsidR="004C3037">
        <w:t xml:space="preserve">. </w:t>
      </w:r>
      <w:del w:id="11" w:author="CiLia" w:date="2022-08-04T18:23:00Z">
        <w:r w:rsidR="004C3037" w:rsidDel="00A269CB">
          <w:delText xml:space="preserve">This information can </w:delText>
        </w:r>
        <w:r w:rsidR="002C5781" w:rsidDel="00A269CB">
          <w:delText>be relevant to</w:delText>
        </w:r>
        <w:r w:rsidR="001B3438" w:rsidDel="00A269CB">
          <w:delText xml:space="preserve"> the (re)definition of fishery stocks</w:delText>
        </w:r>
        <w:r w:rsidR="007B7892" w:rsidDel="00A269CB">
          <w:delText>,</w:delText>
        </w:r>
        <w:r w:rsidR="001B3438" w:rsidDel="00A269CB">
          <w:delText xml:space="preserve"> and </w:delText>
        </w:r>
        <w:r w:rsidR="004C3037" w:rsidDel="00A269CB">
          <w:delText xml:space="preserve">their </w:delText>
        </w:r>
        <w:r w:rsidR="001B3438" w:rsidDel="00A269CB">
          <w:delText>short-term adaptive potential.</w:delText>
        </w:r>
        <w:r w:rsidR="007B7892" w:rsidDel="00A269CB">
          <w:delText xml:space="preserve"> </w:delText>
        </w:r>
      </w:del>
      <w:del w:id="12" w:author="CiLia" w:date="2022-08-04T18:32:00Z">
        <w:r w:rsidR="002A4A03" w:rsidDel="0010453A">
          <w:delText>We found that</w:delText>
        </w:r>
      </w:del>
      <w:ins w:id="13" w:author="CiLia" w:date="2022-08-04T18:32:00Z">
        <w:r w:rsidR="0010453A">
          <w:t>The</w:t>
        </w:r>
      </w:ins>
      <w:r w:rsidR="002A4A03">
        <w:t xml:space="preserve"> studied sardine</w:t>
      </w:r>
      <w:ins w:id="14" w:author="CiLia" w:date="2022-08-04T18:24:00Z">
        <w:r w:rsidR="00A269CB">
          <w:t>s</w:t>
        </w:r>
      </w:ins>
      <w:r w:rsidR="002A4A03">
        <w:t xml:space="preserve"> </w:t>
      </w:r>
      <w:del w:id="15" w:author="CiLia" w:date="2022-08-04T18:24:00Z">
        <w:r w:rsidR="002C5781" w:rsidDel="00A269CB">
          <w:delText>samples</w:delText>
        </w:r>
        <w:r w:rsidR="002A4A03" w:rsidDel="00A269CB">
          <w:delText xml:space="preserve"> </w:delText>
        </w:r>
      </w:del>
      <w:del w:id="16" w:author="CiLia" w:date="2022-04-29T16:14:00Z">
        <w:r w:rsidR="002A4A03" w:rsidDel="00C95F64">
          <w:delText xml:space="preserve">form </w:delText>
        </w:r>
      </w:del>
      <w:ins w:id="17" w:author="CiLia" w:date="2022-04-29T16:14:00Z">
        <w:r w:rsidR="00C95F64">
          <w:t xml:space="preserve">constitute </w:t>
        </w:r>
      </w:ins>
      <w:r w:rsidR="002A4A03">
        <w:t xml:space="preserve">two clusters, </w:t>
      </w:r>
      <w:del w:id="18" w:author="CiLia" w:date="2022-04-29T16:15:00Z">
        <w:r w:rsidR="002A4A03" w:rsidDel="00C95F64">
          <w:delText xml:space="preserve">detected using </w:delText>
        </w:r>
      </w:del>
      <w:del w:id="19" w:author="CiLia" w:date="2022-04-06T16:18:00Z">
        <w:r w:rsidR="002A4A03" w:rsidDel="008C489E">
          <w:delText>both neutral</w:delText>
        </w:r>
      </w:del>
      <w:del w:id="20" w:author="CiLia" w:date="2022-04-29T16:15:00Z">
        <w:r w:rsidR="002A4A03" w:rsidDel="00C95F64">
          <w:delText xml:space="preserve"> </w:delText>
        </w:r>
      </w:del>
      <w:del w:id="21" w:author="CiLia" w:date="2022-04-06T16:18:00Z">
        <w:r w:rsidR="002A4A03" w:rsidDel="008C489E">
          <w:delText xml:space="preserve">and </w:delText>
        </w:r>
      </w:del>
      <w:ins w:id="22" w:author="CiLia" w:date="2022-08-04T18:24:00Z">
        <w:r w:rsidR="00A269CB">
          <w:t>a pattern confirmed</w:t>
        </w:r>
      </w:ins>
      <w:ins w:id="23" w:author="CiLia" w:date="2022-04-30T13:51:00Z">
        <w:r w:rsidR="00BA2BD0">
          <w:t xml:space="preserve"> even when </w:t>
        </w:r>
      </w:ins>
      <w:ins w:id="24" w:author="CiLia" w:date="2022-04-06T16:18:00Z">
        <w:r w:rsidR="008C489E">
          <w:t xml:space="preserve">only </w:t>
        </w:r>
      </w:ins>
      <w:r w:rsidR="002A4A03">
        <w:t xml:space="preserve">adaptive (outlier) </w:t>
      </w:r>
      <w:r w:rsidR="002A4A03" w:rsidRPr="00C95F64">
        <w:t xml:space="preserve">loci </w:t>
      </w:r>
      <w:ins w:id="25" w:author="CiLia" w:date="2022-04-29T16:16:00Z">
        <w:r w:rsidR="00C95F64">
          <w:t>were in use</w:t>
        </w:r>
      </w:ins>
      <w:ins w:id="26" w:author="CiLia" w:date="2022-04-30T13:54:00Z">
        <w:r w:rsidR="00BA2BD0">
          <w:t>,</w:t>
        </w:r>
      </w:ins>
      <w:ins w:id="27" w:author="CiLia" w:date="2022-04-29T16:16:00Z">
        <w:r w:rsidR="00C95F64">
          <w:t xml:space="preserve"> highlighting </w:t>
        </w:r>
      </w:ins>
      <w:ins w:id="28" w:author="CiLia" w:date="2022-04-29T16:17:00Z">
        <w:r w:rsidR="00C95F64">
          <w:t>the importance of</w:t>
        </w:r>
      </w:ins>
      <w:ins w:id="29" w:author="CiLia" w:date="2022-04-29T16:16:00Z">
        <w:r w:rsidR="00C95F64">
          <w:t xml:space="preserve"> </w:t>
        </w:r>
      </w:ins>
      <w:del w:id="30" w:author="CiLia" w:date="2022-04-29T16:17:00Z">
        <w:r w:rsidR="007B7892" w:rsidRPr="00C95F64" w:rsidDel="00C95F64">
          <w:delText xml:space="preserve">suggesting that natural selection and </w:delText>
        </w:r>
      </w:del>
      <w:r w:rsidR="007B7892" w:rsidRPr="00C95F64">
        <w:t>local adaptation</w:t>
      </w:r>
      <w:del w:id="31" w:author="CiLia" w:date="2022-04-29T16:17:00Z">
        <w:r w:rsidR="007B7892" w:rsidRPr="00C95F64" w:rsidDel="00C95F64">
          <w:delText xml:space="preserve"> play a key role</w:delText>
        </w:r>
      </w:del>
      <w:del w:id="32" w:author="CiLia" w:date="2022-08-04T18:25:00Z">
        <w:r w:rsidR="007B7892" w:rsidRPr="00C95F64" w:rsidDel="00A269CB">
          <w:delText xml:space="preserve"> in </w:delText>
        </w:r>
      </w:del>
      <w:del w:id="33" w:author="CiLia" w:date="2022-04-29T16:18:00Z">
        <w:r w:rsidR="007B7892" w:rsidRPr="00C95F64" w:rsidDel="00C95F64">
          <w:delText xml:space="preserve">driving genetic </w:delText>
        </w:r>
        <w:r w:rsidR="006617F6" w:rsidRPr="00C95F64" w:rsidDel="00C95F64">
          <w:delText xml:space="preserve">change </w:delText>
        </w:r>
        <w:r w:rsidR="007B7892" w:rsidRPr="00C95F64" w:rsidDel="00C95F64">
          <w:delText xml:space="preserve">among the Atlantic and the Mediterranean </w:delText>
        </w:r>
      </w:del>
      <w:del w:id="34" w:author="CiLia" w:date="2022-08-04T18:25:00Z">
        <w:r w:rsidR="0031419B" w:rsidRPr="00C95F64" w:rsidDel="00A269CB">
          <w:delText>sardines</w:delText>
        </w:r>
      </w:del>
      <w:r w:rsidR="007B7892">
        <w:t xml:space="preserve">. </w:t>
      </w:r>
      <w:r w:rsidR="002A4A03">
        <w:t>T</w:t>
      </w:r>
      <w:del w:id="35" w:author="CiLia" w:date="2022-09-02T14:16:00Z">
        <w:r w:rsidR="005F5804" w:rsidDel="007C2908">
          <w:delText>emperature and especially t</w:delText>
        </w:r>
      </w:del>
      <w:r w:rsidR="005F5804">
        <w:t xml:space="preserve">he </w:t>
      </w:r>
      <w:proofErr w:type="gramStart"/>
      <w:r w:rsidR="005F5804">
        <w:t>trend</w:t>
      </w:r>
      <w:proofErr w:type="gramEnd"/>
      <w:r w:rsidR="005F5804">
        <w:t xml:space="preserve"> in the number of days with </w:t>
      </w:r>
      <w:r w:rsidR="007910DD" w:rsidRPr="00F03776">
        <w:t>sea surface temperature (</w:t>
      </w:r>
      <w:r w:rsidR="005F5804" w:rsidRPr="00F03776">
        <w:t>SST</w:t>
      </w:r>
      <w:r w:rsidR="007910DD" w:rsidRPr="00F03776">
        <w:t>)</w:t>
      </w:r>
      <w:r w:rsidR="005F5804" w:rsidRPr="00F03776">
        <w:t xml:space="preserve"> above 19</w:t>
      </w:r>
      <w:r w:rsidR="005F5804" w:rsidRPr="00F03776">
        <w:rPr>
          <w:vertAlign w:val="superscript"/>
        </w:rPr>
        <w:t>o</w:t>
      </w:r>
      <w:r w:rsidR="005F5804" w:rsidRPr="00F03776">
        <w:t>C</w:t>
      </w:r>
      <w:ins w:id="36" w:author="CiLia" w:date="2022-09-02T14:18:00Z">
        <w:r w:rsidR="007C2908" w:rsidRPr="007C2908">
          <w:t xml:space="preserve">, </w:t>
        </w:r>
      </w:ins>
      <w:ins w:id="37" w:author="CiLia" w:date="2022-09-06T13:11:00Z">
        <w:r w:rsidR="0017482E">
          <w:t xml:space="preserve">a </w:t>
        </w:r>
      </w:ins>
      <w:ins w:id="38" w:author="CiLia" w:date="2022-09-02T14:18:00Z">
        <w:r w:rsidR="007C2908" w:rsidRPr="007C2908">
          <w:t>critical threshold for successful sardine spawning,</w:t>
        </w:r>
      </w:ins>
      <w:r w:rsidR="005F5804">
        <w:t xml:space="preserve"> </w:t>
      </w:r>
      <w:r w:rsidR="00601661">
        <w:t xml:space="preserve">was </w:t>
      </w:r>
      <w:r w:rsidR="005B6E07">
        <w:t xml:space="preserve">crucial </w:t>
      </w:r>
      <w:r w:rsidR="005F5804">
        <w:t>at all levels of population structuring with implications on species’ key biological processes</w:t>
      </w:r>
      <w:del w:id="39" w:author="CiLia" w:date="2022-09-02T14:19:00Z">
        <w:r w:rsidR="004C3037" w:rsidDel="007C2908">
          <w:delText>,</w:delText>
        </w:r>
        <w:r w:rsidR="005F5804" w:rsidDel="007C2908">
          <w:delText xml:space="preserve"> especially reproduction</w:delText>
        </w:r>
      </w:del>
      <w:r w:rsidR="005F5804">
        <w:t xml:space="preserve">. Our </w:t>
      </w:r>
      <w:r w:rsidR="00365AB9">
        <w:t xml:space="preserve">findings provide evidence for a dynamic equilibrium where population structure is maintained by physical and biological factors under the opposing influences of migration and selection. </w:t>
      </w:r>
      <w:del w:id="40" w:author="CiLia" w:date="2022-09-06T13:12:00Z">
        <w:r w:rsidR="00365AB9" w:rsidDel="0017482E">
          <w:delText>Given its</w:delText>
        </w:r>
      </w:del>
      <w:ins w:id="41" w:author="CiLia" w:date="2022-09-06T13:12:00Z">
        <w:r w:rsidR="0017482E">
          <w:t>This</w:t>
        </w:r>
      </w:ins>
      <w:r w:rsidR="00365AB9">
        <w:t xml:space="preserve"> dynamic </w:t>
      </w:r>
      <w:ins w:id="42" w:author="CiLia" w:date="2022-09-06T13:12:00Z">
        <w:r w:rsidR="0017482E">
          <w:t xml:space="preserve">in </w:t>
        </w:r>
      </w:ins>
      <w:r w:rsidR="00365AB9">
        <w:t>nature</w:t>
      </w:r>
      <w:del w:id="43" w:author="CiLia" w:date="2022-09-06T13:12:00Z">
        <w:r w:rsidR="00365AB9" w:rsidDel="0017482E">
          <w:delText>, such a</w:delText>
        </w:r>
      </w:del>
      <w:r w:rsidR="00365AB9">
        <w:t xml:space="preserve"> system</w:t>
      </w:r>
      <w:ins w:id="44" w:author="CiLia" w:date="2022-09-06T13:12:00Z">
        <w:r w:rsidR="0017482E">
          <w:t>,</w:t>
        </w:r>
      </w:ins>
      <w:r w:rsidR="00365AB9">
        <w:t xml:space="preserve"> </w:t>
      </w:r>
      <w:r w:rsidR="005B6E07">
        <w:rPr>
          <w:lang w:val="en-US"/>
        </w:rPr>
        <w:t>postulate</w:t>
      </w:r>
      <w:r w:rsidR="00EA37E3">
        <w:rPr>
          <w:lang w:val="en-US"/>
        </w:rPr>
        <w:t>s</w:t>
      </w:r>
      <w:r w:rsidR="00365AB9">
        <w:t xml:space="preserve"> a continuous monitoring under a seascape genomic approach that </w:t>
      </w:r>
      <w:r w:rsidR="004C3037">
        <w:t xml:space="preserve">can </w:t>
      </w:r>
      <w:r w:rsidR="00365AB9">
        <w:t xml:space="preserve">benefit by </w:t>
      </w:r>
      <w:r w:rsidR="00601661">
        <w:t>incorporating</w:t>
      </w:r>
      <w:r w:rsidR="00365AB9">
        <w:t xml:space="preserve"> a temporal as well as a more detailed spatial dimension.</w:t>
      </w:r>
      <w:ins w:id="45" w:author="CiLia" w:date="2022-08-04T18:26:00Z">
        <w:r w:rsidR="00A269CB">
          <w:t xml:space="preserve"> Our results may contribute further studies aimed at providing deeper insights into the mechanistic processes underlying </w:t>
        </w:r>
        <w:r w:rsidR="00A269CB" w:rsidRPr="00CB7962">
          <w:t>population structuring</w:t>
        </w:r>
        <w:r w:rsidR="00A269CB">
          <w:t xml:space="preserve">; key for </w:t>
        </w:r>
      </w:ins>
      <w:ins w:id="46" w:author="CiLia" w:date="2022-08-04T18:34:00Z">
        <w:r w:rsidR="0010453A">
          <w:t xml:space="preserve">the </w:t>
        </w:r>
      </w:ins>
      <w:ins w:id="47" w:author="CiLia" w:date="2022-08-04T18:26:00Z">
        <w:r w:rsidR="00A269CB">
          <w:t>understanding and predicti</w:t>
        </w:r>
      </w:ins>
      <w:ins w:id="48" w:author="CiLia" w:date="2022-08-04T18:35:00Z">
        <w:r w:rsidR="0010453A">
          <w:t>o</w:t>
        </w:r>
      </w:ins>
      <w:ins w:id="49" w:author="CiLia" w:date="2022-08-04T18:26:00Z">
        <w:r w:rsidR="00A269CB">
          <w:t>n</w:t>
        </w:r>
      </w:ins>
      <w:ins w:id="50" w:author="CiLia" w:date="2022-08-04T18:35:00Z">
        <w:r w:rsidR="0010453A">
          <w:t xml:space="preserve"> of</w:t>
        </w:r>
      </w:ins>
      <w:ins w:id="51" w:author="CiLia" w:date="2022-08-04T18:26:00Z">
        <w:r w:rsidR="00A269CB">
          <w:t xml:space="preserve"> future changes and responses </w:t>
        </w:r>
      </w:ins>
      <w:ins w:id="52" w:author="CiLia" w:date="2022-08-04T18:34:00Z">
        <w:r w:rsidR="0010453A">
          <w:t>of</w:t>
        </w:r>
      </w:ins>
      <w:ins w:id="53" w:author="CiLia" w:date="2022-08-04T18:26:00Z">
        <w:r w:rsidR="00A269CB">
          <w:t xml:space="preserve"> this highly exploited </w:t>
        </w:r>
      </w:ins>
      <w:ins w:id="54" w:author="CiLia" w:date="2022-09-06T13:12:00Z">
        <w:r w:rsidR="0017482E">
          <w:t>species</w:t>
        </w:r>
      </w:ins>
      <w:ins w:id="55" w:author="CiLia" w:date="2022-08-04T18:26:00Z">
        <w:r w:rsidR="00A269CB">
          <w:t xml:space="preserve"> in the face of climate change.</w:t>
        </w:r>
      </w:ins>
    </w:p>
    <w:p w14:paraId="037B9AE3" w14:textId="77777777" w:rsidR="00CA796C" w:rsidRDefault="00CA796C" w:rsidP="00147F2C">
      <w:pPr>
        <w:spacing w:line="480" w:lineRule="auto"/>
        <w:rPr>
          <w:b/>
        </w:rPr>
      </w:pPr>
    </w:p>
    <w:p w14:paraId="37F1AAC4" w14:textId="77777777" w:rsidR="00CA796C" w:rsidRDefault="00E04F7D" w:rsidP="00147F2C">
      <w:pPr>
        <w:spacing w:line="480" w:lineRule="auto"/>
        <w:rPr>
          <w:b/>
        </w:rPr>
      </w:pPr>
      <w:r>
        <w:rPr>
          <w:b/>
        </w:rPr>
        <w:lastRenderedPageBreak/>
        <w:t>Keywords</w:t>
      </w:r>
    </w:p>
    <w:p w14:paraId="69DF74E4" w14:textId="651780E8" w:rsidR="00550D29" w:rsidRDefault="00E04F7D" w:rsidP="0031419B">
      <w:pPr>
        <w:spacing w:line="480" w:lineRule="auto"/>
        <w:rPr>
          <w:b/>
        </w:rPr>
      </w:pPr>
      <w:r>
        <w:t xml:space="preserve">Climate change, </w:t>
      </w:r>
      <w:proofErr w:type="spellStart"/>
      <w:r>
        <w:t>ddRAD</w:t>
      </w:r>
      <w:proofErr w:type="spellEnd"/>
      <w:r>
        <w:t>, outliers, population genomics, SNPs</w:t>
      </w:r>
      <w:r w:rsidR="00550D29">
        <w:rPr>
          <w:b/>
        </w:rPr>
        <w:br w:type="page"/>
      </w:r>
    </w:p>
    <w:p w14:paraId="3C94478A" w14:textId="77777777" w:rsidR="00CA796C" w:rsidRDefault="00E04F7D" w:rsidP="00147F2C">
      <w:pPr>
        <w:spacing w:line="480" w:lineRule="auto"/>
        <w:rPr>
          <w:b/>
        </w:rPr>
      </w:pPr>
      <w:r>
        <w:rPr>
          <w:b/>
        </w:rPr>
        <w:lastRenderedPageBreak/>
        <w:t>Introduction</w:t>
      </w:r>
    </w:p>
    <w:p w14:paraId="36671F31" w14:textId="39821C8F" w:rsidR="004C3037" w:rsidRDefault="001E3341" w:rsidP="005D76FF">
      <w:pPr>
        <w:spacing w:line="480" w:lineRule="auto"/>
      </w:pPr>
      <w:bookmarkStart w:id="56" w:name="_Hlk76397506"/>
      <w:r>
        <w:t>Identifying genomic</w:t>
      </w:r>
      <w:del w:id="57" w:author="CiLia" w:date="2022-08-02T16:42:00Z">
        <w:r w:rsidDel="00B25C49">
          <w:delText>s</w:delText>
        </w:r>
      </w:del>
      <w:r>
        <w:t xml:space="preserve"> signatures of selection provide</w:t>
      </w:r>
      <w:del w:id="58" w:author="CiLia" w:date="2022-08-05T17:10:00Z">
        <w:r w:rsidDel="00ED6652">
          <w:delText>s</w:delText>
        </w:r>
      </w:del>
      <w:r>
        <w:t xml:space="preserve"> insights not only into local adaptation of natural populations but also into their adaptive responses to global change and the exploitation-induced evolution through harvesting</w:t>
      </w:r>
      <w:bookmarkEnd w:id="56"/>
      <w:r>
        <w:t xml:space="preserve"> </w:t>
      </w:r>
      <w:r w:rsidR="00556A00">
        <w:fldChar w:fldCharType="begin" w:fldLock="1"/>
      </w:r>
      <w:r w:rsidR="00556A00">
        <w:instrText>ADDIN CSL_CITATION {"citationItems":[{"id":"ITEM-1","itemData":{"DOI":"1471-2148-9-276 [pii]\r10.1186/1471-2148-9-276","ISBN":"1471-2148 (Electronic)\r1471-2148 (Linking)","PMID":"19948077","abstract":"BACKGROUND: Marine fishes have been shown to display low levels of genetic structuring and associated high levels of gene flow, suggesting shallow evolutionary trajectories and, possibly, limited or lacking adaptive divergence among local populations. We investigated variation in 98 gene-associated single nucleotide polymorphisms (SNPs) for evidence of selection in local populations of Atlantic cod (Gadus morhua L.) across the species distribution. RESULTS: Our global genome scan analysis identified eight outlier gene loci with very high statistical support, likely to be subject to directional selection in local demes, or closely linked to loci under selection. Likewise, on a regional south/north transect of central and eastern Atlantic populations, seven loci displayed strongly elevated levels of genetic differentiation. Selection patterns among populations appeared to be relatively widespread and complex, i.e. outlier loci were generally not only associated with one of a few divergent local populations. Even on a limited geographical scale between the proximate North Sea and Baltic Sea populations four loci displayed evidence of adaptive evolution. Temporal genome scan analysis applied to DNA from archived otoliths from a Faeroese population demonstrated stability of the intra-population variation over 24 years. An exploratory landscape genetic analysis was used to elucidate potential effects of the most likely environmental factors responsible for the signatures of local adaptation. We found that genetic variation at several of the outlier loci was better correlated with temperature and/or salinity conditions at spawning grounds at spawning time than with geographic distance per se. CONCLUSION: These findings illustrate that adaptive population divergence may indeed be prevalent despite seemingly high levels of gene flow, as found in most marine fishes. Thus, results have important implications for our understanding of the interplay of evolutionary forces in general, and for the conservation of marine biodiversity under rapidly increasing evolutionary pressure from climate and fisheries induced changes in local environments.","author":[{"dropping-particle":"","family":"Nielsen","given":"E E","non-dropping-particle":"","parse-names":false,"suffix":""},{"dropping-particle":"","family":"Hemmer-Hansen","given":"J","non-dropping-particle":"","parse-names":false,"suffix":""},{"dropping-particle":"","family":"Poulsen","given":"N A","non-dropping-particle":"","parse-names":false,"suffix":""},{"dropping-particle":"","family":"Loeschcke","given":"V","non-dropping-particle":"","parse-names":false,"suffix":""},{"dropping-particle":"","family":"Moen","given":"T","non-dropping-particle":"","parse-names":false,"suffix":""},{"dropping-particle":"","family":"Johansen","given":"T","non-dropping-particle":"","parse-names":false,"suffix":""},{"dropping-particle":"","family":"Mittelholzer","given":"C","non-dropping-particle":"","parse-names":false,"suffix":""},{"dropping-particle":"","family":"Taranger","given":"G L","non-dropping-particle":"","parse-names":false,"suffix":""},{"dropping-particle":"","family":"Ogden","given":"R","non-dropping-particle":"","parse-names":false,"suffix":""},{"dropping-particle":"","family":"Carvalho","given":"G R","non-dropping-particle":"","parse-names":false,"suffix":""}],"container-title":"BMC Evol Biol","edition":"2009/12/02","id":"ITEM-1","issued":{"date-parts":[["2009"]]},"language":"eng","note":"Nielsen, Einar E\nHemmer-Hansen, Jakob\nPoulsen, Nina A\nLoeschcke, Volker\nMoen, Thomas\nJohansen, Torild\nMittelholzer, Christian\nTaranger, Geir-Lasse\nOgden, Rob\nCarvalho, Gary R\nResearch Support, Non-U.S. Gov't\nEngland\nBMC evolutionary biology\nBMC Evol Biol. 2009 Dec 1;9:276.","page":"276","title":"Genomic signatures of local directional selection in a high gene flow marine organism; the Atlantic cod (Gadus morhua)","type":"article-journal","volume":"9"},"uris":["http://www.mendeley.com/documents/?uuid=c0385b23-209f-4996-a300-ac6d384fe65e"]}],"mendeley":{"formattedCitation":"(Nielsen et al., 2009)","plainTextFormattedCitation":"(Nielsen et al., 2009)","previouslyFormattedCitation":"(Nielsen et al., 2009)"},"properties":{"noteIndex":0},"schema":"https://github.com/citation-style-language/schema/raw/master/csl-citation.json"}</w:instrText>
      </w:r>
      <w:r w:rsidR="00556A00">
        <w:fldChar w:fldCharType="separate"/>
      </w:r>
      <w:r w:rsidR="00556A00" w:rsidRPr="00556A00">
        <w:rPr>
          <w:noProof/>
        </w:rPr>
        <w:t>(Nielsen et al., 2009)</w:t>
      </w:r>
      <w:r w:rsidR="00556A00">
        <w:fldChar w:fldCharType="end"/>
      </w:r>
      <w:r>
        <w:t>.</w:t>
      </w:r>
      <w:r w:rsidR="00A53D84">
        <w:t xml:space="preserve"> This can be better achieved through population genomic studies, by separatin</w:t>
      </w:r>
      <w:r w:rsidR="00016862">
        <w:t>g</w:t>
      </w:r>
      <w:r w:rsidR="00A53D84">
        <w:t xml:space="preserve"> the effects of neutral processes (drift-migration) from those of selection</w:t>
      </w:r>
      <w:r w:rsidR="001F64FC">
        <w:t xml:space="preserve">, where frequency shifts </w:t>
      </w:r>
      <w:r w:rsidR="001F64FC">
        <w:rPr>
          <w:lang w:val="en-US"/>
        </w:rPr>
        <w:t>point to</w:t>
      </w:r>
      <w:r w:rsidR="001F64FC">
        <w:t xml:space="preserve"> rapid changes in environmental conditions </w:t>
      </w:r>
      <w:r w:rsidR="00556A00">
        <w:fldChar w:fldCharType="begin" w:fldLock="1"/>
      </w:r>
      <w:r w:rsidR="00A649B0">
        <w:instrText>ADDIN CSL_CITATION {"citationItems":[{"id":"ITEM-1","itemData":{"DOI":"10.1038/nrg2339","ISSN":"14710056","PMID":"18463665","abstract":"Changes in environmental conditions can rapidly shift allele frequencies in populations of species with relatively short generation times. Frequency shifts might be detectable in neutral genetic markers when stressful conditions cause a population decline. However, frequency shifts that are diagnostic of specific conditions depend on isolating sets of genes that are involved in adaptive responses. Shifts at candidate loci underlying adaptive responses and DNA regions that control their expression have now been linked to evolutionary responses to pollution, global warming and other changes. Conversely, adaptive constraints, particularly in physiological traits, are recognized through DNA decay in candidate genes. These approaches help researchers and conservation managers understand the power and constraints of evolution. © 2008 Nature Publishing Group.","author":[{"dropping-particle":"","family":"Hoffmann","given":"Ary A.","non-dropping-particle":"","parse-names":false,"suffix":""},{"dropping-particle":"","family":"Willi","given":"Yvonne","non-dropping-particle":"","parse-names":false,"suffix":""}],"container-title":"Nature Reviews Genetics","id":"ITEM-1","issue":"6","issued":{"date-parts":[["2008"]]},"page":"421-432","title":"Detecting genetic responses to environmental change","type":"article-journal","volume":"9"},"uris":["http://www.mendeley.com/documents/?uuid=29f2373d-6b03-4504-95cb-4c71423b522f"]}],"mendeley":{"formattedCitation":"(Hoffmann &amp; Willi, 2008)","plainTextFormattedCitation":"(Hoffmann &amp; Willi, 2008)","previouslyFormattedCitation":"(Hoffmann &amp; Willi, 2008)"},"properties":{"noteIndex":0},"schema":"https://github.com/citation-style-language/schema/raw/master/csl-citation.json"}</w:instrText>
      </w:r>
      <w:r w:rsidR="00556A00">
        <w:fldChar w:fldCharType="separate"/>
      </w:r>
      <w:r w:rsidR="00556A00" w:rsidRPr="00556A00">
        <w:rPr>
          <w:noProof/>
        </w:rPr>
        <w:t>(Hoffmann &amp; Willi, 2008)</w:t>
      </w:r>
      <w:r w:rsidR="00556A00">
        <w:fldChar w:fldCharType="end"/>
      </w:r>
      <w:r w:rsidR="001F64FC">
        <w:t>.</w:t>
      </w:r>
    </w:p>
    <w:p w14:paraId="7B07F1D9" w14:textId="536B850C" w:rsidR="005D76FF" w:rsidRDefault="005D76FF" w:rsidP="005D76FF">
      <w:pPr>
        <w:spacing w:line="480" w:lineRule="auto"/>
      </w:pPr>
      <w:r>
        <w:t xml:space="preserve">Modern genomic tools provide the means to assess the population structure of species in high resolution and get a detailed view of </w:t>
      </w:r>
      <w:r w:rsidR="002A4A03">
        <w:t>their</w:t>
      </w:r>
      <w:r>
        <w:t xml:space="preserve"> status </w:t>
      </w:r>
      <w:r>
        <w:rPr>
          <w:rStyle w:val="FootnoteReference"/>
        </w:rPr>
        <w:fldChar w:fldCharType="begin" w:fldLock="1"/>
      </w:r>
      <w:r>
        <w:instrText>ADDIN CSL_CITATION {"citationItems":[{"id":"ITEM-1","itemData":{"DOI":"10.1101/gr.250092.119","ISSN":"15495469","PMID":"31694865","abstract":"Analysis of population structure in natural populations using genetic data is a common practice in ecological and evolutionary studies. With large genomic data sets of populations now appearing more frequently across the taxonomic spectrum, it is becoming increasingly possible to reveal many hierarchical levels of structure, including fine-scale genetic clusters. To analyze these data sets, methods need to be appropriately suited to the challenges of extracting multilevel structure from whole-genome data. Here, we present a network-based approach for constructing population structure representations from genetic data. The use of community-detection algorithms from network theory generates a natural hierarchical perspective on the representation that the method produces. The method is computationally efficient, and it requires relatively few assumptions regarding the biological processes that underlie the data. We show the approach by analyzing population structure in the model plant species Arabidopsis thaliana and in human populations. These examples illustrate how networkbased approaches for population structure analysis are well-suited to extracting valuable ecological and evolutionary information in the era of large genomic data sets.","author":[{"dropping-particle":"","family":"Greenbaum","given":"Gili","non-dropping-particle":"","parse-names":false,"suffix":""},{"dropping-particle":"","family":"Rubin","given":"Amir","non-dropping-particle":"","parse-names":false,"suffix":""},{"dropping-particle":"","family":"Templeton","given":"Alan R.","non-dropping-particle":"","parse-names":false,"suffix":""},{"dropping-particle":"","family":"Rosenberg","given":"Noah A.","non-dropping-particle":"","parse-names":false,"suffix":""}],"container-title":"Genome Research","id":"ITEM-1","issue":"12","issued":{"date-parts":[["2019","12","1"]]},"page":"2020-2033","publisher":"Cold Spring Harbor Laboratory Press","title":"Network-based hierarchical population structure analysis for large genomic data sets","type":"article-journal","volume":"29"},"uris":["http://www.mendeley.com/documents/?uuid=62bf23d5-db94-30ce-89fd-434689d93c89"]}],"mendeley":{"formattedCitation":"(Greenbaum, Rubin, Templeton, &amp; Rosenberg, 2019)","plainTextFormattedCitation":"(Greenbaum, Rubin, Templeton, &amp; Rosenberg, 2019)","previouslyFormattedCitation":"(Greenbaum, Rubin, Templeton, &amp; Rosenberg, 2019)"},"properties":{"noteIndex":0},"schema":"https://github.com/citation-style-language/schema/raw/master/csl-citation.json"}</w:instrText>
      </w:r>
      <w:r>
        <w:rPr>
          <w:rStyle w:val="FootnoteReference"/>
        </w:rPr>
        <w:fldChar w:fldCharType="separate"/>
      </w:r>
      <w:r w:rsidRPr="00F851F4">
        <w:rPr>
          <w:bCs/>
          <w:noProof/>
          <w:lang w:val="en-US"/>
        </w:rPr>
        <w:t>(Greenbaum, Rubin, Templeton, &amp; Rosenberg, 2019)</w:t>
      </w:r>
      <w:r>
        <w:rPr>
          <w:rStyle w:val="FootnoteReference"/>
        </w:rPr>
        <w:fldChar w:fldCharType="end"/>
      </w:r>
      <w:ins w:id="59" w:author="CiLia" w:date="2022-08-05T17:11:00Z">
        <w:r w:rsidR="00ED6652">
          <w:t xml:space="preserve"> </w:t>
        </w:r>
      </w:ins>
      <w:del w:id="60" w:author="CiLia" w:date="2022-08-03T13:23:00Z">
        <w:r w:rsidDel="00BF7C04">
          <w:delText>. Furthermore, population genomic approaches have emerged as the</w:delText>
        </w:r>
      </w:del>
      <w:ins w:id="61" w:author="CiLia" w:date="2022-08-03T13:23:00Z">
        <w:r w:rsidR="00BF7C04">
          <w:t>providing</w:t>
        </w:r>
      </w:ins>
      <w:r>
        <w:t xml:space="preserve"> new </w:t>
      </w:r>
      <w:r w:rsidR="00EA37E3">
        <w:t xml:space="preserve">means </w:t>
      </w:r>
      <w:r>
        <w:t xml:space="preserve">for examining the genetic basis of local adaptation </w:t>
      </w:r>
      <w:r>
        <w:rPr>
          <w:rStyle w:val="FootnoteReference"/>
        </w:rPr>
        <w:fldChar w:fldCharType="begin" w:fldLock="1"/>
      </w:r>
      <w:r w:rsidR="0076558C">
        <w:instrText>ADDIN CSL_CITATION {"citationItems":[{"id":"ITEM-1","itemData":{"DOI":"10.1002/ece3.6002","ISSN":"2045-7758","abstract":"Understanding the genomic signatures, genes, and traits underlying local adaptation of organisms to heterogeneous environments is of central importance to the field evolutionary biology. To identify loci underlying local adaptation, models that combine allelic and environmental variation while controlling for the effects of population structure have emerged as the method of choice. Despite being evaluated in simulation studies, there has not been a thorough investigation of empirical evidence supporting local adaptation across these alleles. To evaluate these methods, we use 875 Arabidopsis thaliana Eurasian accessions and two mixed models (GEMMA and LFMM) to identify candidate SNPs underlying local adaptation to climate. Subsequently, to assess evidence of local adaptation and function among significant SNPs, we examine allele frequency differentiation and recent selection across Eurasian populations, in addition to their distribution along quantitative trait loci (QTL) explaining fitness variation between Italy and Sweden populations and cis-regulatory/nonsynonymous sites showing significant selective constraint. Our results indicate that significant LFMM/GEMMA SNPs show low allele frequency differentiation and linkage disequilibrium across locally adapted Italy and Sweden populations, in addition to a poor association with fitness QTL peaks (highest logarithm of odds score). Furthermore, when examining derived allele frequencies across the Eurasian range, we find that these SNPs are enriched in low-frequency variants that show very large climatic differentiation but low levels of linkage disequilibrium. These results suggest that their enrichment along putative functional sites most likely represents deleterious variation that is independent of local adaptation. Among all the genomic signatures examined, only SNPs showing high absolute allele frequency differentiation (AFD) and linkage disequilibrium (LD) between Italy and Sweden populations showed a strong association with fitness QTL peaks and were enriched along selectively constrained cis-regulatory/nonsynonymous sites. Using these SNPs, we find strong evidence linking flowering time, freezing tolerance, and the abscisic-acid pathway to local adaptation.","author":[{"dropping-particle":"","family":"Price","given":"Nicholas","non-dropping-particle":"","parse-names":false,"suffix":""},{"dropping-particle":"","family":"Lopez","given":"Lua","non-dropping-particle":"","parse-names":false,"suffix":""},{"dropping-particle":"","family":"Platts","given":"Adrian E.","non-dropping-particle":"","parse-names":false,"suffix":""},{"dropping-particle":"","family":"Lasky","given":"Jesse R.","non-dropping-particle":"","parse-names":false,"suffix":""}],"container-title":"Ecology and Evolution","id":"ITEM-1","issue":"4","issued":{"date-parts":[["2020","2","12"]]},"page":"1889-1904","publisher":"John Wiley and Sons Ltd","title":"In the presence of population structure: From genomics to candidate genes underlying local adaptation","type":"article-journal","volume":"10"},"uris":["http://www.mendeley.com/documents/?uuid=86851d7f-4996-3087-8b3e-1997a8245d04"]}],"mendeley":{"formattedCitation":"(Price, Lopez, Platts, &amp; Lasky, 2020)","plainTextFormattedCitation":"(Price, Lopez, Platts, &amp; Lasky, 2020)","previouslyFormattedCitation":"(Price, Lopez, Platts, &amp; Lasky, 2020)"},"properties":{"noteIndex":0},"schema":"https://github.com/citation-style-language/schema/raw/master/csl-citation.json"}</w:instrText>
      </w:r>
      <w:r>
        <w:rPr>
          <w:rStyle w:val="FootnoteReference"/>
        </w:rPr>
        <w:fldChar w:fldCharType="separate"/>
      </w:r>
      <w:r w:rsidR="006F4C05" w:rsidRPr="0076558C">
        <w:rPr>
          <w:bCs/>
          <w:noProof/>
          <w:lang w:val="en-US"/>
        </w:rPr>
        <w:t>(Price, Lopez, Platts, &amp; Lasky, 2020</w:t>
      </w:r>
      <w:del w:id="62" w:author="CiLia" w:date="2022-08-05T17:11:00Z">
        <w:r w:rsidR="006F4C05" w:rsidRPr="0076558C" w:rsidDel="0041647D">
          <w:rPr>
            <w:bCs/>
            <w:noProof/>
            <w:lang w:val="en-US"/>
          </w:rPr>
          <w:delText>;</w:delText>
        </w:r>
      </w:del>
      <w:del w:id="63" w:author="CiLia" w:date="2022-08-04T19:17:00Z">
        <w:r w:rsidR="006F4C05" w:rsidRPr="0076558C" w:rsidDel="00D85B6F">
          <w:rPr>
            <w:bCs/>
            <w:noProof/>
            <w:lang w:val="en-US"/>
          </w:rPr>
          <w:delText xml:space="preserve"> Savolainen, Lascoux, &amp; Merilä, 2013</w:delText>
        </w:r>
      </w:del>
      <w:r w:rsidR="006F4C05" w:rsidRPr="0076558C">
        <w:rPr>
          <w:bCs/>
          <w:noProof/>
          <w:lang w:val="en-US"/>
        </w:rPr>
        <w:t>)</w:t>
      </w:r>
      <w:r>
        <w:rPr>
          <w:rStyle w:val="FootnoteReference"/>
        </w:rPr>
        <w:fldChar w:fldCharType="end"/>
      </w:r>
      <w:r>
        <w:t xml:space="preserve">. </w:t>
      </w:r>
      <w:del w:id="64" w:author="CiLia" w:date="2022-08-03T13:24:00Z">
        <w:r w:rsidDel="00BF7C04">
          <w:delText xml:space="preserve">Indeed, advances in </w:delText>
        </w:r>
      </w:del>
      <w:del w:id="65" w:author="CiLia" w:date="2022-04-01T16:56:00Z">
        <w:r w:rsidDel="00330191">
          <w:delText>genetics and molecular biology</w:delText>
        </w:r>
      </w:del>
      <w:del w:id="66" w:author="CiLia" w:date="2022-08-03T13:24:00Z">
        <w:r w:rsidDel="00BF7C04">
          <w:delText xml:space="preserve"> have made some remarkable contributions to our understanding of populations and especially of marine ones, </w:delText>
        </w:r>
        <w:r w:rsidR="002A4A03" w:rsidDel="00BF7C04">
          <w:delText>notably</w:delText>
        </w:r>
        <w:r w:rsidR="00F862A0" w:rsidDel="00BF7C04">
          <w:delText xml:space="preserve"> in</w:delText>
        </w:r>
        <w:r w:rsidDel="00BF7C04">
          <w:delText xml:space="preserve"> debunking the generalized assumption of lack of population structure in species with planktonic eggs and/or larvae</w:delText>
        </w:r>
        <w:r w:rsidR="00BA076C" w:rsidDel="00BF7C04">
          <w:delText xml:space="preserve"> </w:delText>
        </w:r>
        <w:r w:rsidR="00BA076C" w:rsidDel="00BF7C04">
          <w:rPr>
            <w:rStyle w:val="FootnoteReference"/>
          </w:rPr>
          <w:fldChar w:fldCharType="begin" w:fldLock="1"/>
        </w:r>
        <w:r w:rsidR="00BA076C" w:rsidDel="00BF7C04">
          <w:delInstrText>ADDIN CSL_CITATION {"citationItems":[{"id":"ITEM-1","itemData":{"DOI":"10.1007/s00227-018-3383-2","ISSN":"00253162","abstract":"Many interstitial species were first described as widely distributed, often cosmopolitan or amphi-oceanic, contrasting with descriptions of a sedentary life style and the general absence of pelagic dispersal stages. These inconsistencies became known as the “meiofauna paradox”. In this review, we present a literature review investigating these inconsistencies and address the assumptions of the meiofauna paradox. We break the paradox down to two aspects including species distribution and dispersal. Focusing on distribution, we demonstrate that wide distributions are seldom given and false records likely stem from biological phenomena like stasis or recent speciation. These phenomena account for morphological similarity, ultimately represented by the pronounced occurrence of cryptic species with restricted distribution ranges. Additionally, taxonomic artefacts such as the erroneous application of taxonomic keys contribute to the report of widely distributed species. Considering dispersal, we point out the mismatch between traditional assumptions of meiofaunal sedentarism and growing experimental and empirical evidences suggesting higher dispersal potential. These evidences include not only indications for dispersal by pelagic stages, but further consider ecological and life-history traits in shaping distribution ranges. We conclude that the meiofauna paradox sensu stricto most likely does not exist and provide a roadmap for future research, suggesting a focus on morphological similarity and marine connectivity. Meiofaunal research should concentrate on evolutionary factors resulting in morphological similarity, improving the taxonomic resolution of species complexes and conducting more sophisticated experimental experiments to meiofaunal dispersal. In all cases, meiofaunal research will benefit from high-throughput sequencing such as genome scanning approaches, metagenomics or metatranscriptomics.","author":[{"dropping-particle":"","family":"Cerca","given":"José","non-dropping-particle":"","parse-names":false,"suffix":""},{"dropping-particle":"","family":"Purschke","given":"Günter","non-dropping-particle":"","parse-names":false,"suffix":""},{"dropping-particle":"","family":"Struck","given":"Torsten H.","non-dropping-particle":"","parse-names":false,"suffix":""}],"container-title":"Marine Biology","id":"ITEM-1","issue":"8","issued":{"date-parts":[["2018","8","1"]]},"page":"1-21","publisher":"Springer Verlag","title":"Marine connectivity dynamics: clarifying cosmopolitan distributions of marine interstitial invertebrates and the meiofauna paradox","type":"article","volume":"165"},"uris":["http://www.mendeley.com/documents/?uuid=1d6991cb-9a37-3904-90db-21cb3ad8f331"]},{"id":"ITEM-2","itemData":{"DOI":"10.1093/cz/zow107","ISSN":"1674-5507","author":[{"dropping-particle":"","family":"Bierne","given":"Nicolas","non-dropping-particle":"","parse-names":false,"suffix":""},{"dropping-particle":"","family":"Bonhomme","given":"François","non-dropping-particle":"","parse-names":false,"suffix":""},{"dropping-particle":"","family":"Arnaud-Haond","given":"Sophie","non-dropping-particle":"","parse-names":false,"suffix":""}],"container-title":"Current Zoology","id":"ITEM-2","issue":"6","issued":{"date-parts":[["2016","12","1"]]},"page":"545-550","publisher":"Oxford University Press","title":"Editorial Dedicated population genomics for the silent world: the specific questions of marine population genetics","type":"article-journal","volume":"62"},"uris":["http://www.mendeley.com/documents/?uuid=52b67b36-d802-3a32-b756-f14326a6a5b5"]}],"mendeley":{"formattedCitation":"(Bierne, Bonhomme, &amp; Arnaud-Haond, 2016; Cerca, Purschke, &amp; Struck, 2018)","plainTextFormattedCitation":"(Bierne, Bonhomme, &amp; Arnaud-Haond, 2016; Cerca, Purschke, &amp; Struck, 2018)","previouslyFormattedCitation":"(Bierne, Bonhomme, &amp; Arnaud-Haond, 2016; Cerca, Purschke, &amp; Struck, 2018)"},"properties":{"noteIndex":0},"schema":"https://github.com/citation-style-language/schema/raw/master/csl-citation.json"}</w:delInstrText>
        </w:r>
        <w:r w:rsidR="00BA076C" w:rsidDel="00BF7C04">
          <w:rPr>
            <w:rStyle w:val="FootnoteReference"/>
          </w:rPr>
          <w:fldChar w:fldCharType="separate"/>
        </w:r>
        <w:r w:rsidR="00BA076C" w:rsidDel="00BF7C04">
          <w:rPr>
            <w:bCs/>
            <w:noProof/>
            <w:lang w:val="en-US"/>
          </w:rPr>
          <w:delText>(Bierne, Bonhomme, &amp; Arnaud-Haond, 2016; Cerca, Purschke, &amp; Struck, 2018)</w:delText>
        </w:r>
        <w:r w:rsidR="00BA076C" w:rsidDel="00BF7C04">
          <w:rPr>
            <w:rStyle w:val="FootnoteReference"/>
          </w:rPr>
          <w:fldChar w:fldCharType="end"/>
        </w:r>
        <w:r w:rsidDel="00BF7C04">
          <w:delText>.</w:delText>
        </w:r>
      </w:del>
    </w:p>
    <w:p w14:paraId="7AD60DF3" w14:textId="4CC01F0D" w:rsidR="005D76FF" w:rsidRDefault="005D76FF" w:rsidP="005D76FF">
      <w:pPr>
        <w:spacing w:line="480" w:lineRule="auto"/>
      </w:pPr>
      <w:bookmarkStart w:id="67" w:name="_Hlk76397690"/>
      <w:del w:id="68" w:author="CiLia" w:date="2022-08-02T15:39:00Z">
        <w:r w:rsidDel="00E7579C">
          <w:delText>By c</w:delText>
        </w:r>
      </w:del>
      <w:ins w:id="69" w:author="CiLia" w:date="2022-08-02T15:40:00Z">
        <w:r w:rsidR="00E7579C">
          <w:t>C</w:t>
        </w:r>
      </w:ins>
      <w:r>
        <w:t xml:space="preserve">ombining </w:t>
      </w:r>
      <w:r w:rsidR="00C6517D">
        <w:t xml:space="preserve">state-of-the-art </w:t>
      </w:r>
      <w:r>
        <w:t xml:space="preserve">genomic approaches with spatially-explicit information on the main </w:t>
      </w:r>
      <w:del w:id="70" w:author="CiLia" w:date="2022-08-02T15:43:00Z">
        <w:r w:rsidDel="006532AF">
          <w:delText>biogeochemical and environmental</w:delText>
        </w:r>
      </w:del>
      <w:del w:id="71" w:author="CiLia" w:date="2022-08-05T17:11:00Z">
        <w:r w:rsidDel="0041647D">
          <w:delText xml:space="preserve"> </w:delText>
        </w:r>
      </w:del>
      <w:ins w:id="72" w:author="CiLia" w:date="2022-09-06T13:25:00Z">
        <w:r w:rsidR="00C321DC">
          <w:t xml:space="preserve">habitat </w:t>
        </w:r>
      </w:ins>
      <w:r>
        <w:t xml:space="preserve">features </w:t>
      </w:r>
      <w:del w:id="73" w:author="CiLia" w:date="2022-09-06T13:25:00Z">
        <w:r w:rsidDel="00C321DC">
          <w:delText xml:space="preserve">of the habitat </w:delText>
        </w:r>
      </w:del>
      <w:ins w:id="74" w:author="CiLia" w:date="2022-08-02T15:43:00Z">
        <w:r w:rsidR="006532AF">
          <w:t xml:space="preserve">allows to link genotypes to environmental variables, </w:t>
        </w:r>
      </w:ins>
      <w:ins w:id="75" w:author="CiLia" w:date="2022-08-02T15:45:00Z">
        <w:r w:rsidR="006532AF">
          <w:t>within</w:t>
        </w:r>
      </w:ins>
      <w:ins w:id="76" w:author="CiLia" w:date="2022-08-02T15:43:00Z">
        <w:r w:rsidR="006532AF">
          <w:t xml:space="preserve"> the field of seascape genomics </w:t>
        </w:r>
      </w:ins>
      <w:r w:rsidR="00A649B0">
        <w:fldChar w:fldCharType="begin" w:fldLock="1"/>
      </w:r>
      <w:r w:rsidR="0076558C">
        <w:instrText>ADDIN CSL_CITATION {"citationItems":[{"id":"ITEM-1","itemData":{"DOI":"10.1093/cz/zow067","ISBN":"1674-5507\r2396-9814","author":[{"dropping-particle":"","family":"Riginos","given":"Cynthia","non-dropping-particle":"","parse-names":false,"suffix":""},{"dropping-particle":"","family":"Crandall","given":"Eric D","non-dropping-particle":"","parse-names":false,"suffix":""},{"dropping-particle":"","family":"Liggins","given":"Libby","non-dropping-particle":"","parse-names":false,"suffix":""},{"dropping-particle":"","family":"Bongaerts","given":"Pim","non-dropping-particle":"","parse-names":false,"suffix":""},{"dropping-particle":"","family":"Treml","given":"Eric A","non-dropping-particle":"","parse-names":false,"suffix":""}],"container-title":"Current Zoology","id":"ITEM-1","issued":{"date-parts":[["2016"]]},"page":"zow067","title":"Navigating the currents of seascape genomics: how spatial analyses can augment population genomic studies","type":"article-journal"},"uris":["http://www.mendeley.com/documents/?uuid=c81462fb-fc13-4b8a-997b-56f669a8ca11"]}],"mendeley":{"formattedCitation":"(Riginos, Crandall, Liggins, Bongaerts, &amp; Treml, 2016)","plainTextFormattedCitation":"(Riginos, Crandall, Liggins, Bongaerts, &amp; Treml, 2016)","previouslyFormattedCitation":"(Riginos, Crandall, Liggins, Bongaerts, &amp; Treml, 2016)"},"properties":{"noteIndex":0},"schema":"https://github.com/citation-style-language/schema/raw/master/csl-citation.json"}</w:instrText>
      </w:r>
      <w:r w:rsidR="00A649B0">
        <w:fldChar w:fldCharType="separate"/>
      </w:r>
      <w:r w:rsidR="00A649B0" w:rsidRPr="00A649B0">
        <w:rPr>
          <w:noProof/>
        </w:rPr>
        <w:t>(Riginos, Crandall, Liggins, Bongaerts, &amp; Treml, 2016)</w:t>
      </w:r>
      <w:r w:rsidR="00A649B0">
        <w:fldChar w:fldCharType="end"/>
      </w:r>
      <w:ins w:id="77" w:author="CiLia" w:date="2022-08-02T15:44:00Z">
        <w:r w:rsidR="006532AF">
          <w:t xml:space="preserve">, </w:t>
        </w:r>
      </w:ins>
      <w:ins w:id="78" w:author="CiLia" w:date="2022-08-02T15:41:00Z">
        <w:r w:rsidR="00E7579C">
          <w:t>enhanc</w:t>
        </w:r>
      </w:ins>
      <w:ins w:id="79" w:author="CiLia" w:date="2022-08-02T15:44:00Z">
        <w:r w:rsidR="006532AF">
          <w:t>ing</w:t>
        </w:r>
      </w:ins>
      <w:ins w:id="80" w:author="CiLia" w:date="2022-08-02T15:41:00Z">
        <w:r w:rsidR="00E7579C">
          <w:t xml:space="preserve"> our </w:t>
        </w:r>
      </w:ins>
      <w:ins w:id="81" w:author="CiLia" w:date="2022-08-02T15:47:00Z">
        <w:r w:rsidR="006532AF">
          <w:t>understand</w:t>
        </w:r>
      </w:ins>
      <w:ins w:id="82" w:author="CiLia" w:date="2022-08-02T15:48:00Z">
        <w:r w:rsidR="008E32D8">
          <w:t>ing on</w:t>
        </w:r>
      </w:ins>
      <w:ins w:id="83" w:author="CiLia" w:date="2022-08-02T15:41:00Z">
        <w:r w:rsidR="00E7579C">
          <w:t xml:space="preserve"> </w:t>
        </w:r>
      </w:ins>
      <w:ins w:id="84" w:author="CiLia" w:date="2022-08-02T15:42:00Z">
        <w:r w:rsidR="00E7579C">
          <w:t xml:space="preserve">the processes affecting </w:t>
        </w:r>
      </w:ins>
      <w:ins w:id="85" w:author="CiLia" w:date="2022-08-02T15:47:00Z">
        <w:r w:rsidR="006532AF">
          <w:t xml:space="preserve">the </w:t>
        </w:r>
      </w:ins>
      <w:ins w:id="86" w:author="CiLia" w:date="2022-08-02T15:46:00Z">
        <w:r w:rsidR="006532AF">
          <w:t>inhabitant</w:t>
        </w:r>
      </w:ins>
      <w:ins w:id="87" w:author="CiLia" w:date="2022-08-02T15:42:00Z">
        <w:r w:rsidR="00E7579C">
          <w:t xml:space="preserve"> </w:t>
        </w:r>
      </w:ins>
      <w:ins w:id="88" w:author="CiLia" w:date="2022-08-02T15:41:00Z">
        <w:r w:rsidR="00E7579C">
          <w:t xml:space="preserve">populations, including adaptive responses to environmental fluctuations reflecting </w:t>
        </w:r>
      </w:ins>
      <w:ins w:id="89" w:author="CiLia" w:date="2022-08-02T16:44:00Z">
        <w:r w:rsidR="00B25C49">
          <w:t xml:space="preserve">either </w:t>
        </w:r>
      </w:ins>
      <w:ins w:id="90" w:author="CiLia" w:date="2022-08-02T15:41:00Z">
        <w:r w:rsidR="00E7579C">
          <w:t xml:space="preserve">environmental heterogeneity or climate change </w:t>
        </w:r>
      </w:ins>
      <w:r w:rsidR="00E7579C">
        <w:rPr>
          <w:rStyle w:val="FootnoteReference"/>
        </w:rPr>
        <w:fldChar w:fldCharType="begin" w:fldLock="1"/>
      </w:r>
      <w:r w:rsidR="00FB018B">
        <w:instrText>ADDIN CSL_CITATION {"citationItems":[{"id":"ITEM-1","itemData":{"ISBN":"0962-1083","abstract":"Marine species frequently show weak and/or complex genetic structuring that is commonly dismissed as 'chaotic' genetic patchiness and ecologically uninformative. Here, using three datasets that individually feature weak chaotic patchiness, we demonstrate that combining inferences across species and incorporating environmental data can greatly improve the predictive value of marine population genetics studies on small spatial scales. Significant correlations in genetic patterns of microsatellite markers among three species, kelp bass Paralabrax clathratus, Kellet's whelk Kelletia kelletii and California spiny lobster Panulirus interruptus, in the Southern California Bight suggest that slight differences in diversity and pairwise differentiation across sampling sites are not simply noise or chaotic patchiness, but are ecologically meaningful. To test whether interspecies correlations potentially result from shared environmental drivers of genetic patterns, we assembled data on kelp bed size, sea surface temperature and estimates of site-to-site migration probability derived from a high resolution multi-year ocean circulation model. These data served as predictor variables in linear models of genetic diversity and linear mixed models of genetic differentiation that were assessed with information-theoretic model selection. Kelp was the most informative predictor of genetics for all three species, but ocean circulation also played a minor role for kelp bass. The shared patterns suggest a single spatial marine management strategy may effectively protect genetic diversity of multiple species. This study demonstrates the power of environmental and ecological data to shed light on weak genetic patterns and highlights the need for future focus on a mechanistic understanding of the links between oceanography, ecology and genetic structure.","author":[{"dropping-particle":"","family":"Selkoe","given":"K A","non-dropping-particle":"","parse-names":false,"suffix":""},{"dropping-particle":"","family":"Watson","given":"J R","non-dropping-particle":"","parse-names":false,"suffix":""},{"dropping-particle":"","family":"White","given":"C","non-dropping-particle":"","parse-names":false,"suffix":""},{"dropping-particle":"","family":"Horin","given":"T","non-dropping-particle":"Ben","parse-names":false,"suffix":""},{"dropping-particle":"","family":"Iacchei","given":"M","non-dropping-particle":"","parse-names":false,"suffix":""},{"dropping-particle":"","family":"Mitarai","given":"S","non-dropping-particle":"","parse-names":false,"suffix":""},{"dropping-particle":"","family":"Siegel","given":"D A","non-dropping-particle":"","parse-names":false,"suffix":""},{"dropping-particle":"","family":"Gaines","given":"S D","non-dropping-particle":"","parse-names":false,"suffix":""},{"dropping-particle":"","family":"Toonen","given":"R J","non-dropping-particle":"","parse-names":false,"suffix":""}],"container-title":"Molecular Ecology","id":"ITEM-1","issue":"17","issued":{"date-parts":[["2010"]]},"language":"English","note":"Sp. Iss. SI\n643HC\nTimes Cited:4\nCited References Count:120","page":"3708-3726","title":"Taking the chaos out of genetic patchiness: seascape genetics reveals ecological and oceanographic drivers of genetic patterns in three temperate reef species","type":"article-journal","volume":"19"},"uris":["http://www.mendeley.com/documents/?uuid=337af8dc-5271-4231-81c1-26f5485468fc"]}],"mendeley":{"formattedCitation":"(Selkoe et al., 2010)","manualFormatting":"(Selkoe et al., 2010","plainTextFormattedCitation":"(Selkoe et al., 2010)","previouslyFormattedCitation":"(Selkoe et al., 2010)"},"properties":{"noteIndex":0},"schema":"https://github.com/citation-style-language/schema/raw/master/csl-citation.json"}</w:instrText>
      </w:r>
      <w:r w:rsidR="00E7579C">
        <w:rPr>
          <w:rStyle w:val="FootnoteReference"/>
        </w:rPr>
        <w:fldChar w:fldCharType="separate"/>
      </w:r>
      <w:r w:rsidR="00E7579C" w:rsidRPr="00F851F4">
        <w:rPr>
          <w:bCs/>
          <w:noProof/>
          <w:lang w:val="en-US"/>
        </w:rPr>
        <w:t>(Selkoe et al., 2010</w:t>
      </w:r>
      <w:r w:rsidR="00E7579C">
        <w:rPr>
          <w:rStyle w:val="FootnoteReference"/>
        </w:rPr>
        <w:fldChar w:fldCharType="end"/>
      </w:r>
      <w:r w:rsidR="008E32D8">
        <w:t>)</w:t>
      </w:r>
      <w:ins w:id="91" w:author="CiLia" w:date="2022-08-02T15:52:00Z">
        <w:r w:rsidR="008E32D8">
          <w:t xml:space="preserve">. </w:t>
        </w:r>
      </w:ins>
      <w:del w:id="92" w:author="CiLia" w:date="2022-08-02T15:47:00Z">
        <w:r w:rsidDel="006532AF">
          <w:delText xml:space="preserve">within a seascape genomic framework, a better understanding of the processes affecting those populations can be </w:delText>
        </w:r>
        <w:r w:rsidR="002A4A03" w:rsidDel="006532AF">
          <w:delText>achieved</w:delText>
        </w:r>
        <w:r w:rsidDel="006532AF">
          <w:delText xml:space="preserve">, </w:delText>
        </w:r>
      </w:del>
      <w:ins w:id="93" w:author="CiLia" w:date="2022-08-02T15:52:00Z">
        <w:r w:rsidR="008E32D8">
          <w:t xml:space="preserve">This can provide </w:t>
        </w:r>
      </w:ins>
      <w:del w:id="94" w:author="CiLia" w:date="2022-08-02T15:52:00Z">
        <w:r w:rsidDel="008E32D8">
          <w:delText xml:space="preserve">providing </w:delText>
        </w:r>
      </w:del>
      <w:r>
        <w:t xml:space="preserve">novel insights into the observed patterns of spatial genetic structure </w:t>
      </w:r>
      <w:bookmarkEnd w:id="67"/>
      <w:r>
        <w:rPr>
          <w:rStyle w:val="FootnoteReference"/>
        </w:rPr>
        <w:fldChar w:fldCharType="begin" w:fldLock="1"/>
      </w:r>
      <w:r>
        <w:instrText>ADDIN CSL_CITATION {"citationItems":[{"id":"ITEM-1","itemData":{"ISBN":"0960-9822","abstract":"Population genetics is a powerful tool for measuring important larval connections between marine populations [1-4]. Similarly, oceanographic models based on environmental data can simulate particle movements in ocean currents and make quantitative estimates of larval connections between populations possible [5-9]. However, these two powerful approaches have remained disconnected because no general models currently provide a means of directly comparing dispersal predictions with empirical genetic data (except, see [10]). In addition, previous genetic models have considered relatively simple dispersal scenarios that are often unrealistic for marine larvae [11-15], and recent landscape genetic models have yet to be applied in a marine context [16-20]. We have developed a genetic model that uses connectivity estimates from oceanographic models to predict genetic patterns resulting from larval dispersal in a Caribbean coral. We then compare the predictions to empirical data for threatened staghorn corals. Our coupled oceanographic-genetic model predicts many of the patterns observed in this and other empirical datasets; such patterns include the isolation of the Bahamas and an east-west divergence near Puerto Rico [3, 21-23]. This new approach provides both a valuable tool for predicting genetic structure in marine populations and a means of explicitly testing these predictions with empirical data (Figure 1).","author":[{"dropping-particle":"","family":"Galindo","given":"H M","non-dropping-particle":"","parse-names":false,"suffix":""},{"dropping-particle":"","family":"Olson","given":"D B","non-dropping-particle":"","parse-names":false,"suffix":""},{"dropping-particle":"","family":"Palumbi","given":"S R","non-dropping-particle":"","parse-names":false,"suffix":""}],"container-title":"Current Biology","id":"ITEM-1","issue":"16","issued":{"date-parts":[["2006"]]},"language":"English","note":"079DJ\nTimes Cited:47\nCited References Count:47","page":"1622-1626","title":"Seascape genetics: A coupled oceanographic-genetic model predicts population structure of Caribbean corals","type":"article-journal","volume":"16"},"uris":["http://www.mendeley.com/documents/?uuid=67426589-3666-42bc-aca7-6d9ec7defa0f"]}],"mendeley":{"formattedCitation":"(Galindo, Olson, &amp; Palumbi, 2006)","plainTextFormattedCitation":"(Galindo, Olson, &amp; Palumbi, 2006)","previouslyFormattedCitation":"(Galindo, Olson, &amp; Palumbi, 2006)"},"properties":{"noteIndex":0},"schema":"https://github.com/citation-style-language/schema/raw/master/csl-citation.json"}</w:instrText>
      </w:r>
      <w:r>
        <w:rPr>
          <w:rStyle w:val="FootnoteReference"/>
        </w:rPr>
        <w:fldChar w:fldCharType="separate"/>
      </w:r>
      <w:r w:rsidRPr="00F851F4">
        <w:rPr>
          <w:bCs/>
          <w:noProof/>
          <w:lang w:val="en-US"/>
        </w:rPr>
        <w:t>(Galindo, Olson, &amp; Palumbi, 2006)</w:t>
      </w:r>
      <w:r>
        <w:rPr>
          <w:rStyle w:val="FootnoteReference"/>
        </w:rPr>
        <w:fldChar w:fldCharType="end"/>
      </w:r>
      <w:r>
        <w:t xml:space="preserve">. </w:t>
      </w:r>
      <w:bookmarkStart w:id="95" w:name="_Hlk76397741"/>
      <w:del w:id="96" w:author="CiLia" w:date="2022-08-02T15:50:00Z">
        <w:r w:rsidDel="008E32D8">
          <w:delText xml:space="preserve">This integration can also enhance our ability to detect genetic environment associations and to describe biological attributes of the populations, </w:delText>
        </w:r>
        <w:r w:rsidDel="008E32D8">
          <w:lastRenderedPageBreak/>
          <w:delText xml:space="preserve">including adaptive responses to environmental fluctuations either reflecting environmental heterogeneity or climate change </w:delText>
        </w:r>
        <w:bookmarkEnd w:id="95"/>
        <w:r w:rsidDel="008E32D8">
          <w:rPr>
            <w:rStyle w:val="FootnoteReference"/>
          </w:rPr>
          <w:fldChar w:fldCharType="begin" w:fldLock="1"/>
        </w:r>
        <w:r w:rsidDel="008E32D8">
          <w:delInstrText>ADDIN CSL_CITATION {"citationItems":[{"id":"ITEM-1","itemData":{"ISBN":"0962-1083","abstract":"Marine species frequently show weak and/or complex genetic structuring that is commonly dismissed as 'chaotic' genetic patchiness and ecologically uninformative. Here, using three datasets that individually feature weak chaotic patchiness, we demonstrate that combining inferences across species and incorporating environmental data can greatly improve the predictive value of marine population genetics studies on small spatial scales. Significant correlations in genetic patterns of microsatellite markers among three species, kelp bass Paralabrax clathratus, Kellet's whelk Kelletia kelletii and California spiny lobster Panulirus interruptus, in the Southern California Bight suggest that slight differences in diversity and pairwise differentiation across sampling sites are not simply noise or chaotic patchiness, but are ecologically meaningful. To test whether interspecies correlations potentially result from shared environmental drivers of genetic patterns, we assembled data on kelp bed size, sea surface temperature and estimates of site-to-site migration probability derived from a high resolution multi-year ocean circulation model. These data served as predictor variables in linear models of genetic diversity and linear mixed models of genetic differentiation that were assessed with information-theoretic model selection. Kelp was the most informative predictor of genetics for all three species, but ocean circulation also played a minor role for kelp bass. The shared patterns suggest a single spatial marine management strategy may effectively protect genetic diversity of multiple species. This study demonstrates the power of environmental and ecological data to shed light on weak genetic patterns and highlights the need for future focus on a mechanistic understanding of the links between oceanography, ecology and genetic structure.","author":[{"dropping-particle":"","family":"Selkoe","given":"K A","non-dropping-particle":"","parse-names":false,"suffix":""},{"dropping-particle":"","family":"Watson","given":"J R","non-dropping-particle":"","parse-names":false,"suffix":""},{"dropping-particle":"","family":"White","given":"C","non-dropping-particle":"","parse-names":false,"suffix":""},{"dropping-particle":"","family":"Horin","given":"T","non-dropping-particle":"Ben","parse-names":false,"suffix":""},{"dropping-particle":"","family":"Iacchei","given":"M","non-dropping-particle":"","parse-names":false,"suffix":""},{"dropping-particle":"","family":"Mitarai","given":"S","non-dropping-particle":"","parse-names":false,"suffix":""},{"dropping-particle":"","family":"Siegel","given":"D A","non-dropping-particle":"","parse-names":false,"suffix":""},{"dropping-particle":"","family":"Gaines","given":"S D","non-dropping-particle":"","parse-names":false,"suffix":""},{"dropping-particle":"","family":"Toonen","given":"R J","non-dropping-particle":"","parse-names":false,"suffix":""}],"container-title":"Molecular Ecology","id":"ITEM-1","issue":"17","issued":{"date-parts":[["2010"]]},"language":"English","note":"Sp. Iss. SI\n643HC\nTimes Cited:4\nCited References Count:120","page":"3708-3726","title":"Taking the chaos out of genetic patchiness: seascape genetics reveals ecological and oceanographic drivers of genetic patterns in three temperate reef species","type":"article-journal","volume":"19"},"uris":["http://www.mendeley.com/documents/?uuid=337af8dc-5271-4231-81c1-26f5485468fc"]}],"mendeley":{"formattedCitation":"(Selkoe et al., 2010)","plainTextFormattedCitation":"(Selkoe et al., 2010)","previouslyFormattedCitation":"(Selkoe et al., 2010)"},"properties":{"noteIndex":0},"schema":"https://github.com/citation-style-language/schema/raw/master/csl-citation.json"}</w:delInstrText>
        </w:r>
        <w:r w:rsidDel="008E32D8">
          <w:rPr>
            <w:rStyle w:val="FootnoteReference"/>
          </w:rPr>
          <w:fldChar w:fldCharType="separate"/>
        </w:r>
        <w:r w:rsidRPr="00F851F4" w:rsidDel="008E32D8">
          <w:rPr>
            <w:bCs/>
            <w:noProof/>
            <w:lang w:val="en-US"/>
          </w:rPr>
          <w:delText>(Selkoe et al., 2010)</w:delText>
        </w:r>
        <w:r w:rsidDel="008E32D8">
          <w:rPr>
            <w:rStyle w:val="FootnoteReference"/>
          </w:rPr>
          <w:fldChar w:fldCharType="end"/>
        </w:r>
        <w:r w:rsidDel="008E32D8">
          <w:delText xml:space="preserve">. </w:delText>
        </w:r>
      </w:del>
      <w:bookmarkStart w:id="97" w:name="_Hlk76397759"/>
      <w:ins w:id="98" w:author="CiLia" w:date="2022-08-02T15:53:00Z">
        <w:r w:rsidR="002B005C">
          <w:t xml:space="preserve">but also </w:t>
        </w:r>
      </w:ins>
      <w:del w:id="99" w:author="CiLia" w:date="2022-08-02T15:53:00Z">
        <w:r w:rsidDel="002B005C">
          <w:delText xml:space="preserve">Ultimately, this can provide </w:delText>
        </w:r>
      </w:del>
      <w:ins w:id="100" w:author="CiLia" w:date="2022-08-02T15:53:00Z">
        <w:r w:rsidR="002B005C">
          <w:t xml:space="preserve">valuable </w:t>
        </w:r>
      </w:ins>
      <w:r>
        <w:t xml:space="preserve">clues on </w:t>
      </w:r>
      <w:r w:rsidR="00DE17E6">
        <w:t>how</w:t>
      </w:r>
      <w:r>
        <w:t xml:space="preserve"> these populations cope with environmental change, in the face of ocean warming </w:t>
      </w:r>
      <w:bookmarkEnd w:id="97"/>
      <w:r>
        <w:rPr>
          <w:rStyle w:val="FootnoteReference"/>
        </w:rPr>
        <w:fldChar w:fldCharType="begin" w:fldLock="1"/>
      </w:r>
      <w:r w:rsidR="001E7390">
        <w:instrText>ADDIN CSL_CITATION {"citationItems":[{"id":"ITEM-1","itemData":{"DOI":"10.1007/13836_2019_68","abstract":"Seventy-one per cent of the earth’s surface is covered by ocean which contains almost 80% of the world’s phyla – “seascape genomics” is the study of how spatial dependence and environmental features in the ocean influence the geographic structure of genomic patterns in marine organisms. The field extends from seascape genetics where the study of small numbers of neutral loci predominates, to additionally consider larger numbers of loci from throughout the genome that may be of some functional or adaptive significance and are subject to selection. Seascape genomics is conceptually similar to landscape genomics; the disciplines share theoretical underpinnings, and the genetic measures and analytical methods are often the same. However, the spatio-temporal variability of the physical ocean environment and the biological characteristics of marine organisms (e.g. large population sizes and high dispersal ability) present some characteristic challenges and opportunities for spatial population genomics studies. This chapter provides an overview of the field of seascape genomics, outlines concepts and methods to consider when conducting seascape genomics studies, and highlights future research avenues and opportunities for the application of seascape genomics to global issues affecting our marine environment.","author":[{"dropping-particle":"","family":"Liggins","given":"Libby","non-dropping-particle":"","parse-names":false,"suffix":""},{"dropping-particle":"","family":"Treml","given":"Eric A.","non-dropping-particle":"","parse-names":false,"suffix":""},{"dropping-particle":"","family":"Riginos","given":"Cynthia","non-dropping-particle":"","parse-names":false,"suffix":""}],"id":"ITEM-1","issued":{"date-parts":[["2019"]]},"page":"171-218","title":"Seascape Genomics: Contextualizing Adaptive and Neutral Genomic Variation in the Ocean Environment","type":"chapter"},"uris":["http://www.mendeley.com/documents/?uuid=b9104dee-d52e-3948-8920-7111b469945b"]}],"mendeley":{"formattedCitation":"(Liggins, Treml, &amp; Riginos, 2019)","plainTextFormattedCitation":"(Liggins, Treml, &amp; Riginos, 2019)","previouslyFormattedCitation":"(Liggins, Treml, &amp; Riginos, 2019)"},"properties":{"noteIndex":0},"schema":"https://github.com/citation-style-language/schema/raw/master/csl-citation.json"}</w:instrText>
      </w:r>
      <w:r>
        <w:rPr>
          <w:rStyle w:val="FootnoteReference"/>
        </w:rPr>
        <w:fldChar w:fldCharType="separate"/>
      </w:r>
      <w:r w:rsidR="001E7390" w:rsidRPr="001E7390">
        <w:rPr>
          <w:noProof/>
        </w:rPr>
        <w:t>(Liggins, Treml, &amp; Riginos, 2019)</w:t>
      </w:r>
      <w:r>
        <w:rPr>
          <w:rStyle w:val="FootnoteReference"/>
        </w:rPr>
        <w:fldChar w:fldCharType="end"/>
      </w:r>
      <w:r>
        <w:t>.</w:t>
      </w:r>
    </w:p>
    <w:p w14:paraId="1F894483" w14:textId="23D87103" w:rsidR="00CA796C" w:rsidRDefault="00E04F7D" w:rsidP="00147F2C">
      <w:pPr>
        <w:spacing w:line="480" w:lineRule="auto"/>
      </w:pPr>
      <w:del w:id="101" w:author="CiLia" w:date="2022-08-02T16:49:00Z">
        <w:r w:rsidDel="00D6517E">
          <w:delText xml:space="preserve">Surrounded by one of </w:delText>
        </w:r>
        <w:r w:rsidR="00880758" w:rsidDel="00D6517E">
          <w:delText xml:space="preserve">the </w:delText>
        </w:r>
        <w:r w:rsidDel="00D6517E">
          <w:delText>most densely populated areas in the world, t</w:delText>
        </w:r>
      </w:del>
      <w:ins w:id="102" w:author="CiLia" w:date="2022-08-02T16:49:00Z">
        <w:r w:rsidR="00D6517E">
          <w:t>T</w:t>
        </w:r>
      </w:ins>
      <w:r>
        <w:t>he Mediterranean Sea has experienced a long history of anthropogenic perturbations</w:t>
      </w:r>
      <w:r w:rsidR="007D0619">
        <w:t xml:space="preserve"> </w:t>
      </w:r>
      <w:r w:rsidR="00F851F4">
        <w:rPr>
          <w:rStyle w:val="FootnoteReference"/>
        </w:rPr>
        <w:fldChar w:fldCharType="begin" w:fldLock="1"/>
      </w:r>
      <w:r w:rsidR="00965B88">
        <w:instrText>ADDIN CSL_CITATION {"citationItems":[{"id":"ITEM-1","itemData":{"DOI":"10.1111/j.1466-8238.2011.00697.x","ISSN":"1466822X","abstract":"Aim A large body of knowledge exists on individual anthropogenic threats that have an impact on marine biodiversity in the Mediterranean Sea, although we know little about how these threats accumulate and interact to affect marine species and ecosystems. In this context, we aimed to identify the main areas where the interaction between marine biodiversity and threats is more pronounced and to assess their spatial overlap with current marine protected areas in the Mediterranean. Location Mediterranean Sea. Methods We first identified areas of high biodiversity of marine mammals, marine turtles, seabirds, fishes and commercial or well-documented invertebrates. We mapped potential areas of high threat where multiple threats are occurring simultaneously. Finally we quantified the areas of conservation concern for biodiversity by looking at the spatial overlap between high biodiversity and high cumulative threats, and we assessed the overlap with protected areas. Results Our results show that areas with high marine biodiversity in the Mediterranean Sea are mainly located along the central and north shores, with lower values in the south-eastern regions. Areas of potential high cumulative threats are widespread in both the western and eastern basins, with fewer areas located in the south-eastern region. The interaction between areas of high biodiversity and threats for invertebrates, fishes and large animals in general (including large fishes, marine mammals, marine turtles and seabirds) is concentrated in the coastal areas of Spain, Gulf of Lions, north-eastern Ligurian Sea, Adriatic Sea, Aegean Sea, south-eastern Turkey and regions surrounding the Nile Delta and north-west African coasts. Areas of concern are larger for marine mammal and seabird species. Main conclusions These areas may represent good candidates for further research, management and protection activities, since there is only a maximum 2% overlap between existing marine protected areas (which cover 5% of the Mediterranean Sea) and our predicted areas of conservation concern for biodiversity. © 2011 Blackwell Publishing Ltd.","author":[{"dropping-particle":"","family":"Coll","given":"Marta","non-dropping-particle":"","parse-names":false,"suffix":""},{"dropping-particle":"","family":"Piroddi","given":"Chiara","non-dropping-particle":"","parse-names":false,"suffix":""},{"dropping-particle":"","family":"Albouy","given":"Camille","non-dropping-particle":"","parse-names":false,"suffix":""},{"dropping-particle":"","family":"Rais Lasram","given":"Frida","non-dropping-particle":"Ben","parse-names":false,"suffix":""},{"dropping-particle":"","family":"Cheung","given":"William W.L.","non-dropping-particle":"","parse-names":false,"suffix":""},{"dropping-particle":"","family":"Christensen","given":"Villy","non-dropping-particle":"","parse-names":false,"suffix":""},{"dropping-particle":"","family":"Karpouzi","given":"Vasiliki S.","non-dropping-particle":"","parse-names":false,"suffix":""},{"dropping-particle":"","family":"Guilhaumon","given":"François","non-dropping-particle":"","parse-names":false,"suffix":""},{"dropping-particle":"","family":"Mouillot","given":"David","non-dropping-particle":"","parse-names":false,"suffix":""},{"dropping-particle":"","family":"Paleczny","given":"Michelle","non-dropping-particle":"","parse-names":false,"suffix":""},{"dropping-particle":"","family":"Palomares","given":"Maria Lourdes","non-dropping-particle":"","parse-names":false,"suffix":""},{"dropping-particle":"","family":"Steenbeek","given":"Jeroen","non-dropping-particle":"","parse-names":false,"suffix":""},{"dropping-particle":"","family":"Trujillo","given":"Pablo","non-dropping-particle":"","parse-names":false,"suffix":""},{"dropping-particle":"","family":"Watson","given":"Reg","non-dropping-particle":"","parse-names":false,"suffix":""},{"dropping-particle":"","family":"Pauly","given":"Daniel","non-dropping-particle":"","parse-names":false,"suffix":""}],"container-title":"Global Ecology and Biogeography","id":"ITEM-1","issue":"4","issued":{"date-parts":[["2012","4"]]},"page":"465-480","title":"The Mediterranean Sea under siege: Spatial overlap between marine biodiversity, cumulative threats and marine reserves","type":"article-journal","volume":"21"},"uris":["http://www.mendeley.com/documents/?uuid=8c0fb69d-cd5a-300d-8f48-f89b8f045154"]}],"mendeley":{"formattedCitation":"(Coll et al., 2012)","manualFormatting":"(Coll et al., 2012)","plainTextFormattedCitation":"(Coll et al., 2012)","previouslyFormattedCitation":"(Coll et al., 2012)"},"properties":{"noteIndex":0},"schema":"https://github.com/citation-style-language/schema/raw/master/csl-citation.json"}</w:instrText>
      </w:r>
      <w:r w:rsidR="00F851F4">
        <w:rPr>
          <w:rStyle w:val="FootnoteReference"/>
        </w:rPr>
        <w:fldChar w:fldCharType="separate"/>
      </w:r>
      <w:r w:rsidR="00016862" w:rsidRPr="00016862">
        <w:rPr>
          <w:bCs/>
          <w:noProof/>
          <w:lang w:val="en-US"/>
        </w:rPr>
        <w:t>(Coll et al., 2012)</w:t>
      </w:r>
      <w:r w:rsidR="00F851F4">
        <w:rPr>
          <w:rStyle w:val="FootnoteReference"/>
        </w:rPr>
        <w:fldChar w:fldCharType="end"/>
      </w:r>
      <w:ins w:id="103" w:author="CiLia" w:date="2022-08-02T16:49:00Z">
        <w:r w:rsidR="00D6517E">
          <w:t xml:space="preserve"> </w:t>
        </w:r>
      </w:ins>
      <w:ins w:id="104" w:author="CiLia" w:date="2022-08-02T16:56:00Z">
        <w:r w:rsidR="00606288">
          <w:t>strongly</w:t>
        </w:r>
      </w:ins>
      <w:del w:id="105" w:author="CiLia" w:date="2022-08-02T16:49:00Z">
        <w:r w:rsidDel="00D6517E">
          <w:delText xml:space="preserve">. </w:delText>
        </w:r>
        <w:r w:rsidR="007816CA" w:rsidDel="00D6517E">
          <w:delText xml:space="preserve">It </w:delText>
        </w:r>
        <w:r w:rsidR="00836FDD" w:rsidDel="00D6517E">
          <w:delText>has been</w:delText>
        </w:r>
      </w:del>
      <w:del w:id="106" w:author="CiLia" w:date="2022-08-02T16:50:00Z">
        <w:r w:rsidR="00836FDD" w:rsidDel="00D6517E">
          <w:delText xml:space="preserve"> </w:delText>
        </w:r>
        <w:r w:rsidR="00836FDD" w:rsidRPr="00836FDD" w:rsidDel="00D6517E">
          <w:delText>described as</w:delText>
        </w:r>
      </w:del>
      <w:del w:id="107" w:author="CiLia" w:date="2022-08-02T16:56:00Z">
        <w:r w:rsidR="00836FDD" w:rsidRPr="00836FDD" w:rsidDel="00606288">
          <w:delText xml:space="preserve"> </w:delText>
        </w:r>
        <w:bookmarkStart w:id="108" w:name="_Hlk76398356"/>
        <w:r w:rsidR="00836FDD" w:rsidRPr="00836FDD" w:rsidDel="00606288">
          <w:delText>one of the areas most</w:delText>
        </w:r>
      </w:del>
      <w:r w:rsidR="00836FDD">
        <w:t xml:space="preserve"> </w:t>
      </w:r>
      <w:r w:rsidR="00836FDD" w:rsidRPr="00836FDD">
        <w:t xml:space="preserve">affected by marine debris </w:t>
      </w:r>
      <w:r w:rsidR="001E7390">
        <w:fldChar w:fldCharType="begin" w:fldLock="1"/>
      </w:r>
      <w:r w:rsidR="005F3B88">
        <w:instrText>ADDIN CSL_CITATION {"citationItems":[{"id":"ITEM-1","itemData":{"DOI":"10.1016/j.marpolbul.2017.06.022","ISSN":"18793363","PMID":"28619627","abstract":"The composition, spatial distribution and source of marine litter in the Spanish Southeast Mediterranean were assessed. The data proceed from a marine litter retention programme implemented by commercial trawlers and were analysed by GIS. By weight, 75.9% was plastic, metal and glass. Glass and plastics were mainly found close to the coast. A high concentration of metal was observed in some isolated zones of both open and coastal waters. Fishing activity was the source of 29.16% of the macro-marine litter, almost 68.1% of the plastics, and 25.1% of the metal. The source of the other 60.84% could not be directly identified, revealing the high degree of uncertainty regarding its specific origin. Indirectly however, a qualitative analysis of marine traffic shows that the likely sources were merchant ships mainly in open waters and recreational and fishing vessels in coastal waters.","author":[{"dropping-particle":"","family":"García-Rivera","given":"Santiago","non-dropping-particle":"","parse-names":false,"suffix":""},{"dropping-particle":"","family":"Lizaso","given":"Jose Luis Sánchez","non-dropping-particle":"","parse-names":false,"suffix":""},{"dropping-particle":"","family":"Millán","given":"Jose María Bellido","non-dropping-particle":"","parse-names":false,"suffix":""}],"container-title":"Marine Pollution Bulletin","id":"ITEM-1","issue":"1-2","issued":{"date-parts":[["2017","8","15"]]},"page":"249-259","publisher":"Elsevier Ltd","title":"Composition, spatial distribution and sources of macro-marine litter on the Gulf of Alicante seafloor (Spanish Mediterranean)","type":"article-journal","volume":"121"},"uris":["http://www.mendeley.com/documents/?uuid=efd811a4-b8a6-346f-92b6-8c6083f97030"]},{"id":"ITEM-2","itemData":{"ISBN":"9789280735642","author":[{"dropping-particle":"","family":"UNEP/MAP","given":"","non-dropping-particle":"","parse-names":false,"suffix":""}],"id":"ITEM-2","issued":{"date-parts":[["2015"]]},"title":"Marine Litter Assessment in the","type":"book"},"uris":["http://www.mendeley.com/documents/?uuid=2a695966-8a62-4166-837f-9d65699b4d00"]}],"mendeley":{"formattedCitation":"(García-Rivera, Lizaso, &amp; Millán, 2017; UNEP/MAP, 2015)","plainTextFormattedCitation":"(García-Rivera, Lizaso, &amp; Millán, 2017; UNEP/MAP, 2015)","previouslyFormattedCitation":"(García-Rivera, Lizaso, &amp; Millán, 2017; UNEP/MAP, 2015)"},"properties":{"noteIndex":0},"schema":"https://github.com/citation-style-language/schema/raw/master/csl-citation.json"}</w:instrText>
      </w:r>
      <w:r w:rsidR="001E7390">
        <w:fldChar w:fldCharType="separate"/>
      </w:r>
      <w:r w:rsidR="00016862" w:rsidRPr="00016862">
        <w:rPr>
          <w:noProof/>
        </w:rPr>
        <w:t>(García-Rivera, Lizaso, &amp; Millán, 2017; UNEP/MAP, 2015)</w:t>
      </w:r>
      <w:r w:rsidR="001E7390">
        <w:fldChar w:fldCharType="end"/>
      </w:r>
      <w:r w:rsidR="00836FDD">
        <w:t xml:space="preserve">, </w:t>
      </w:r>
      <w:del w:id="109" w:author="CiLia" w:date="2022-08-02T16:49:00Z">
        <w:r w:rsidR="00836FDD" w:rsidDel="00D6517E">
          <w:delText xml:space="preserve">and </w:delText>
        </w:r>
      </w:del>
      <w:del w:id="110" w:author="CiLia" w:date="2022-08-02T16:50:00Z">
        <w:r w:rsidDel="00D6517E">
          <w:delText xml:space="preserve">comprises </w:delText>
        </w:r>
      </w:del>
      <w:ins w:id="111" w:author="CiLia" w:date="2022-08-02T16:51:00Z">
        <w:r w:rsidR="00D6517E">
          <w:t>with</w:t>
        </w:r>
      </w:ins>
      <w:ins w:id="112" w:author="CiLia" w:date="2022-08-02T16:50:00Z">
        <w:r w:rsidR="00D6517E">
          <w:t xml:space="preserve"> </w:t>
        </w:r>
      </w:ins>
      <w:ins w:id="113" w:author="CiLia" w:date="2022-09-02T14:29:00Z">
        <w:r w:rsidR="00CC6EFB">
          <w:t xml:space="preserve">one of </w:t>
        </w:r>
      </w:ins>
      <w:r>
        <w:t xml:space="preserve">the </w:t>
      </w:r>
      <w:ins w:id="114" w:author="CiLia" w:date="2022-09-02T14:29:00Z">
        <w:r w:rsidR="00CC6EFB">
          <w:t xml:space="preserve">world’s </w:t>
        </w:r>
      </w:ins>
      <w:r>
        <w:t xml:space="preserve">highest percentage </w:t>
      </w:r>
      <w:del w:id="115" w:author="CiLia" w:date="2022-08-02T16:50:00Z">
        <w:r w:rsidDel="00D6517E">
          <w:delText xml:space="preserve">(approximately 62%) </w:delText>
        </w:r>
      </w:del>
      <w:r>
        <w:t xml:space="preserve">of stocks fished at unsustainable levels </w:t>
      </w:r>
      <w:del w:id="116" w:author="CiLia" w:date="2022-09-02T14:30:00Z">
        <w:r w:rsidDel="00CC6EFB">
          <w:delText xml:space="preserve">in the world </w:delText>
        </w:r>
      </w:del>
      <w:r w:rsidR="00F851F4">
        <w:rPr>
          <w:rStyle w:val="FootnoteReference"/>
        </w:rPr>
        <w:fldChar w:fldCharType="begin" w:fldLock="1"/>
      </w:r>
      <w:r w:rsidR="00016862">
        <w:instrText>ADDIN CSL_CITATION {"citationItems":[{"id":"ITEM-1","itemData":{"DOI":"10.4060/cb2429en","ISBN":"9789251337240","abstract":"G e n e r a l F i s h e r i e s C o m m i s s i o n f o r t h e M e d i t e r r a n e a n C o m m i s s i o n g é n é r a l e d e s p ê c h e s p o u r l a M é d i t e r r a n é e FAO The State of Mediterranean and Black Sea Fisheries 2016 Fishing has a tremendous cultural and economic importance in the Mediterranean and the Black Sea, providing an important source of food and livelihoods for riparian countries and sustaining the traditions and the way of life of many coastal communities. However, the fisheries sector faces many challenges, including the increasing demand for fish and the potential negative effects of pollution, habitat degradation, the appearance of alien species, overfishing, and climate-driven changes on marine ecosystems. This first edition of the GFCM report on the State of Mediterranean and Black Sea fisheries includes a comprehensive analysis of the current state and past trends of fisheries in the GFCM area of application. This analysis has been carried out by different GFCM scientific bodies, the GFCM Secretariat as well as independent experts, based on different sources of information, including official data submitted by GFCM members, national reports, questionnaires, etc. The report sheds light on various aspects of fisheries, such as the extent and composition of the fishing fleet, the production and socioeconomic characteristics of fisheries, the composition and volume of discards, the incidental catch of vulnerable species and the status of stocks. Current efforts deployed by GFCM towards the governance and management of fisheries, including small-scale fisheries are also discussed, with a particular focus on accomplishments and areas for future action. The report is intended to become a flagship GFCM publication for the regular dissemination of information related to fisheries in the Mediterranean and the Black Sea and should serve as a tool to support decision-making on fisheries issues of relevance to the GFCM area of application.","author":[{"dropping-particle":"","family":"FAO","given":"","non-dropping-particle":"","parse-names":false,"suffix":""}],"container-title":"The State of Mediterranean and Black Sea Fisheries 2020","id":"ITEM-1","issued":{"date-parts":[["2020"]]},"publisher-place":"Rome, Italy","title":"The State of Mediterranean and Black Sea Fisheries 2020","type":"report"},"uris":["http://www.mendeley.com/documents/?uuid=05c642b3-8f28-4ad5-81b3-933c857133d5"]}],"mendeley":{"formattedCitation":"(FAO, 2020)","plainTextFormattedCitation":"(FAO, 2020)","previouslyFormattedCitation":"(FAO, 2020)"},"properties":{"noteIndex":0},"schema":"https://github.com/citation-style-language/schema/raw/master/csl-citation.json"}</w:instrText>
      </w:r>
      <w:r w:rsidR="00F851F4">
        <w:rPr>
          <w:rStyle w:val="FootnoteReference"/>
        </w:rPr>
        <w:fldChar w:fldCharType="separate"/>
      </w:r>
      <w:r w:rsidR="00F851F4" w:rsidRPr="00F851F4">
        <w:rPr>
          <w:noProof/>
        </w:rPr>
        <w:t>(FAO, 2020)</w:t>
      </w:r>
      <w:r w:rsidR="00F851F4">
        <w:rPr>
          <w:rStyle w:val="FootnoteReference"/>
        </w:rPr>
        <w:fldChar w:fldCharType="end"/>
      </w:r>
      <w:del w:id="117" w:author="CiLia" w:date="2022-08-02T16:58:00Z">
        <w:r w:rsidDel="00A303CC">
          <w:delText xml:space="preserve">, while it continues to serve as an important fishing ground, particularly in its central and western </w:delText>
        </w:r>
        <w:r w:rsidR="00AC60D5" w:rsidDel="00A303CC">
          <w:delText>parts</w:delText>
        </w:r>
        <w:r w:rsidR="005F3B88" w:rsidDel="00A303CC">
          <w:delText xml:space="preserve"> </w:delText>
        </w:r>
        <w:bookmarkEnd w:id="108"/>
        <w:r w:rsidR="005F3B88" w:rsidDel="00A303CC">
          <w:fldChar w:fldCharType="begin" w:fldLock="1"/>
        </w:r>
        <w:r w:rsidR="005F3B88" w:rsidDel="00A303CC">
          <w:delInstrText>ADDIN CSL_CITATION {"citationItems":[{"id":"ITEM-1","itemData":{"DOI":"10.1111/j.1466-8238.2011.00697.x","ISSN":"1466822X","abstract":"Aim A large body of knowledge exists on individual anthropogenic threats that have an impact on marine biodiversity in the Mediterranean Sea, although we know little about how these threats accumulate and interact to affect marine species and ecosystems. In this context, we aimed to identify the main areas where the interaction between marine biodiversity and threats is more pronounced and to assess their spatial overlap with current marine protected areas in the Mediterranean. Location Mediterranean Sea. Methods We first identified areas of high biodiversity of marine mammals, marine turtles, seabirds, fishes and commercial or well-documented invertebrates. We mapped potential areas of high threat where multiple threats are occurring simultaneously. Finally we quantified the areas of conservation concern for biodiversity by looking at the spatial overlap between high biodiversity and high cumulative threats, and we assessed the overlap with protected areas. Results Our results show that areas with high marine biodiversity in the Mediterranean Sea are mainly located along the central and north shores, with lower values in the south-eastern regions. Areas of potential high cumulative threats are widespread in both the western and eastern basins, with fewer areas located in the south-eastern region. The interaction between areas of high biodiversity and threats for invertebrates, fishes and large animals in general (including large fishes, marine mammals, marine turtles and seabirds) is concentrated in the coastal areas of Spain, Gulf of Lions, north-eastern Ligurian Sea, Adriatic Sea, Aegean Sea, south-eastern Turkey and regions surrounding the Nile Delta and north-west African coasts. Areas of concern are larger for marine mammal and seabird species. Main conclusions These areas may represent good candidates for further research, management and protection activities, since there is only a maximum 2% overlap between existing marine protected areas (which cover 5% of the Mediterranean Sea) and our predicted areas of conservation concern for biodiversity. © 2011 Blackwell Publishing Ltd.","author":[{"dropping-particle":"","family":"Coll","given":"Marta","non-dropping-particle":"","parse-names":false,"suffix":""},{"dropping-particle":"","family":"Piroddi","given":"Chiara","non-dropping-particle":"","parse-names":false,"suffix":""},{"dropping-particle":"","family":"Albouy","given":"Camille","non-dropping-particle":"","parse-names":false,"suffix":""},{"dropping-particle":"","family":"Rais Lasram","given":"Frida","non-dropping-particle":"Ben","parse-names":false,"suffix":""},{"dropping-particle":"","family":"Cheung","given":"William W.L.","non-dropping-particle":"","parse-names":false,"suffix":""},{"dropping-particle":"","family":"Christensen","given":"Villy","non-dropping-particle":"","parse-names":false,"suffix":""},{"dropping-particle":"","family":"Karpouzi","given":"Vasiliki S.","non-dropping-particle":"","parse-names":false,"suffix":""},{"dropping-particle":"","family":"Guilhaumon","given":"François","non-dropping-particle":"","parse-names":false,"suffix":""},{"dropping-particle":"","family":"Mouillot","given":"David","non-dropping-particle":"","parse-names":false,"suffix":""},{"dropping-particle":"","family":"Paleczny","given":"Michelle","non-dropping-particle":"","parse-names":false,"suffix":""},{"dropping-particle":"","family":"Palomares","given":"Maria Lourdes","non-dropping-particle":"","parse-names":false,"suffix":""},{"dropping-particle":"","family":"Steenbeek","given":"Jeroen","non-dropping-particle":"","parse-names":false,"suffix":""},{"dropping-particle":"","family":"Trujillo","given":"Pablo","non-dropping-particle":"","parse-names":false,"suffix":""},{"dropping-particle":"","family":"Watson","given":"Reg","non-dropping-particle":"","parse-names":false,"suffix":""},{"dropping-particle":"","family":"Pauly","given":"Daniel","non-dropping-particle":"","parse-names":false,"suffix":""}],"container-title":"Global Ecology and Biogeography","id":"ITEM-1","issue":"4","issued":{"date-parts":[["2012","4"]]},"page":"465-480","title":"The Mediterranean Sea under siege: Spatial overlap between marine biodiversity, cumulative threats and marine reserves","type":"article-journal","volume":"21"},"uris":["http://www.mendeley.com/documents/?uuid=8c0fb69d-cd5a-300d-8f48-f89b8f045154"]},{"id":"ITEM-2","itemData":{"DOI":"10.1016/j.ecolind.2017.03.041","ISSN":"1470160X","abstract":"Ecological indicators are increasingly used to examine the evolution of natural ecosystems and the impacts of human activities. Assessing their trends to develop comparative analyses is essential. We introduce the analysis of convergence, a novel approach to evaluate the dynamic and trends of ecological indicators and predict their behavior in the long-term. Specifically, we use a non-parametric estimation of Gaussian kernel density functions and transition probability matrix integrated in the R software. We validate the performance of our methodology through a practical application to three different ecological indicators to study whether Mediterranean countries converge towards similar fisheries practices. We focus on how distributions evolve over time for the Marine Trophic Index, the Fishing in Balance Index and the Expansion Factor during 1950–2010. Results show that Mediterranean countries persist in their fishery behaviors throughout the time series, although a tendency towards similar negative effects on the ecosystem is apparent in the long-term. This methodology can be easily reproduced with different indicators and/or ecosystems in order to analyze ecosystem dynamics.","author":[{"dropping-particle":"","family":"Pennino","given":"Grazia Maria","non-dropping-particle":"","parse-names":false,"suffix":""},{"dropping-particle":"","family":"Bellido","given":"Jose Maria","non-dropping-particle":"","parse-names":false,"suffix":""},{"dropping-particle":"","family":"Conesa","given":"David","non-dropping-particle":"","parse-names":false,"suffix":""},{"dropping-particle":"","family":"Coll","given":"Marta","non-dropping-particle":"","parse-names":false,"suffix":""},{"dropping-particle":"","family":"Tortosa-Ausina","given":"Emili","non-dropping-particle":"","parse-names":false,"suffix":""}],"container-title":"Ecological Indicators","id":"ITEM-2","issued":{"date-parts":[["2017","7","1"]]},"page":"449-457","publisher":"Elsevier B.V.","title":"The analysis of convergence in ecological indicators: An application to the Mediterranean fisheries","type":"article-journal","volume":"78"},"uris":["http://www.mendeley.com/documents/?uuid=49001754-9f2c-3df5-bc0d-d37f767dd473"]}],"mendeley":{"formattedCitation":"(Marta Coll et al., 2012; G. M. Pennino, Bellido, Conesa, Coll, &amp; Tortosa-Ausina, 2017)","manualFormatting":"(Coll et al., 2012; Pennino, Bellido, Conesa, Coll, &amp; Tortosa-Ausina, 2017)","plainTextFormattedCitation":"(Marta Coll et al., 2012; G. M. Pennino, Bellido, Conesa, Coll, &amp; Tortosa-Ausina, 2017)","previouslyFormattedCitation":"(Marta Coll et al., 2012; G. M. Pennino, Bellido, Conesa, Coll, &amp; Tortosa-Ausina, 2017)"},"properties":{"noteIndex":0},"schema":"https://github.com/citation-style-language/schema/raw/master/csl-citation.json"}</w:delInstrText>
        </w:r>
        <w:r w:rsidR="005F3B88" w:rsidDel="00A303CC">
          <w:fldChar w:fldCharType="separate"/>
        </w:r>
        <w:r w:rsidR="005F3B88" w:rsidRPr="005F3B88" w:rsidDel="00A303CC">
          <w:rPr>
            <w:noProof/>
          </w:rPr>
          <w:delText>(Coll et al., 2012; Pennino, Bellido, Conesa, Coll, &amp; Tortosa-Ausina, 2017)</w:delText>
        </w:r>
        <w:r w:rsidR="005F3B88" w:rsidDel="00A303CC">
          <w:fldChar w:fldCharType="end"/>
        </w:r>
      </w:del>
      <w:r>
        <w:t xml:space="preserve">. In addition to the human-induced loss of habitat and biodiversity through direct exploitation </w:t>
      </w:r>
      <w:r w:rsidR="00F851F4">
        <w:rPr>
          <w:rStyle w:val="FootnoteReference"/>
        </w:rPr>
        <w:fldChar w:fldCharType="begin" w:fldLock="1"/>
      </w:r>
      <w:r w:rsidR="00965B88">
        <w:instrText>ADDIN CSL_CITATION {"citationItems":[{"id":"ITEM-1","itemData":{"DOI":"10.1111/j.1466-8238.2011.00697.x","ISSN":"1466822X","abstract":"Aim A large body of knowledge exists on individual anthropogenic threats that have an impact on marine biodiversity in the Mediterranean Sea, although we know little about how these threats accumulate and interact to affect marine species and ecosystems. In this context, we aimed to identify the main areas where the interaction between marine biodiversity and threats is more pronounced and to assess their spatial overlap with current marine protected areas in the Mediterranean. Location Mediterranean Sea. Methods We first identified areas of high biodiversity of marine mammals, marine turtles, seabirds, fishes and commercial or well-documented invertebrates. We mapped potential areas of high threat where multiple threats are occurring simultaneously. Finally we quantified the areas of conservation concern for biodiversity by looking at the spatial overlap between high biodiversity and high cumulative threats, and we assessed the overlap with protected areas. Results Our results show that areas with high marine biodiversity in the Mediterranean Sea are mainly located along the central and north shores, with lower values in the south-eastern regions. Areas of potential high cumulative threats are widespread in both the western and eastern basins, with fewer areas located in the south-eastern region. The interaction between areas of high biodiversity and threats for invertebrates, fishes and large animals in general (including large fishes, marine mammals, marine turtles and seabirds) is concentrated in the coastal areas of Spain, Gulf of Lions, north-eastern Ligurian Sea, Adriatic Sea, Aegean Sea, south-eastern Turkey and regions surrounding the Nile Delta and north-west African coasts. Areas of concern are larger for marine mammal and seabird species. Main conclusions These areas may represent good candidates for further research, management and protection activities, since there is only a maximum 2% overlap between existing marine protected areas (which cover 5% of the Mediterranean Sea) and our predicted areas of conservation concern for biodiversity. © 2011 Blackwell Publishing Ltd.","author":[{"dropping-particle":"","family":"Coll","given":"Marta","non-dropping-particle":"","parse-names":false,"suffix":""},{"dropping-particle":"","family":"Piroddi","given":"Chiara","non-dropping-particle":"","parse-names":false,"suffix":""},{"dropping-particle":"","family":"Albouy","given":"Camille","non-dropping-particle":"","parse-names":false,"suffix":""},{"dropping-particle":"","family":"Rais Lasram","given":"Frida","non-dropping-particle":"Ben","parse-names":false,"suffix":""},{"dropping-particle":"","family":"Cheung","given":"William W.L.","non-dropping-particle":"","parse-names":false,"suffix":""},{"dropping-particle":"","family":"Christensen","given":"Villy","non-dropping-particle":"","parse-names":false,"suffix":""},{"dropping-particle":"","family":"Karpouzi","given":"Vasiliki S.","non-dropping-particle":"","parse-names":false,"suffix":""},{"dropping-particle":"","family":"Guilhaumon","given":"François","non-dropping-particle":"","parse-names":false,"suffix":""},{"dropping-particle":"","family":"Mouillot","given":"David","non-dropping-particle":"","parse-names":false,"suffix":""},{"dropping-particle":"","family":"Paleczny","given":"Michelle","non-dropping-particle":"","parse-names":false,"suffix":""},{"dropping-particle":"","family":"Palomares","given":"Maria Lourdes","non-dropping-particle":"","parse-names":false,"suffix":""},{"dropping-particle":"","family":"Steenbeek","given":"Jeroen","non-dropping-particle":"","parse-names":false,"suffix":""},{"dropping-particle":"","family":"Trujillo","given":"Pablo","non-dropping-particle":"","parse-names":false,"suffix":""},{"dropping-particle":"","family":"Watson","given":"Reg","non-dropping-particle":"","parse-names":false,"suffix":""},{"dropping-particle":"","family":"Pauly","given":"Daniel","non-dropping-particle":"","parse-names":false,"suffix":""}],"container-title":"Global Ecology and Biogeography","id":"ITEM-1","issue":"4","issued":{"date-parts":[["2012","4"]]},"page":"465-480","title":"The Mediterranean Sea under siege: Spatial overlap between marine biodiversity, cumulative threats and marine reserves","type":"article-journal","volume":"21"},"uris":["http://www.mendeley.com/documents/?uuid=8c0fb69d-cd5a-300d-8f48-f89b8f045154"]},{"id":"ITEM-2","itemData":{"DOI":"10.1111/geb.12250","ISSN":"1466822X","abstract":"Aim: Conservation priorities need to take the feasibility of protection measures into account. In times of economic pressure it is essential to identify the 'low-hanging fruit' for conservation: areas where human impacts are lower and biological diversity is still high, and thus conservation is more feasible. Location: We used the Mediterranean large marine ecosystem (LME) as a case study to identify the overlapping areas of low threats and high diversity of vertebrate species at risk. Methods: This LME is the first in the world to have a complete regional IUCN Red List assessment of the native marine fish. We augmented these data with distributions of marine mammals, marine turtles and seabirds at risk, and we calculated the spatial distributions of species at risk (IUCN densities). Using cumulative threats we identified 'priority areas for conservation of species at risk' (PACS), where IUCN diversities are high and threats are low. We assessed whether IUCN diversities and PACS were spatially congruent among taxa and we quantified whether PACS corresponded to current and proposed protected areas. Results: IUCN densities and PACS were not highly correlated spatially among taxa. Continental shelves and deep-sea slopes of the Alboran Sea, western Mediterranean and Tunisian Plateau/Gulf of Sidra are identified as relevant for fish species at risk. The eastern side of the western Mediterranean and the Adriatic Sea are identified as most relevant for endemic fish, and shelf and open sea areas distributed through the LME are most important for marine mammals and turtles at risk, while specific locations of the western Mediterranean Sea and the Aegean and Levantine seas are highlighted for seabirds. Main conclusions: Large parts of the areas of PACS fell outside current or proposed frameworks to be prioritized for conservation. PACS may be suitable candidates for contributing to the 10% protection target for the Mediterranean Sea by 2020.","author":[{"dropping-particle":"","family":"Coll","given":"Marta","non-dropping-particle":"","parse-names":false,"suffix":""},{"dropping-particle":"","family":"Steenbeek","given":"Jeroen","non-dropping-particle":"","parse-names":false,"suffix":""},{"dropping-particle":"","family":"Rais Lasram","given":"Frida","non-dropping-particle":"Ben","parse-names":false,"suffix":""},{"dropping-particle":"","family":"Mouillot","given":"David","non-dropping-particle":"","parse-names":false,"suffix":""},{"dropping-particle":"","family":"Cury","given":"Philippe","non-dropping-particle":"","parse-names":false,"suffix":""}],"container-title":"Global Ecology and Biogeography","id":"ITEM-2","issue":"2","issued":{"date-parts":[["2015","2","1"]]},"page":"226-239","publisher":"Blackwell Publishing Ltd","title":"‘Low-hanging fruit’ for conservation of marine vertebrate species at risk in the Mediterranean Sea","type":"article-journal","volume":"24"},"uris":["http://www.mendeley.com/documents/?uuid=04435d2a-90da-3859-91ae-f4361f614730"]}],"mendeley":{"formattedCitation":"(Coll et al., 2012; Coll, Steenbeek, Ben Rais Lasram, Mouillot, &amp; Cury, 2015)","manualFormatting":"(Coll, Steenbeek, Ben Rais Lasram, Mouillot, &amp; Cury, 2015)","plainTextFormattedCitation":"(Coll et al., 2012; Coll, Steenbeek, Ben Rais Lasram, Mouillot, &amp; Cury, 2015)","previouslyFormattedCitation":"(Coll et al., 2012; Coll, Steenbeek, Ben Rais Lasram, Mouillot, &amp; Cury, 2015)"},"properties":{"noteIndex":0},"schema":"https://github.com/citation-style-language/schema/raw/master/csl-citation.json"}</w:instrText>
      </w:r>
      <w:r w:rsidR="00F851F4">
        <w:rPr>
          <w:rStyle w:val="FootnoteReference"/>
        </w:rPr>
        <w:fldChar w:fldCharType="separate"/>
      </w:r>
      <w:r w:rsidR="00016862" w:rsidRPr="00016862">
        <w:rPr>
          <w:bCs/>
          <w:noProof/>
          <w:lang w:val="en-US"/>
        </w:rPr>
        <w:t>(</w:t>
      </w:r>
      <w:del w:id="118" w:author="CiLia" w:date="2022-08-04T19:18:00Z">
        <w:r w:rsidR="00016862" w:rsidRPr="00016862" w:rsidDel="00D85B6F">
          <w:rPr>
            <w:bCs/>
            <w:noProof/>
            <w:lang w:val="en-US"/>
          </w:rPr>
          <w:delText>Coll et al., 2012;</w:delText>
        </w:r>
      </w:del>
      <w:del w:id="119" w:author="CiLia" w:date="2022-08-05T17:13:00Z">
        <w:r w:rsidR="00016862" w:rsidRPr="00016862" w:rsidDel="0041647D">
          <w:rPr>
            <w:bCs/>
            <w:noProof/>
            <w:lang w:val="en-US"/>
          </w:rPr>
          <w:delText xml:space="preserve"> </w:delText>
        </w:r>
      </w:del>
      <w:r w:rsidR="00016862" w:rsidRPr="00016862">
        <w:rPr>
          <w:bCs/>
          <w:noProof/>
          <w:lang w:val="en-US"/>
        </w:rPr>
        <w:t>Coll, Steenbeek, Ben Rais Lasram, Mouillot, &amp; Cury, 2015)</w:t>
      </w:r>
      <w:r w:rsidR="00F851F4">
        <w:rPr>
          <w:rStyle w:val="FootnoteReference"/>
        </w:rPr>
        <w:fldChar w:fldCharType="end"/>
      </w:r>
      <w:r>
        <w:t xml:space="preserve">, </w:t>
      </w:r>
      <w:r w:rsidR="00C92373">
        <w:t xml:space="preserve">indirect effects such as </w:t>
      </w:r>
      <w:r>
        <w:t xml:space="preserve">climate change </w:t>
      </w:r>
      <w:r w:rsidR="007816CA">
        <w:t xml:space="preserve">and </w:t>
      </w:r>
      <w:proofErr w:type="spellStart"/>
      <w:r w:rsidR="00C92373">
        <w:t>Lessepsian</w:t>
      </w:r>
      <w:proofErr w:type="spellEnd"/>
      <w:r w:rsidR="00C92373">
        <w:t xml:space="preserve"> migration/invasive species, </w:t>
      </w:r>
      <w:r>
        <w:t>pose</w:t>
      </w:r>
      <w:r w:rsidR="009D14E0">
        <w:t xml:space="preserve"> </w:t>
      </w:r>
      <w:r>
        <w:t>additional threat</w:t>
      </w:r>
      <w:r w:rsidR="00C92373">
        <w:t>s</w:t>
      </w:r>
      <w:r>
        <w:t xml:space="preserve"> that</w:t>
      </w:r>
      <w:ins w:id="120" w:author="CiLia" w:date="2022-08-05T17:13:00Z">
        <w:r w:rsidR="0041647D">
          <w:t xml:space="preserve"> </w:t>
        </w:r>
      </w:ins>
      <w:del w:id="121" w:author="CiLia" w:date="2022-08-02T15:56:00Z">
        <w:r w:rsidDel="002B005C">
          <w:delText xml:space="preserve"> </w:delText>
        </w:r>
        <w:r w:rsidR="00BA076C" w:rsidDel="002B005C">
          <w:delText xml:space="preserve">according to predictions, </w:delText>
        </w:r>
      </w:del>
      <w:r>
        <w:t>will</w:t>
      </w:r>
      <w:ins w:id="122" w:author="CiLia" w:date="2022-08-02T15:56:00Z">
        <w:r w:rsidR="002B005C">
          <w:t xml:space="preserve"> likely</w:t>
        </w:r>
      </w:ins>
      <w:r>
        <w:t xml:space="preserve"> increase in severity in the future </w:t>
      </w:r>
      <w:r w:rsidR="00F851F4">
        <w:rPr>
          <w:rStyle w:val="FootnoteReference"/>
        </w:rPr>
        <w:fldChar w:fldCharType="begin" w:fldLock="1"/>
      </w:r>
      <w:r w:rsidR="00FB018B">
        <w:instrText>ADDIN CSL_CITATION {"citationItems":[{"id":"ITEM-1","itemData":{"DOI":"10.1371/journal.pone.0079889","ISSN":"1932-6203","abstract":"Management of marine ecosystems requires spatial information on current impacts. In several marine regions, including the Mediterranean and Black Sea, legal mandates and agreements to implement ecosystem-based management and spatial plans provide new opportunities to balance uses and protection of marine ecosystems. Analyses of the intensity and distribution of cumulative impacts of human activities directly connected to the ecological goals of these policy efforts are critically needed. Quantification and mapping of the cumulative impact of 22 drivers to 17 marine ecosystems reveals that 20% of the entire basin and 60-99% of the territorial waters of EU member states are heavily impacted, with high human impact occurring in all ecoregions and territorial waters. Less than 1% of these regions are relatively unaffected. This high impact results from multiple drivers, rather than one individual use or stressor, with climatic drivers (increasing temperature and UV, and acidification), demersal fishing, ship traffic, and, in coastal areas, pollution from land accounting for a majority of cumulative impacts. These results show that coordinated management of key areas and activities could significantly improve the condition of these marine ecosystems. © 2013 Micheli et al.","author":[{"dropping-particle":"","family":"Micheli","given":"Fiorenza","non-dropping-particle":"","parse-names":false,"suffix":""},{"dropping-particle":"","family":"Halpern","given":"Benjamin S.","non-dropping-particle":"","parse-names":false,"suffix":""},{"dropping-particle":"","family":"Walbridge","given":"Shaun","non-dropping-particle":"","parse-names":false,"suffix":""},{"dropping-particle":"","family":"Ciriaco","given":"Saul","non-dropping-particle":"","parse-names":false,"suffix":""},{"dropping-particle":"","family":"Ferretti","given":"Francesco","non-dropping-particle":"","parse-names":false,"suffix":""},{"dropping-particle":"","family":"Fraschetti","given":"Simonetta","non-dropping-particle":"","parse-names":false,"suffix":""},{"dropping-particle":"","family":"Lewison","given":"Rebecca","non-dropping-particle":"","parse-names":false,"suffix":""},{"dropping-particle":"","family":"Nykjaer","given":"Leo","non-dropping-particle":"","parse-names":false,"suffix":""},{"dropping-particle":"","family":"Rosenberg","given":"Andrew A.","non-dropping-particle":"","parse-names":false,"suffix":""}],"container-title":"PLoS ONE","editor":[{"dropping-particle":"","family":"Meador","given":"James P.","non-dropping-particle":"","parse-names":false,"suffix":""}],"id":"ITEM-1","issue":"12","issued":{"date-parts":[["2013","12","4"]]},"page":"e79889","publisher":"Public Library of Science","title":"Cumulative Human Impacts on Mediterranean and Black Sea Marine Ecosystems: Assessing Current Pressures and Opportunities","type":"article-journal","volume":"8"},"uris":["http://www.mendeley.com/documents/?uuid=4a064266-4ab1-311a-aeeb-f264aa6ed739"]},{"id":"ITEM-2","itemData":{"DOI":"10.1126/sciadv.1601198","ISSN":"23752548","PMID":"28261659","abstract":"Human activities drive environmental changes at scales that could potentially cause ecosystem collapses in the marine environment. We combined information on marine biodiversity with spatial assessments of the impacts of climate change to identify the key areas to prioritize for the conservation of global marine biodiversity. This process identified six marine regions of exceptional biodiversity based on global distributions of 1729 species of fish, 124 marine mammals, and 330 seabirds. Overall, these hot spots of marine biodiversity coincide with areas most severely affected by global warming. In particular, these marine biodiversity hot spots have undergone local to regional increasing water temperatures, slowing current circulation, and decreasing primary productivity. Furthermore, when we overlapped these hot spots with available industrial fishery data, albeit coarser than our estimates of climate impacts, they suggest a worrying coincidence whereby the world’s richest areas for marine biodiversity are also those areas mostly affected by both climate change and industrial fishing. In light of these findings, we offer an adaptable framework for determining local to regional areas of special concern for the conservation of marine biodiversity. This has exposed the need for finer-scaled fishery data to assist in the management of global fisheries if the accumulative, but potentially preventable, effect of fishing on climate change impacts is to be minimized within areas prioritized for marine biodiversity conservation.","author":[{"dropping-particle":"","family":"Ramírez","given":"Francisco","non-dropping-particle":"","parse-names":false,"suffix":""},{"dropping-particle":"","family":"Afán","given":"Isabel","non-dropping-particle":"","parse-names":false,"suffix":""},{"dropping-particle":"","family":"Davis","given":"Lloyd S.","non-dropping-particle":"","parse-names":false,"suffix":""},{"dropping-particle":"","family":"Chiaradia","given":"André","non-dropping-particle":"","parse-names":false,"suffix":""}],"container-title":"Science Advances","id":"ITEM-2","issue":"2","issued":{"date-parts":[["2017","2","1"]]},"page":"e1601198","publisher":"American Association for the Advancement of Science","title":"Climate impacts on global hot spots of marine biodiversity","type":"article-journal","volume":"3"},"uris":["http://www.mendeley.com/documents/?uuid=f8c9c883-d672-324d-9c2e-0bc3ae8f9d01"]},{"id":"ITEM-3","itemData":{"DOI":"10.3389/fmars.2020.00622","ISSN":"22967745","abstract":"In the Northwestern Mediterranean Sea, the European sardine (Sardina pilchardus) and the European anchovy (Engraulis encrasicolus) are the most important small pelagic fish in terms of biomass and commercial interest. During the last years, these species have experimented changes in their abundance and biomass trends in the Northwestern Mediterranean Sea, in addition to changes in growth, reproduction and body condition. These species are particularly sensitive to environmental fluctuations with possible cascading effects as they play a key role in connecting the lower and upper trophic levels of marine food webs. It is therefore essential to understand the factors that most profoundly affect sardine and anchovy dynamics. This study used a two-step approach to understand how the environment influences the adult stages of these species in the Northwestern Mediterranean Sea. First, we explored the effects of environmental change over time using Random Forests and available datasets of species occurrence, abundance, biomass and landings. We then applied species distribution models to test the impact of the extreme pessimistic and optimistic Intergovernmental Panel on Climate Change (IPCC) pathway scenarios, and to identify possible climate refuges: areas where these species may be able to persist under future environmental change. Findings from the temporal modeling showed mixed effects between environmental variables and for anchovy and sardine datasets. Future pathway projections highlight that both anchovy and sardine will undergo a reduction in their spatial distributions due to future climate conditions. The future climate refuges are the waters around the Rhone River (France) and the Ebro River (Spain) for both species. This study also highlights important knowledge gaps in our understanding of the dynamics of small pelagic fish in the region, which is needed to progress towards an ecosystem approach to fisheries management.","author":[{"dropping-particle":"","family":"Pennino","given":"Maria Grazia","non-dropping-particle":"","parse-names":false,"suffix":""},{"dropping-particle":"","family":"Coll","given":"Marta","non-dropping-particle":"","parse-names":false,"suffix":""},{"dropping-particle":"","family":"Albo-Puigserver","given":"Marta","non-dropping-particle":"","parse-names":false,"suffix":""},{"dropping-particle":"","family":"Fernández-Corredor","given":"Elena","non-dropping-particle":"","parse-names":false,"suffix":""},{"dropping-particle":"","family":"Steenbeek","given":"Jeroen","non-dropping-particle":"","parse-names":false,"suffix":""},{"dropping-particle":"","family":"Giráldez","given":"Ana","non-dropping-particle":"","parse-names":false,"suffix":""},{"dropping-particle":"","family":"González","given":"María","non-dropping-particle":"","parse-names":false,"suffix":""},{"dropping-particle":"","family":"Esteban","given":"Antonio","non-dropping-particle":"","parse-names":false,"suffix":""},{"dropping-particle":"","family":"Bellido","given":"José M","non-dropping-particle":"","parse-names":false,"suffix":""}],"container-title":"Frontiers in Marine Science","id":"ITEM-3","issued":{"date-parts":[["2020"]]},"page":"622","title":"Current and Future Influence of Environmental Factors on Small Pelagic Fish Distributions in the Northwestern Mediterranean Sea","type":"article-journal","volume":"7"},"uris":["http://www.mendeley.com/documents/?uuid=ffb8c29e-53d5-3313-a22a-96cc0307b8f3"]}],"mendeley":{"formattedCitation":"(Micheli et al., 2013; Pennino et al., 2020; Ramírez, Afán, Davis, &amp; Chiaradia, 2017)","manualFormatting":"( Pennino et al., 2020; Ramírez, Afán, Davis, &amp; Chiaradia, 2017)","plainTextFormattedCitation":"(Micheli et al., 2013; Pennino et al., 2020; Ramírez, Afán, Davis, &amp; Chiaradia, 2017)","previouslyFormattedCitation":"(Micheli et al., 2013; Pennino et al., 2020; Ramírez, Afán, Davis, &amp; Chiaradia, 2017)"},"properties":{"noteIndex":0},"schema":"https://github.com/citation-style-language/schema/raw/master/csl-citation.json"}</w:instrText>
      </w:r>
      <w:r w:rsidR="00F851F4">
        <w:rPr>
          <w:rStyle w:val="FootnoteReference"/>
        </w:rPr>
        <w:fldChar w:fldCharType="separate"/>
      </w:r>
      <w:r w:rsidR="00371E00" w:rsidRPr="00F862A0">
        <w:rPr>
          <w:bCs/>
          <w:noProof/>
          <w:lang w:val="en-US"/>
        </w:rPr>
        <w:t>(</w:t>
      </w:r>
      <w:del w:id="123" w:author="CiLia" w:date="2022-08-04T19:18:00Z">
        <w:r w:rsidR="00371E00" w:rsidRPr="00F862A0" w:rsidDel="00D85B6F">
          <w:rPr>
            <w:bCs/>
            <w:noProof/>
            <w:lang w:val="en-US"/>
          </w:rPr>
          <w:delText>Micheli et al., 2013;</w:delText>
        </w:r>
      </w:del>
      <w:r w:rsidR="00371E00" w:rsidRPr="00F862A0">
        <w:rPr>
          <w:bCs/>
          <w:noProof/>
          <w:lang w:val="en-US"/>
        </w:rPr>
        <w:t xml:space="preserve"> Pennino et al., 2020; Ramírez, Afán, Davis, &amp; Chiaradia, 2017)</w:t>
      </w:r>
      <w:r w:rsidR="00F851F4">
        <w:rPr>
          <w:rStyle w:val="FootnoteReference"/>
        </w:rPr>
        <w:fldChar w:fldCharType="end"/>
      </w:r>
      <w:r w:rsidRPr="00F862A0">
        <w:t xml:space="preserve">. </w:t>
      </w:r>
      <w:r>
        <w:t xml:space="preserve">Climate change and fisheries combined are currently threatening Mediterranean fish stocks </w:t>
      </w:r>
      <w:r w:rsidR="00F851F4">
        <w:rPr>
          <w:rStyle w:val="FootnoteReference"/>
        </w:rPr>
        <w:fldChar w:fldCharType="begin" w:fldLock="1"/>
      </w:r>
      <w:r w:rsidR="00965B88">
        <w:instrText>ADDIN CSL_CITATION {"citationItems":[{"id":"ITEM-1","itemData":{"DOI":"10.3354/meps12591","ISSN":"0171-8630","abstract":"Important changes have been observed in recent decades in small pelagic fish (SPF) populations of the NW Mediterranean Sea: Declines in biomass and landings of European anchovy and sardine, and a geographical expansion of round sardinella. These changes have been linked to environmental factors directly influencing annual recruitment and growth. The role of climate change in affecting the composition of plankton has also been suggested to explain declines in SPF, while other causes could be the recovery of predators, competition with other pelagic organisms that prey on early life phases of SPF (i.e. gelatinous zooplankton), interspecific competition for food, or impacts from fisheries harvest. To test the role of these potential pressures, we developed qualitative mathematical models of a NW Mediterranean pelagic food web. We used analyses of sign directed graphs and Bayesian belief networks to compare alternative hypotheses about how SPF species may have responded to combinations of different pressures. Data documenting changes in SPF populations were used to test predicted directions of change from signed digraph models. An increase in sea surface temperature (SST) that had either a positive impact on round sardinella or on gelatinous zooplankton abundance was the pressure that alone provided the most plausible insights into observed changes. A combination of various pressures, including an increase in SST, an increase of exploitation and changes to zooplankton also delivered results matching current observations. Predators of SPF were identified as the most informative monitoring variable to discern between likely causes of perturbations to populations of SPF.","author":[{"dropping-particle":"","family":"Coll","given":"Marta","non-dropping-particle":"","parse-names":false,"suffix":""},{"dropping-particle":"","family":"Albo-Puigserver","given":"M.","non-dropping-particle":"","parse-names":false,"suffix":""},{"dropping-particle":"","family":"Navarro","given":"J.","non-dropping-particle":"","parse-names":false,"suffix":""},{"dropping-particle":"","family":"Palomera","given":"I.","non-dropping-particle":"","parse-names":false,"suffix":""},{"dropping-particle":"","family":"Dambacher","given":"J. M.","non-dropping-particle":"","parse-names":false,"suffix":""}],"container-title":"Marine Ecology Progress Series","id":"ITEM-1","issued":{"date-parts":[["2019","5","16"]]},"page":"277-294","publisher":"Inter-Research","title":"Who is to blame? Plausible pressures on small pelagic fish population changes in the northwestern Mediterranean Sea","type":"article-journal","volume":"617-618"},"uris":["http://www.mendeley.com/documents/?uuid=6cec8bc2-b52f-317b-b4ca-31642193495b"]},{"id":"ITEM-2","itemData":{"DOI":"10.3389/fmars.2020.00622","ISSN":"22967745","abstract":"In the Northwestern Mediterranean Sea, the European sardine (Sardina pilchardus) and the European anchovy (Engraulis encrasicolus) are the most important small pelagic fish in terms of biomass and commercial interest. During the last years, these species have experimented changes in their abundance and biomass trends in the Northwestern Mediterranean Sea, in addition to changes in growth, reproduction and body condition. These species are particularly sensitive to environmental fluctuations with possible cascading effects as they play a key role in connecting the lower and upper trophic levels of marine food webs. It is therefore essential to understand the factors that most profoundly affect sardine and anchovy dynamics. This study used a two-step approach to understand how the environment influences the adult stages of these species in the Northwestern Mediterranean Sea. First, we explored the effects of environmental change over time using Random Forests and available datasets of species occurrence, abundance, biomass and landings. We then applied species distribution models to test the impact of the extreme pessimistic and optimistic Intergovernmental Panel on Climate Change (IPCC) pathway scenarios, and to identify possible climate refuges: areas where these species may be able to persist under future environmental change. Findings from the temporal modeling showed mixed effects between environmental variables and for anchovy and sardine datasets. Future pathway projections highlight that both anchovy and sardine will undergo a reduction in their spatial distributions due to future climate conditions. The future climate refuges are the waters around the Rhone River (France) and the Ebro River (Spain) for both species. This study also highlights important knowledge gaps in our understanding of the dynamics of small pelagic fish in the region, which is needed to progress towards an ecosystem approach to fisheries management.","author":[{"dropping-particle":"","family":"Pennino","given":"Maria Grazia","non-dropping-particle":"","parse-names":false,"suffix":""},{"dropping-particle":"","family":"Coll","given":"Marta","non-dropping-particle":"","parse-names":false,"suffix":""},{"dropping-particle":"","family":"Albo-Puigserver","given":"Marta","non-dropping-particle":"","parse-names":false,"suffix":""},{"dropping-particle":"","family":"Fernández-Corredor","given":"Elena","non-dropping-particle":"","parse-names":false,"suffix":""},{"dropping-particle":"","family":"Steenbeek","given":"Jeroen","non-dropping-particle":"","parse-names":false,"suffix":""},{"dropping-particle":"","family":"Giráldez","given":"Ana","non-dropping-particle":"","parse-names":false,"suffix":""},{"dropping-particle":"","family":"González","given":"María","non-dropping-particle":"","parse-names":false,"suffix":""},{"dropping-particle":"","family":"Esteban","given":"Antonio","non-dropping-particle":"","parse-names":false,"suffix":""},{"dropping-particle":"","family":"Bellido","given":"José M","non-dropping-particle":"","parse-names":false,"suffix":""}],"container-title":"Frontiers in Marine Science","id":"ITEM-2","issued":{"date-parts":[["2020"]]},"page":"622","title":"Current and Future Influence of Environmental Factors on Small Pelagic Fish Distributions in the Northwestern Mediterranean Sea","type":"article-journal","volume":"7"},"uris":["http://www.mendeley.com/documents/?uuid=ffb8c29e-53d5-3313-a22a-96cc0307b8f3"]},{"id":"ITEM-3","itemData":{"DOI":"10.1016/j.scitotenv.2020.144002","ISSN":"18791026","PMID":"33277012","abstract":"Sustainable fishing practices must ensure human wellbeing by safeguarding the integrity of marine life-supporting systems. Unfortunately, a significant challenge to fisheries management is that sustainable fishing levels can decline, often synergistically, by co-occurring with climate-driven environmental stressors. Within one of the most impacted marine areas in the world, and encompassing a number of highly targeted commercial species, the small pelagic fish community of the western Mediterranean Sea has recently shown signs of collapse. In this study, we identify a worrying coincidence where fishing hotspots for the commercially valuable European sardine Sardina pilchardus and anchovy Engraulis encrasicolus occur in marine areas mostly affected by climate change. To identify these areas, we overlayed detailed, spatially explicit measurements of fishing pressure with the finest-scale maps of cumulative climate change impacts onto these species. According to our results, doubly impacted marine areas largely occur in the north-western Mediterranean Sea, with climate and fisheries mostly affecting European sardine. Reducing local stressors (i.e., fishing pressure) in highly impacted areas may contribute to maintain these communities within a “safe operating space” (SOS), where they remain resilient to climate change. Accordingly, the redistribution and/or reduction of fishing intensity may alleviate pressure in those areas already affected by climate change. Sustainable fishing strategies may benefit, therefore, from the SOS concept and the spatial assessments provided in this study.","author":[{"dropping-particle":"","family":"Ramírez","given":"Francisco","non-dropping-particle":"","parse-names":false,"suffix":""},{"dropping-particle":"","family":"Pennino","given":"Maria Grazia","non-dropping-particle":"","parse-names":false,"suffix":""},{"dropping-particle":"","family":"Albo-Puigserver","given":"Marta","non-dropping-particle":"","parse-names":false,"suffix":""},{"dropping-particle":"","family":"Steenbeek","given":"Jeroen","non-dropping-particle":"","parse-names":false,"suffix":""},{"dropping-particle":"","family":"Bellido","given":"Jose M.","non-dropping-particle":"","parse-names":false,"suffix":""},{"dropping-particle":"","family":"Coll","given":"Marta","non-dropping-particle":"","parse-names":false,"suffix":""}],"container-title":"Science of the Total Environment","id":"ITEM-3","issued":{"date-parts":[["2021","2","20"]]},"page":"144002","publisher":"Elsevier B.V.","title":"SOS small pelagics: A safe operating space for small pelagic fish in the western Mediterranean Sea","type":"article-journal","volume":"756"},"uris":["http://www.mendeley.com/documents/?uuid=7da2fb5f-86b9-3c55-a91c-e146a4e690f6"]},{"id":"ITEM-4","itemData":{"abstract":"Mean temperature (MTC) and mean trophic level (MTL) spatiotemporal patterns of MEDITS survey catches were examined in 13 geographic statistical areas (GSAs) of the Mediterranean between 1994 and 2016. The study aimed to detect changes in the demersal community structure related to anthropogenic impacts. A generalized additive modelling approach was used to examine the effects of year and GSA on the MTC and MTL indexes and on bottom temperature by haul. For the MTC index, the year was significant only in 4 GSAs, while for MTL it was significant in 5. Higher MTC values were observed in central and eastern areas. Bottom temperature increased after 2010, and also from west to east and from north to south. Our results indicate that the recently observed increase in bottom sea temperature has not resulted in an immediate response by demersal marine communities, but areas with higher warming rates or shallow depths were found to be more susceptible to sea warming. For MTL, decreasing trends were observed in only 2 GSAs, while the temporal trends observed in 5 GSAs may have reflected changes in fishing activity patterns. However, higher MTL values were observed in GSAs with generally higher exploitation rates, indicating that factors other than fishing play an important structuring role in marine communities. The present results indicate differences among Mediterranean subareas in regard to changes in the community structure attributed to environmental conditions and exploitation patterns and have implications for the ecology and dynamics of the stocks","author":[{"dropping-particle":"","family":"Peristeraki","given":"Panagiota","non-dropping-particle":"","parse-names":false,"suffix":""},{"dropping-particle":"","family":"Bitetto","given":"Isabella","non-dropping-particle":"","parse-names":false,"suffix":""},{"dropping-particle":"","family":"Carbonara","given":"Pierluigi","non-dropping-particle":"","parse-names":false,"suffix":""},{"dropping-particle":"","family":"Carlucci","given":"Roberto","non-dropping-particle":"","parse-names":false,"suffix":""},{"dropping-particle":"","family":"Certain","given":"Gregoire","non-dropping-particle":"","parse-names":false,"suffix":""},{"dropping-particle":"","family":"Carlo","given":"Francesco","non-dropping-particle":"De","parse-names":false,"suffix":""},{"dropping-particle":"","family":"Gristina","given":"Michele","non-dropping-particle":"","parse-names":false,"suffix":""},{"dropping-particle":"","family":"Kamidis","given":"Nikos","non-dropping-particle":"","parse-names":false,"suffix":""},{"dropping-particle":"","family":"Pesci","given":"Paola","non-dropping-particle":"","parse-names":false,"suffix":""},{"dropping-particle":"","family":"Stagioni","given":"Marco","non-dropping-particle":"","parse-names":false,"suffix":""},{"dropping-particle":"","family":"Valls","given":"María","non-dropping-particle":"","parse-names":false,"suffix":""},{"dropping-particle":"","family":"Tserpes","given":"George","non-dropping-particle":"","parse-names":false,"suffix":""}],"container-title":"Scientia Marina","id":"ITEM-4","issue":"S1","issued":{"date-parts":[["2019"]]},"page":"165-174","title":"Investigation of spatiotemporal patterns in mean temperature and mean trophic level of MEDITS survey catches in the Mediterranean Sea","type":"article-journal","volume":"83"},"uris":["http://www.mendeley.com/documents/?uuid=2dfe3e6a-a716-3735-b1f6-35c570e953bd"]}],"mendeley":{"formattedCitation":"(Coll, Albo-Puigserver, Navarro, Palomera, &amp; Dambacher, 2019; Pennino et al., 2020; Peristeraki et al., 2019; Ramírez et al., 2021)","manualFormatting":"( Peristeraki et al., 2019; Ramírez et al., 2021)","plainTextFormattedCitation":"(Coll, Albo-Puigserver, Navarro, Palomera, &amp; Dambacher, 2019; Pennino et al., 2020; Peristeraki et al., 2019; Ramírez et al., 2021)","previouslyFormattedCitation":"(Coll, Albo-Puigserver, Navarro, Palomera, &amp; Dambacher, 2019; Pennino et al., 2020; Peristeraki et al., 2019; Ramírez et al., 2021)"},"properties":{"noteIndex":0},"schema":"https://github.com/citation-style-language/schema/raw/master/csl-citation.json"}</w:instrText>
      </w:r>
      <w:r w:rsidR="00F851F4">
        <w:rPr>
          <w:rStyle w:val="FootnoteReference"/>
        </w:rPr>
        <w:fldChar w:fldCharType="separate"/>
      </w:r>
      <w:r w:rsidR="00016862" w:rsidRPr="00016862">
        <w:rPr>
          <w:noProof/>
        </w:rPr>
        <w:t>(</w:t>
      </w:r>
      <w:del w:id="124" w:author="CiLia" w:date="2022-08-04T19:19:00Z">
        <w:r w:rsidR="00016862" w:rsidRPr="00016862" w:rsidDel="00D85B6F">
          <w:rPr>
            <w:noProof/>
          </w:rPr>
          <w:delText>Coll, Albo-Puigserver, Navarro, Palomera, &amp; Dambacher, 2019; Pennino et al., 2020;</w:delText>
        </w:r>
      </w:del>
      <w:r w:rsidR="00016862" w:rsidRPr="00016862">
        <w:rPr>
          <w:noProof/>
        </w:rPr>
        <w:t xml:space="preserve"> Peristeraki et al., 2019; Ramírez et al., 2021)</w:t>
      </w:r>
      <w:r w:rsidR="00F851F4">
        <w:rPr>
          <w:rStyle w:val="FootnoteReference"/>
        </w:rPr>
        <w:fldChar w:fldCharType="end"/>
      </w:r>
      <w:del w:id="125" w:author="CiLia" w:date="2022-08-03T13:27:00Z">
        <w:r w:rsidDel="003444E1">
          <w:delText xml:space="preserve">, and hence, the essential economic, nutritional, recreational, and health needs of </w:delText>
        </w:r>
      </w:del>
      <w:del w:id="126" w:author="CiLia" w:date="2022-08-02T16:00:00Z">
        <w:r w:rsidDel="00A221E4">
          <w:delText xml:space="preserve">billions of </w:delText>
        </w:r>
        <w:r w:rsidR="004A2DBE" w:rsidDel="00A221E4">
          <w:delText>people</w:delText>
        </w:r>
      </w:del>
      <w:r>
        <w:t>.</w:t>
      </w:r>
    </w:p>
    <w:p w14:paraId="2F6478A3" w14:textId="2E9DE36F" w:rsidR="005211C9" w:rsidRDefault="00E04F7D" w:rsidP="00BC09C3">
      <w:pPr>
        <w:spacing w:line="480" w:lineRule="auto"/>
      </w:pPr>
      <w:bookmarkStart w:id="127" w:name="_Hlk76398273"/>
      <w:del w:id="128" w:author="CiLia" w:date="2022-08-02T17:00:00Z">
        <w:r w:rsidDel="00A303CC">
          <w:delText xml:space="preserve">The </w:delText>
        </w:r>
      </w:del>
      <w:del w:id="129" w:author="CiLia" w:date="2022-08-02T16:52:00Z">
        <w:r w:rsidDel="00606288">
          <w:delText>necessary</w:delText>
        </w:r>
      </w:del>
      <w:ins w:id="130" w:author="CiLia" w:date="2022-08-02T17:00:00Z">
        <w:r w:rsidR="00A303CC">
          <w:t>A</w:t>
        </w:r>
      </w:ins>
      <w:ins w:id="131" w:author="CiLia" w:date="2022-08-05T17:13:00Z">
        <w:r w:rsidR="0041647D">
          <w:t xml:space="preserve"> </w:t>
        </w:r>
      </w:ins>
      <w:del w:id="132" w:author="CiLia" w:date="2022-08-02T16:52:00Z">
        <w:r w:rsidDel="00606288">
          <w:delText xml:space="preserve"> </w:delText>
        </w:r>
      </w:del>
      <w:r>
        <w:t xml:space="preserve">shift towards sustainable fisheries in the Mediterranean Sea is </w:t>
      </w:r>
      <w:r w:rsidR="007E34F6">
        <w:t xml:space="preserve">more </w:t>
      </w:r>
      <w:r>
        <w:t xml:space="preserve">urgent </w:t>
      </w:r>
      <w:r w:rsidR="007E34F6">
        <w:t xml:space="preserve">than ever </w:t>
      </w:r>
      <w:r>
        <w:t xml:space="preserve">and requires </w:t>
      </w:r>
      <w:del w:id="133" w:author="CiLia" w:date="2022-08-04T19:28:00Z">
        <w:r w:rsidDel="00D34667">
          <w:delText>management and conservation actions aimed at maximizing environmental benefits, while minimizing socio-economic costs of fishing regulations</w:delText>
        </w:r>
        <w:r w:rsidR="00FE4EC1" w:rsidDel="00D34667">
          <w:delText xml:space="preserve"> </w:delText>
        </w:r>
        <w:r w:rsidR="00FE4EC1" w:rsidDel="00D34667">
          <w:fldChar w:fldCharType="begin" w:fldLock="1"/>
        </w:r>
        <w:r w:rsidR="00A60DBD" w:rsidDel="00D34667">
          <w:delInstrText>ADDIN CSL_CITATION {"citationItems":[{"id":"ITEM-1","itemData":{"DOI":"10.1111/j.1467-2979.2011.00453.x","ISSN":"14672960","abstract":"In Mediterranean European countries, 85% of the assessed stocks are currently overfished compared to a maximum sustainable yield reference value (MSY) while populations of many commercial species are characterized by truncated size- and age-structures. Rebuilding the size- and age-structure of exploited populations is a management objective that combines single species targets such as MSY with specific goals of the ecosystem approach to fisheries management (EAF), preserving community size-structure and the ecological role of different species. Here, we show that under the current fishing regime, stock productivity and fleet profitability are generally impaired by a combination of high fishing mortality and inadequate selectivity patterns. For most of the stocks analysed, a simple reduction in the current fishing mortality (Fcur) towards an MSY reference value (FMSY), without any change in the fishing selectivity, will allow neither stock biomass nor fisheries yield and revenue to be maximized. On the contrary, management targets can be achieved only through a radical change in fisheries selectivity. Shifting the size of first capture towards the size at which fish cohorts achieve their maximum biomass, the so-called optimal length, would produce on average between two and three times higher economic yields and much higher biomass at sea for the exploited stocks. Moreover, it would contribute to restore marine ecosystem structure and resilience to enhance ecosystem services such as reservoirs of biodiversity and functioning food webs. © 2011 Blackwell Publishing Ltd.","author":[{"dropping-particle":"","family":"Colloca","given":"Francesco","non-dropping-particle":"","parse-names":false,"suffix":""},{"dropping-particle":"","family":"Cardinale","given":"Massimiliano","non-dropping-particle":"","parse-names":false,"suffix":""},{"dropping-particle":"","family":"Maynou","given":"Francesc","non-dropping-particle":"","parse-names":false,"suffix":""},{"dropping-particle":"","family":"Giannoulaki","given":"Marianna","non-dropping-particle":"","parse-names":false,"suffix":""},{"dropping-particle":"","family":"Scarcella","given":"Giuseppe","non-dropping-particle":"","parse-names":false,"suffix":""},{"dropping-particle":"","family":"Jenko","given":"Klavdija","non-dropping-particle":"","parse-names":false,"suffix":""},{"dropping-particle":"","family":"Bellido","given":"Josè Maria","non-dropping-particle":"","parse-names":false,"suffix":""},{"dropping-particle":"","family":"Fiorentino","given":"Fabio","non-dropping-particle":"","parse-names":false,"suffix":""}],"container-title":"Fish and Fisheries","id":"ITEM-1","issue":"1","issued":{"date-parts":[["2013","3"]]},"page":"89-109","title":"Rebuilding Mediterranean fisheries: A new paradigm for ecological sustainability","type":"article-journal","volume":"14"},"uris":["http://www.mendeley.com/documents/?uuid=c3fa0324-2183-392b-bae4-93e5ffd636cf"]}],"mendeley":{"formattedCitation":"(Colloca et al., 2013)","plainTextFormattedCitation":"(Colloca et al., 2013)","previouslyFormattedCitation":"(Colloca et al., 2013)"},"properties":{"noteIndex":0},"schema":"https://github.com/citation-style-language/schema/raw/master/csl-citation.json"}</w:delInstrText>
        </w:r>
        <w:r w:rsidR="00FE4EC1" w:rsidDel="00D34667">
          <w:fldChar w:fldCharType="separate"/>
        </w:r>
        <w:r w:rsidR="00FE4EC1" w:rsidRPr="00FE4EC1" w:rsidDel="00D34667">
          <w:rPr>
            <w:noProof/>
          </w:rPr>
          <w:delText>(Colloca et al., 2013)</w:delText>
        </w:r>
        <w:r w:rsidR="00FE4EC1" w:rsidDel="00D34667">
          <w:fldChar w:fldCharType="end"/>
        </w:r>
        <w:r w:rsidDel="00D34667">
          <w:delText xml:space="preserve">. </w:delText>
        </w:r>
        <w:r w:rsidR="007F7088" w:rsidDel="00D34667">
          <w:rPr>
            <w:lang w:val="en-US"/>
          </w:rPr>
          <w:delText>These</w:delText>
        </w:r>
        <w:r w:rsidDel="00D34667">
          <w:delText xml:space="preserve"> actions must be based on </w:delText>
        </w:r>
      </w:del>
      <w:r w:rsidR="004A2DBE">
        <w:t>robust</w:t>
      </w:r>
      <w:r>
        <w:t xml:space="preserve"> fisheries </w:t>
      </w:r>
      <w:r w:rsidR="004A2DBE">
        <w:t xml:space="preserve">and </w:t>
      </w:r>
      <w:r>
        <w:t xml:space="preserve">stock assessments, which </w:t>
      </w:r>
      <w:r w:rsidR="004A2DBE">
        <w:rPr>
          <w:color w:val="000000"/>
        </w:rPr>
        <w:t xml:space="preserve">need that biological and management units are aligned </w:t>
      </w:r>
      <w:r w:rsidR="00F851F4">
        <w:rPr>
          <w:rStyle w:val="FootnoteReference"/>
        </w:rPr>
        <w:fldChar w:fldCharType="begin" w:fldLock="1"/>
      </w:r>
      <w:r w:rsidR="00FB018B">
        <w:instrText>ADDIN CSL_CITATION {"citationItems":[{"id":"ITEM-1","itemData":{"DOI":"10.1016/j.fishres.2007.09.022","ISBN":"0165-7836","ISSN":"01657836","abstract":"Horse mackerel stock identification was carried out with the aim of obtaining management units that were meaningful biological entities and thus improving the management of the resource. The stock identification was made by integrating both established and innovative approaches such as genetic markers (allozymes, mitochondrial DNA, microsatellite DNA and SSCP on nuclear DNA), morphometry, parasites as biological tags, and life history traits (growth, reproduction and distribution), within the EU-funded HOMSIR project. The sampling covered almost the whole distribution range of horse mackerel through 20 sampling localities in Northeast Atlantic and Mediterranean Sea. Horse mackerel showed low levels of genetic differentiation, stable genetic structure over the study time and high levels of genetic variability. However, several approaches (morphometrics and parasites) support the separation between the Atlantic Ocean and the Mediterranean Sea in horse mackerel populations, although the most western Mediterranean area could also be mixed with the Atlantic populations. In the Northeast Atlantic, various stocks can be distinguished mainly based on morphometrics, parasites and life history traits: a \"southern\" stock is distributed along the West Atlantic coast of the Iberian Peninsula south to Cape Finisterre (NW Spain); a \"western\" stock, along the west coast of Europe from Cape Finisterre to Norway and the \"North Sea\" stock. These results implied the revision of the boundaries of the southern and western stocks as previously defined. Results also suggested that adult horse mackerel could migrate through different areas following the west coasts in the Northeast Atlantic (i.e. between Celtic Seas and northern North Sea). Horse mackerel from the Mauritanian coast is distinguished by its high growth rate and high batch fecundity. Based on the results from morphometric analysis and the use of parasites as biological tags, the horse mackerel population in the Mediterranean Sea is sub-structured into at least three main areas: western, central and eastern Mediterranean. In this contribution, we have integrated the fundamental findings of different approaches showing that the holistic approach is the appropriate way to identify horse mackerel stocks, on covering multiple aspects of the biology of the species and reducing the type I error in stock identification. ?? 2007 Elsevier B.V. All rights reserved.","author":[{"dropping-particle":"","family":"Abaunza","given":"P.","non-dropping-particle":"","parse-names":false,"suffix":""},{"dropping-particle":"","family":"Murta","given":"A. G.","non-dropping-particle":"","parse-names":false,"suffix":""},{"dropping-particle":"","family":"Campbell","given":"N.","non-dropping-particle":"","parse-names":false,"suffix":""},{"dropping-particle":"","family":"Cimmaruta","given":"R.","non-dropping-particle":"","parse-names":false,"suffix":""},{"dropping-particle":"","family":"Comesaña","given":"A. S.","non-dropping-particle":"","parse-names":false,"suffix":""},{"dropping-particle":"","family":"Dahle","given":"G.","non-dropping-particle":"","parse-names":false,"suffix":""},{"dropping-particle":"","family":"García Santamaría","given":"M. T.","non-dropping-particle":"","parse-names":false,"suffix":""},{"dropping-particle":"","family":"Gordo","given":"L. S.","non-dropping-particle":"","parse-names":false,"suffix":""},{"dropping-particle":"","family":"Iversen","given":"S. A.","non-dropping-particle":"","parse-names":false,"suffix":""},{"dropping-particle":"","family":"MacKenzie","given":"K.","non-dropping-particle":"","parse-names":false,"suffix":""},{"dropping-particle":"","family":"Magoulas","given":"A.","non-dropping-particle":"","parse-names":false,"suffix":""},{"dropping-particle":"","family":"Mattiucci","given":"S.","non-dropping-particle":"","parse-names":false,"suffix":""},{"dropping-particle":"","family":"Molloy","given":"J.","non-dropping-particle":"","parse-names":false,"suffix":""},{"dropping-particle":"","family":"Nascetti","given":"G.","non-dropping-particle":"","parse-names":false,"suffix":""},{"dropping-particle":"","family":"Pinto","given":"A. L.","non-dropping-particle":"","parse-names":false,"suffix":""},{"dropping-particle":"","family":"Quinta","given":"R.","non-dropping-particle":"","parse-names":false,"suffix":""},{"dropping-particle":"","family":"Ramos","given":"P.","non-dropping-particle":"","parse-names":false,"suffix":""},{"dropping-particle":"","family":"Sanjuan","given":"A.","non-dropping-particle":"","parse-names":false,"suffix":""},{"dropping-particle":"","family":"Santos","given":"A. T.","non-dropping-particle":"","parse-names":false,"suffix":""},{"dropping-particle":"","family":"Stransky","given":"C.","non-dropping-particle":"","parse-names":false,"suffix":""},{"dropping-particle":"","family":"Zimmermann","given":"C.","non-dropping-particle":"","parse-names":false,"suffix":""}],"container-title":"Fisheries Research","id":"ITEM-1","issued":{"date-parts":[["2008"]]},"title":"Stock identity of horse mackerel (Trachurus trachurus) in the Northeast Atlantic and Mediterranean Sea: Integrating the results from different stock identification approaches","type":"article-journal"},"uris":["http://www.mendeley.com/documents/?uuid=d994b16c-03c2-4b99-a4bb-d67a04cb4e0a"]},{"id":"ITEM-2","itemData":{"DOI":"10.1016/j.cub.2014.05.070","ISSN":"09609822","PMID":"25017210","abstract":"In recent years, fisheries management has succeeded in stabilizing and even improving the state of many global fisheries resources [1-5]. This is particularly evident in areas where stocks are exploited in compliance with scientific advice and strong institutional structures are in place [1, 5]. In Europe, the well-managed northeast (NE) Atlantic fish stocks have been recovering in response to decreasing fishing pressure over the past decade [3-6], albeit with a long way to go for a universal stock rebuild [3, 7]. Meanwhile, little is known about the temporal development of the European Mediterranean stocks, whose management relies on input controls that are often poorly enforced. Here, we perform a meta-analysis of 42 European Mediterranean stocks of nine species in 1990-2010, showing that exploitation rate has been steadily increasing, selectivity (proportional exploitation of juveniles) has been deteriorating, and stocks have been shrinking. We implement species-specific simulation models to quantify changes in exploitation rate and selectivity that would maximize long-term yields and halt stock depletion. We show that stocks would be more resilient to fishing and produce higher long-term yields if harvested a few years after maturation because current selectivity is far from optimal, especially for demersal stocks. The European Common Fisheries Policy that has assisted in improving the state of NE Atlantic fish stocks in the past 10 years has failed to deliver similar results for Mediterranean stocks managed under the same policy. Limiting juvenile exploitation, advancing management plans, and strengthening compliance, control, and enforcement could promote fisheries sustainability in the Mediterranean. © 2014 Elsevier Ltd All rights reserved.","author":[{"dropping-particle":"","family":"Vasilakopoulos","given":"Paraskevas","non-dropping-particle":"","parse-names":false,"suffix":""},{"dropping-particle":"","family":"Maravelias","given":"Christos D.","non-dropping-particle":"","parse-names":false,"suffix":""},{"dropping-particle":"","family":"Tserpes","given":"George","non-dropping-particle":"","parse-names":false,"suffix":""}],"container-title":"Current Biology","id":"ITEM-2","issue":"14","issued":{"date-parts":[["2014","7","21"]]},"page":"1643-1648","publisher":"Cell Press","title":"The alarming decline of mediterranean fish stocks","type":"article-journal","volume":"24"},"uris":["http://www.mendeley.com/documents/?uuid=52be713a-c65d-3273-b43d-5774ebbda8dd"]}],"mendeley":{"formattedCitation":"(Abaunza et al., 2008; Vasilakopoulos, Maravelias, &amp; Tserpes, 2014)","manualFormatting":"(Vasilakopoulos, Maravelias, &amp; Tserpes, 2014)","plainTextFormattedCitation":"(Abaunza et al., 2008; Vasilakopoulos, Maravelias, &amp; Tserpes, 2014)","previouslyFormattedCitation":"(Abaunza et al., 2008; Vasilakopoulos, Maravelias, &amp; Tserpes, 2014)"},"properties":{"noteIndex":0},"schema":"https://github.com/citation-style-language/schema/raw/master/csl-citation.json"}</w:instrText>
      </w:r>
      <w:r w:rsidR="00F851F4">
        <w:rPr>
          <w:rStyle w:val="FootnoteReference"/>
        </w:rPr>
        <w:fldChar w:fldCharType="separate"/>
      </w:r>
      <w:r w:rsidR="0008317F" w:rsidRPr="0008317F">
        <w:rPr>
          <w:noProof/>
        </w:rPr>
        <w:t>(</w:t>
      </w:r>
      <w:del w:id="134" w:author="CiLia" w:date="2022-08-04T19:20:00Z">
        <w:r w:rsidR="0008317F" w:rsidRPr="0008317F" w:rsidDel="00D85B6F">
          <w:rPr>
            <w:noProof/>
          </w:rPr>
          <w:delText>Abaunza et al., 2008;</w:delText>
        </w:r>
      </w:del>
      <w:del w:id="135" w:author="CiLia" w:date="2022-08-05T17:13:00Z">
        <w:r w:rsidR="0008317F" w:rsidRPr="0008317F" w:rsidDel="0041647D">
          <w:rPr>
            <w:noProof/>
          </w:rPr>
          <w:delText xml:space="preserve"> </w:delText>
        </w:r>
      </w:del>
      <w:r w:rsidR="0008317F" w:rsidRPr="0008317F">
        <w:rPr>
          <w:noProof/>
        </w:rPr>
        <w:t>Vasilakopoulos, Maravelias, &amp; Tserpes, 2014)</w:t>
      </w:r>
      <w:r w:rsidR="00F851F4">
        <w:rPr>
          <w:rStyle w:val="FootnoteReference"/>
        </w:rPr>
        <w:fldChar w:fldCharType="end"/>
      </w:r>
      <w:r w:rsidR="004A2DBE">
        <w:t xml:space="preserve"> </w:t>
      </w:r>
      <w:r w:rsidR="004A2DBE">
        <w:rPr>
          <w:color w:val="000000"/>
        </w:rPr>
        <w:t xml:space="preserve">to preserve stocks </w:t>
      </w:r>
      <w:r w:rsidR="006F4C05">
        <w:rPr>
          <w:color w:val="000000"/>
        </w:rPr>
        <w:t>with</w:t>
      </w:r>
      <w:r>
        <w:t xml:space="preserve"> adaptive diversity </w:t>
      </w:r>
      <w:r w:rsidR="006F4C05">
        <w:t>that can</w:t>
      </w:r>
      <w:r>
        <w:t xml:space="preserve"> contribute to </w:t>
      </w:r>
      <w:r>
        <w:lastRenderedPageBreak/>
        <w:t>the long-term maintenance of productive fisheries and ecosystems</w:t>
      </w:r>
      <w:bookmarkEnd w:id="127"/>
      <w:r>
        <w:t xml:space="preserve"> </w:t>
      </w:r>
      <w:r w:rsidR="00F851F4">
        <w:rPr>
          <w:rStyle w:val="FootnoteReference"/>
        </w:rPr>
        <w:fldChar w:fldCharType="begin" w:fldLock="1"/>
      </w:r>
      <w:r w:rsidR="00FB018B">
        <w:instrText>ADDIN CSL_CITATION {"citationItems":[{"id":"ITEM-1","itemData":{"DOI":"10.1139/f06-164","ISBN":"0706-652X","author":[{"dropping-particle":"","family":"Bradbury","given":"I R","non-dropping-particle":"","parse-names":false,"suffix":""},{"dropping-particle":"","family":"Gardiner","given":"K","non-dropping-particle":"","parse-names":false,"suffix":""},{"dropping-particle":"","family":"Snelgrove","given":"P Vr","non-dropping-particle":"","parse-names":false,"suffix":""},{"dropping-particle":"","family":"Campana","given":"S E","non-dropping-particle":"","parse-names":false,"suffix":""},{"dropping-particle":"","family":"Bentzen","given":"P","non-dropping-particle":"","parse-names":false,"suffix":""},{"dropping-particle":"","family":"Guan","given":"L","non-dropping-particle":"","parse-names":false,"suffix":""}],"container-title":"Canadian Journal of Fisheries and Aquatic Sciences","id":"ITEM-1","issue":"12","issued":{"date-parts":[["2006"]]},"note":"doi: 10.1139/f06-164","page":"2822-2836","publisher":"NRC Research Press","title":"Larval transport, vertical distribution, and localized recruitment in anadromous rainbow smelt (Osmerus mordax)","type":"article-journal","volume":"63"},"uris":["http://www.mendeley.com/documents/?uuid=a4b0169d-2fc9-4bf4-b61a-44c5dc90f4fa"]},{"id":"ITEM-2","itemData":{"DOI":"10.1016/B978-0-12-397003-9.00013-8","ISBN":"9780123970039","abstract":"Biological studies in the marine realm face some great challenges associated with the special attributes of the marine environment, in addition to the acceleration of environmental changes that increase the astounding rate of biodiversity loss. Molecular genetics has made some remarkable contributions to our understanding of populations, providing novel insights into previously inaccessible aspects of the natural history of marine organisms. Mitochondrial DNA (mtDNA) has proven to be an invaluable tool in species and stock identification as a population-genetic, phylogeographic, and phylogenetic marker. However, understanding the forces that drive the molecular evolution of mtDNA is necessary for the proper use of this molecule for stock and species identification by recognizing and avoiding potential pitfalls in data interpretation. mtDNA data are best interpreted under a more holistic framework, in which information from nuclear DNA as well as on the zoogeography, biology, and life history of the taxon under study are also taken into account. Information on the geological history, hydrographic characteristics, and present environmental conditions of the area under consideration is also of great importance. The main methods used for raw data acquisition, analysis, and interpretation are briefly illustrated in this chapter. mtDNA data, despite recent challenges, remain a mainstay of phylogenetic studies at different levels of divergence. The advantages outlined in this chapter depend not only on the biological attributes of mtDNA but also on the application of sophisticated statistical approaches to the data, the development of methods for extracting demographic information from gene genealogies, and the critical approach of the researcher. © 2014 Elsevier Inc. All rights reserved.","author":[{"dropping-particle":"","family":"Antoniou","given":"A.","non-dropping-particle":"","parse-names":false,"suffix":""},{"dropping-particle":"","family":"Magoulas","given":"A.","non-dropping-particle":"","parse-names":false,"suffix":""}],"container-title":"Stock Identification Methods: Applications in Fishery Science: Second Edition","id":"ITEM-2","issued":{"date-parts":[["2013"]]},"number-of-pages":"257-295","title":"Application of Mitochondrial DNA in Stock Identification","type":"book"},"uris":["http://www.mendeley.com/documents/?uuid=e3d0aa23-4d85-3042-ac14-5d993bfcf4b4"]}],"mendeley":{"formattedCitation":"(Antoniou &amp; Magoulas, 2013; Bradbury et al., 2006)","manualFormatting":"(Antoniou &amp; Magoulas, 2013)","plainTextFormattedCitation":"(Antoniou &amp; Magoulas, 2013; Bradbury et al., 2006)","previouslyFormattedCitation":"(Antoniou &amp; Magoulas, 2013; Bradbury et al., 2006)"},"properties":{"noteIndex":0},"schema":"https://github.com/citation-style-language/schema/raw/master/csl-citation.json"}</w:instrText>
      </w:r>
      <w:r w:rsidR="00F851F4">
        <w:rPr>
          <w:rStyle w:val="FootnoteReference"/>
        </w:rPr>
        <w:fldChar w:fldCharType="separate"/>
      </w:r>
      <w:r w:rsidR="00F851F4" w:rsidRPr="00F851F4">
        <w:rPr>
          <w:bCs/>
          <w:noProof/>
          <w:lang w:val="en-US"/>
        </w:rPr>
        <w:t>(Antoniou &amp; Magoulas, 2013</w:t>
      </w:r>
      <w:del w:id="136" w:author="CiLia" w:date="2022-08-04T19:20:00Z">
        <w:r w:rsidR="00F851F4" w:rsidRPr="00F851F4" w:rsidDel="00D85B6F">
          <w:rPr>
            <w:bCs/>
            <w:noProof/>
            <w:lang w:val="en-US"/>
          </w:rPr>
          <w:delText>; Bradbury et al., 2006</w:delText>
        </w:r>
      </w:del>
      <w:r w:rsidR="00F851F4" w:rsidRPr="00F851F4">
        <w:rPr>
          <w:bCs/>
          <w:noProof/>
          <w:lang w:val="en-US"/>
        </w:rPr>
        <w:t>)</w:t>
      </w:r>
      <w:r w:rsidR="00F851F4">
        <w:rPr>
          <w:rStyle w:val="FootnoteReference"/>
        </w:rPr>
        <w:fldChar w:fldCharType="end"/>
      </w:r>
      <w:r>
        <w:t>.</w:t>
      </w:r>
    </w:p>
    <w:p w14:paraId="71923094" w14:textId="06BEB2FF" w:rsidR="00CA796C" w:rsidRPr="00F862A0" w:rsidRDefault="00E04F7D" w:rsidP="009D14E0">
      <w:pPr>
        <w:spacing w:line="480" w:lineRule="auto"/>
        <w:rPr>
          <w:lang w:val="fr-FR"/>
        </w:rPr>
      </w:pPr>
      <w:bookmarkStart w:id="137" w:name="_Hlk76398416"/>
      <w:r>
        <w:t>Because of their commercial value and ecological role within marine communities, small pelagic fish are important species in the Mediterranean Sea</w:t>
      </w:r>
      <w:bookmarkEnd w:id="137"/>
      <w:r>
        <w:t xml:space="preserve"> </w:t>
      </w:r>
      <w:r w:rsidR="00F851F4">
        <w:rPr>
          <w:rStyle w:val="FootnoteReference"/>
        </w:rPr>
        <w:fldChar w:fldCharType="begin" w:fldLock="1"/>
      </w:r>
      <w:r w:rsidR="00965B88">
        <w:instrText>ADDIN CSL_CITATION {"citationItems":[{"id":"ITEM-1","itemData":{"DOI":"10.3354/meps12591","ISSN":"0171-8630","abstract":"Important changes have been observed in recent decades in small pelagic fish (SPF) populations of the NW Mediterranean Sea: Declines in biomass and landings of European anchovy and sardine, and a geographical expansion of round sardinella. These changes have been linked to environmental factors directly influencing annual recruitment and growth. The role of climate change in affecting the composition of plankton has also been suggested to explain declines in SPF, while other causes could be the recovery of predators, competition with other pelagic organisms that prey on early life phases of SPF (i.e. gelatinous zooplankton), interspecific competition for food, or impacts from fisheries harvest. To test the role of these potential pressures, we developed qualitative mathematical models of a NW Mediterranean pelagic food web. We used analyses of sign directed graphs and Bayesian belief networks to compare alternative hypotheses about how SPF species may have responded to combinations of different pressures. Data documenting changes in SPF populations were used to test predicted directions of change from signed digraph models. An increase in sea surface temperature (SST) that had either a positive impact on round sardinella or on gelatinous zooplankton abundance was the pressure that alone provided the most plausible insights into observed changes. A combination of various pressures, including an increase in SST, an increase of exploitation and changes to zooplankton also delivered results matching current observations. Predators of SPF were identified as the most informative monitoring variable to discern between likely causes of perturbations to populations of SPF.","author":[{"dropping-particle":"","family":"Coll","given":"Marta","non-dropping-particle":"","parse-names":false,"suffix":""},{"dropping-particle":"","family":"Albo-Puigserver","given":"M.","non-dropping-particle":"","parse-names":false,"suffix":""},{"dropping-particle":"","family":"Navarro","given":"J.","non-dropping-particle":"","parse-names":false,"suffix":""},{"dropping-particle":"","family":"Palomera","given":"I.","non-dropping-particle":"","parse-names":false,"suffix":""},{"dropping-particle":"","family":"Dambacher","given":"J. M.","non-dropping-particle":"","parse-names":false,"suffix":""}],"container-title":"Marine Ecology Progress Series","id":"ITEM-1","issued":{"date-parts":[["2019","5","16"]]},"page":"277-294","publisher":"Inter-Research","title":"Who is to blame? Plausible pressures on small pelagic fish population changes in the northwestern Mediterranean Sea","type":"article-journal","volume":"617-618"},"uris":["http://www.mendeley.com/documents/?uuid=6cec8bc2-b52f-317b-b4ca-31642193495b"]},{"id":"ITEM-2","itemData":{"DOI":"10.1016/j.pocean.2007.04.012","ISSN":"00796611","abstract":"In the NW Mediterranean Sea, anchovy (Engraulis encrasicolus) and sardine (Sardina pilchardus) are the most important small pelagic fish in terms of biomass and commercial interest. Round sardinella (Sardinella aurita) and Sprat (Sprattus sprattus) are also present in this region. This paper provides a general insight into the ecology of these species through a revision of the information available in an environmental context and in relation to exploitation features. Spawning habitats of the two main species, anchovy and sardine, are clearly differentiated based on water mass characteristics reducing the overlapping between their early developmental stages. Larval distribution is also related to major productivity mechanisms of the respective spawning seasons. In spite of the different environmental regimes in which larvae of these species develop, growth rates are fairly similar. Trophic modeling highlights the important ecological role of small pelagic fish in North Western Mediterranean ecosystems. This review points out the gaps in knowledge necessary to understand the dynamics of small pelagic fish in the region and to progress towards a precautionary and adaptive management. © 2007 Elsevier Ltd. All rights reserved.","author":[{"dropping-particle":"","family":"Palomera","given":"I.","non-dropping-particle":"","parse-names":false,"suffix":""},{"dropping-particle":"","family":"Olivar","given":"M. P.","non-dropping-particle":"","parse-names":false,"suffix":""},{"dropping-particle":"","family":"Salat","given":"J.","non-dropping-particle":"","parse-names":false,"suffix":""},{"dropping-particle":"","family":"Sabatés","given":"A.","non-dropping-particle":"","parse-names":false,"suffix":""},{"dropping-particle":"","family":"Coll","given":"M.","non-dropping-particle":"","parse-names":false,"suffix":""},{"dropping-particle":"","family":"García","given":"A.","non-dropping-particle":"","parse-names":false,"suffix":""},{"dropping-particle":"","family":"Morales-Nin","given":"B.","non-dropping-particle":"","parse-names":false,"suffix":""}],"container-title":"Progress in Oceanography","id":"ITEM-2","issue":"2-3","issued":{"date-parts":[["2007","8","1"]]},"page":"377-396","publisher":"Pergamon","title":"Small pelagic fish in the NW Mediterranean Sea: An ecological review","type":"article-journal","volume":"74"},"uris":["http://www.mendeley.com/documents/?uuid=f3433c6f-2524-3506-bcc8-e4403622f0fd"]},{"id":"ITEM-3","itemData":{"author":[{"dropping-particle":"","family":"FAO","given":"","non-dropping-particle":"","parse-names":false,"suffix":""}],"id":"ITEM-3","issued":{"date-parts":[["2018"]]},"publisher-place":"Rome, Italy.","title":"The state of Mediterranean and Black Sea fisheries.","type":"report"},"uris":["http://www.mendeley.com/documents/?uuid=f74d9b4e-6a91-4bd4-96f0-79809f547c21"]}],"mendeley":{"formattedCitation":"(Coll et al., 2019; FAO, 2018; Palomera et al., 2007)","manualFormatting":"(Coll et al., 2019; FAO, 2018; Palomera et al., 2007)","plainTextFormattedCitation":"(Coll et al., 2019; FAO, 2018; Palomera et al., 2007)","previouslyFormattedCitation":"(Coll et al., 2019; FAO, 2018; Palomera et al., 2007)"},"properties":{"noteIndex":0},"schema":"https://github.com/citation-style-language/schema/raw/master/csl-citation.json"}</w:instrText>
      </w:r>
      <w:r w:rsidR="00F851F4">
        <w:rPr>
          <w:rStyle w:val="FootnoteReference"/>
        </w:rPr>
        <w:fldChar w:fldCharType="separate"/>
      </w:r>
      <w:r w:rsidR="00016862" w:rsidRPr="00016862">
        <w:rPr>
          <w:bCs/>
          <w:noProof/>
          <w:lang w:val="en-US"/>
        </w:rPr>
        <w:t>(Coll et al., 2019; FAO, 2018; Palomera et al., 2007)</w:t>
      </w:r>
      <w:r w:rsidR="00F851F4">
        <w:rPr>
          <w:rStyle w:val="FootnoteReference"/>
        </w:rPr>
        <w:fldChar w:fldCharType="end"/>
      </w:r>
      <w:r>
        <w:t>. Overall</w:t>
      </w:r>
      <w:r w:rsidR="009D14E0">
        <w:t>,</w:t>
      </w:r>
      <w:r>
        <w:t xml:space="preserve"> declines of commercially important small pelagic fish populations, particularly </w:t>
      </w:r>
      <w:r w:rsidR="00586CA6">
        <w:t xml:space="preserve">of </w:t>
      </w:r>
      <w:r>
        <w:t>the European sardine (</w:t>
      </w:r>
      <w:proofErr w:type="spellStart"/>
      <w:r>
        <w:rPr>
          <w:i/>
        </w:rPr>
        <w:t>Sardina</w:t>
      </w:r>
      <w:proofErr w:type="spellEnd"/>
      <w:r>
        <w:rPr>
          <w:i/>
        </w:rPr>
        <w:t xml:space="preserve"> pilchardus</w:t>
      </w:r>
      <w:r>
        <w:t xml:space="preserve">, hereafter sardine), have been observed in the Mediterranean Sea </w:t>
      </w:r>
      <w:del w:id="138" w:author="CiLia" w:date="2022-08-04T19:21:00Z">
        <w:r w:rsidR="00F851F4" w:rsidDel="00D85B6F">
          <w:rPr>
            <w:rStyle w:val="FootnoteReference"/>
          </w:rPr>
          <w:fldChar w:fldCharType="begin" w:fldLock="1"/>
        </w:r>
        <w:r w:rsidR="00B92D70" w:rsidDel="00D85B6F">
          <w:delInstrText>ADDIN CSL_CITATION {"citationItems":[{"id":"ITEM-1","itemData":{"DOI":"10.3354/meps12591","ISSN":"0171-8630","abstract":"Important changes have been observed in recent decades in small pelagic fish (SPF) populations of the NW Mediterranean Sea: Declines in biomass and landings of European anchovy and sardine, and a geographical expansion of round sardinella. These changes have been linked to environmental factors directly influencing annual recruitment and growth. The role of climate change in affecting the composition of plankton has also been suggested to explain declines in SPF, while other causes could be the recovery of predators, competition with other pelagic organisms that prey on early life phases of SPF (i.e. gelatinous zooplankton), interspecific competition for food, or impacts from fisheries harvest. To test the role of these potential pressures, we developed qualitative mathematical models of a NW Mediterranean pelagic food web. We used analyses of sign directed graphs and Bayesian belief networks to compare alternative hypotheses about how SPF species may have responded to combinations of different pressures. Data documenting changes in SPF populations were used to test predicted directions of change from signed digraph models. An increase in sea surface temperature (SST) that had either a positive impact on round sardinella or on gelatinous zooplankton abundance was the pressure that alone provided the most plausible insights into observed changes. A combination of various pressures, including an increase in SST, an increase of exploitation and changes to zooplankton also delivered results matching current observations. Predators of SPF were identified as the most informative monitoring variable to discern between likely causes of perturbations to populations of SPF.","author":[{"dropping-particle":"","family":"Coll","given":"M.","non-dropping-particle":"","parse-names":false,"suffix":""},{"dropping-particle":"","family":"Albo-Puigserver","given":"M.","non-dropping-particle":"","parse-names":false,"suffix":""},{"dropping-particle":"","family":"Navarro","given":"J.","non-dropping-particle":"","parse-names":false,"suffix":""},{"dropping-particle":"","family":"Palomera","given":"I.","non-dropping-particle":"","parse-names":false,"suffix":""},{"dropping-particle":"","family":"Dambacher","given":"J. M.","non-dropping-particle":"","parse-names":false,"suffix":""}],"container-title":"Marine Ecology Progress Series","id":"ITEM-1","issued":{"date-parts":[["2019","5","16"]]},"page":"277-294","publisher":"Inter-Research","title":"Who is to blame? Plausible pressures on small pelagic fish population changes in the northwestern Mediterranean Sea","type":"article-journal","volume":"617-618"},"uris":["http://www.mendeley.com/documents/?uuid=6cec8bc2-b52f-317b-b4ca-31642193495b"]},{"id":"ITEM-2","itemData":{"DOI":"10.3389/fmars.2020.00622","ISSN":"22967745","abstract":"In the Northwestern Mediterranean Sea, the European sardine (Sardina pilchardus) and the European anchovy (Engraulis encrasicolus) are the most important small pelagic fish in terms of biomass and commercial interest. During the last years, these species have experimented changes in their abundance and biomass trends in the Northwestern Mediterranean Sea, in addition to changes in growth, reproduction and body condition. These species are particularly sensitive to environmental fluctuations with possible cascading effects as they play a key role in connecting the lower and upper trophic levels of marine food webs. It is therefore essential to understand the factors that most profoundly affect sardine and anchovy dynamics. This study used a two-step approach to understand how the environment influences the adult stages of these species in the Northwestern Mediterranean Sea. First, we explored the effects of environmental change over time using Random Forests and available datasets of species occurrence, abundance, biomass and landings. We then applied species distribution models to test the impact of the extreme pessimistic and optimistic Intergovernmental Panel on Climate Change (IPCC) pathway scenarios, and to identify possible climate refuges: areas where these species may be able to persist under future environmental change. Findings from the temporal modeling showed mixed effects between environmental variables and for anchovy and sardine datasets. Future pathway projections highlight that both anchovy and sardine will undergo a reduction in their spatial distributions due to future climate conditions. The future climate refuges are the waters around the Rhone River (France) and the Ebro River (Spain) for both species. This study also highlights important knowledge gaps in our understanding of the dynamics of small pelagic fish in the region, which is needed to progress towards an ecosystem approach to fisheries management.","author":[{"dropping-particle":"","family":"Pennino","given":"Maria Grazia","non-dropping-particle":"","parse-names":false,"suffix":""},{"dropping-particle":"","family":"Coll","given":"Marta","non-dropping-particle":"","parse-names":false,"suffix":""},{"dropping-particle":"","family":"Albo-Puigserver","given":"Marta","non-dropping-particle":"","parse-names":false,"suffix":""},{"dropping-particle":"","family":"Fernández-Corredor","given":"Elena","non-dropping-particle":"","parse-names":false,"suffix":""},{"dropping-particle":"","family":"Steenbeek","given":"Jeroen","non-dropping-particle":"","parse-names":false,"suffix":""},{"dropping-particle":"","family":"Giráldez","given":"Ana","non-dropping-particle":"","parse-names":false,"suffix":""},{"dropping-particle":"","family":"González","given":"María","non-dropping-particle":"","parse-names":false,"suffix":""},{"dropping-particle":"","family":"Esteban","given":"Antonio","non-dropping-particle":"","parse-names":false,"suffix":""},{"dropping-particle":"","family":"Bellido","given":"José M","non-dropping-particle":"","parse-names":false,"suffix":""}],"container-title":"Frontiers in Marine Science","id":"ITEM-2","issued":{"date-parts":[["2020"]]},"page":"622","title":"Current and Future Influence of Environmental Factors on Small Pelagic Fish Distributions in the Northwestern Mediterranean Sea","type":"article-journal","volume":"7"},"uris":["http://www.mendeley.com/documents/?uuid=ffb8c29e-53d5-3313-a22a-96cc0307b8f3"]},{"id":"ITEM-3","itemData":{"DOI":"10.1038/srep44491","ISSN":"20452322","PMID":"28290518","abstract":"The Mediterranean Sea has been defined \"under siege\" because of intense pressures from multiple human activities; yet there is still insufficient information on the cumulative impact of these stressors on the ecosystem and its resources. We evaluate how the historical (1950-2011) trends of various ecosystems groups/species have been impacted by changes in primary productivity (PP) combined with fishing pressure. We investigate the whole Mediterranean Sea using a food web modelling approach. Results indicate that both changes in PP and fishing pressure played an important role in driving species dynamics. Yet, PP was the strongest driver upon the Mediterranean Sea ecosystem. This highlights the importance of bottom-up processes in controlling the biological characteristics of the region. We observe a reduction in abundance of important fish species (</w:delInstrText>
        </w:r>
        <w:r w:rsidR="00B92D70" w:rsidDel="00D85B6F">
          <w:rPr>
            <w:rFonts w:ascii="Cambria Math" w:hAnsi="Cambria Math" w:cs="Cambria Math"/>
          </w:rPr>
          <w:delInstrText>∼</w:delInstrText>
        </w:r>
        <w:r w:rsidR="00B92D70" w:rsidDel="00D85B6F">
          <w:delInstrText>34%, including commercial and non-commercial) and top predators (</w:delInstrText>
        </w:r>
        <w:r w:rsidR="00B92D70" w:rsidDel="00D85B6F">
          <w:rPr>
            <w:rFonts w:ascii="Cambria Math" w:hAnsi="Cambria Math" w:cs="Cambria Math"/>
          </w:rPr>
          <w:delInstrText>∼</w:delInstrText>
        </w:r>
        <w:r w:rsidR="00B92D70" w:rsidDel="00D85B6F">
          <w:delInstrText>41%), and increases of the organisms at the bottom of the food web (</w:delInstrText>
        </w:r>
        <w:r w:rsidR="00B92D70" w:rsidDel="00D85B6F">
          <w:rPr>
            <w:rFonts w:ascii="Cambria Math" w:hAnsi="Cambria Math" w:cs="Cambria Math"/>
          </w:rPr>
          <w:delInstrText>∼</w:delInstrText>
        </w:r>
        <w:r w:rsidR="00B92D70" w:rsidDel="00D85B6F">
          <w:delInstrText>23%). Ecological indicators, such as community biomass, trophic levels, catch and diversity indicators, reflect such changes and show overall ecosystem degradation over time. Since climate change and fishing pressure are expected to intensify in the Mediterranean Sea, this study constitutes a baseline reference for stepping forward in assessing the future management of the basin.","author":[{"dropping-particle":"","family":"Piroddi","given":"Chiara","non-dropping-particle":"","parse-names":false,"suffix":""},{"dropping-particle":"","family":"Coll","given":"Marta","non-dropping-particle":"","parse-names":false,"suffix":""},{"dropping-particle":"","family":"Liquete","given":"Camino","non-dropping-particle":"","parse-names":false,"suffix":""},{"dropping-particle":"","family":"Macias","given":"Diego","non-dropping-particle":"","parse-names":false,"suffix":""},{"dropping-particle":"","family":"Greer","given":"Krista","non-dropping-particle":"","parse-names":false,"suffix":""},{"dropping-particle":"","family":"Buszowski","given":"Joe","non-dropping-particle":"","parse-names":false,"suffix":""},{"dropping-particle":"","family":"Steenbeek","given":"Jeroen","non-dropping-particle":"","parse-names":false,"suffix":""},{"dropping-particle":"","family":"Danovaro","given":"Roberto","non-dropping-particle":"","parse-names":false,"suffix":""},{"dropping-particle":"","family":"Christensen","given":"Villy","non-dropping-particle":"","parse-names":false,"suffix":""}],"container-title":"Scientific Reports","id":"ITEM-3","issue":"1","issued":{"date-parts":[["2017","3","14"]]},"page":"1-18","publisher":"Nature Publishing Group","title":"Historical changes of the Mediterranean Sea ecosystem: Modelling the role and impact of primary productivity and fisheries changes over time","type":"article-journal","volume":"7"},"uris":["http://www.mendeley.com/documents/?uuid=bad20a82-3778-399f-b1b7-6cdc1335402c"]},{"id":"ITEM-4","itemData":{"DOI":"10.1093/icesjms/fsw023","ISSN":"1095-9289","abstract":"&lt;p&gt;Since 2007, the biomass of sardine and anchovy in the NW Mediterranean has remained persistently low, whereas the biomass of the commercially low-valued sprat has exploded. Also, simultaneous decreases in condition, size, and/or age of these populations were observed. Altogether, this resulted in a drop in landings of small pelagics. To understand the amplitude of these events and to provide a baseline scenario against which current changes can be compared, we compiled exceptionally long landing series (1865–2013) of sardine, anchovy, and mackerel for different subregions of the southern French coast. We characterized the fluctuations of these landings and compared these with environmental drivers (sea surface temperature, Rhône river discharge, North Atlantic Oscillation, Western Mediterranean Oscillation—WeMO, and Atlantic Multidecadal Oscillation—AMO), using different time-series analyses. We also collated historical data to infer qualitative changes in fishing effort over time. A fishing effort related increase in landings was observed around 1962 for all three species, although current sardine landings have dropped below levels observed before this period. Sardine and anchovy landings were, respectively, positively and negatively related to the AMO index and anchovy landings were also positively related to the WeMO. We finished by discussing the potential role of the environmental variables and fishing on long-term fishery landings trends.&lt;/p&gt;","author":[{"dropping-particle":"","family":"Beveren","given":"Elisabeth","non-dropping-particle":"Van","parse-names":false,"suffix":""},{"dropping-particle":"","family":"Fromentin","given":"Jean-Marc","non-dropping-particle":"","parse-names":false,"suffix":</w:delInstrText>
        </w:r>
        <w:r w:rsidR="00B92D70" w:rsidRPr="00D85B6F" w:rsidDel="00D85B6F">
          <w:delInstrText>""},{"dropping-particle":"","family":"Rouyer","given":"Tristan","non-dropping-particle":"","parse-names":false,"suffix":""},{"dropping-particle":"","family":"Bonhommeau","given":"Sylvain","non-dropping-particle":"","parse-names":false,"suffix":""},{"dropping-particle":"","family":"Brosset","given":"Pablo","non-dropping-particle":"","parse-names":false,"suffix":""},{"dropping-particle":"","family":"Saraux","given":"Claire","non-dropping-particle":"","parse-names":false,"suffix":""}],"container-title":"ICES Journal of Marine Science","id":"ITEM-4","issue":"6","issued":{"date-parts":[["2016","6","1"]]},"page":"1474-1484","publisher":"Oxford University Press","title":"The fisheries history of small pelagics in the Northern Mediterranean","type":"article-journal","volume":"73"},"uris":["http://www.mendeley.com/documents/?uuid=ad7c8f9b-cd39-3312-a20b-bfc3fb24364f"]}],"mendeley":{"formattedCitation":"(M. Coll et al., 2019; M. G. Pennino et al., 2020; Piroddi et al., 2017; Van Beveren et al., 2016)","manualFormatting":"(Coll et al., 2019; Pennino et al., 2020; Piroddi et al., 2017; Van Beveren et al., 2016)","plainTextFormattedCitation":"(M. Coll et al., 2019; M. G. Pennino et al., 2020; Piroddi et al., 2017; Van Beveren et al., 2016)","previouslyFormattedCitation":"(M. Coll et al., 2019; M. G. Pennino et al., 2020; Piroddi et al., 2017; Van Beveren et al., 2016)"},"properties":{"noteIndex":0},"schema":"https://github.com/citation-style-language/schema/raw/master/csl-citation.json"}</w:delInstrText>
        </w:r>
        <w:r w:rsidR="00F851F4" w:rsidDel="00D85B6F">
          <w:rPr>
            <w:rStyle w:val="FootnoteReference"/>
          </w:rPr>
          <w:fldChar w:fldCharType="separate"/>
        </w:r>
        <w:r w:rsidR="00016862" w:rsidRPr="00F862A0" w:rsidDel="00D85B6F">
          <w:rPr>
            <w:noProof/>
            <w:lang w:val="fr-FR"/>
          </w:rPr>
          <w:delText>(Coll et al., 2019; Pennino et al., 2020; Piroddi et al., 2017; Van Beveren et al., 2016)</w:delText>
        </w:r>
        <w:r w:rsidR="00F851F4" w:rsidDel="00D85B6F">
          <w:rPr>
            <w:rStyle w:val="FootnoteReference"/>
          </w:rPr>
          <w:fldChar w:fldCharType="end"/>
        </w:r>
        <w:r w:rsidRPr="00F862A0" w:rsidDel="00D85B6F">
          <w:rPr>
            <w:lang w:val="fr-FR"/>
          </w:rPr>
          <w:delText xml:space="preserve">. </w:delText>
        </w:r>
        <w:r w:rsidDel="00D85B6F">
          <w:delText xml:space="preserve">Population declines have been </w:delText>
        </w:r>
      </w:del>
      <w:r>
        <w:t xml:space="preserve">mostly attributed to the combined effects of climate impacts and fishing pressure </w:t>
      </w:r>
      <w:r w:rsidR="00F851F4">
        <w:rPr>
          <w:rStyle w:val="FootnoteReference"/>
        </w:rPr>
        <w:fldChar w:fldCharType="begin" w:fldLock="1"/>
      </w:r>
      <w:r w:rsidR="00965B88">
        <w:instrText>ADDIN CSL_CITATION {"citationItems":[{"id":"ITEM-1","itemData":{"DOI":"10.3389/fmars.2020.00622","ISSN":"22967745","abstract":"In the Northwestern Mediterranean Sea, the European sardine (Sardina pilchardus) and the European anchovy (Engraulis encrasicolus) are the most important small pelagic fish in terms of biomass and commercial interest. During the last years, these species have experimented changes in their abundance and biomass trends in the Northwestern Mediterranean Sea, in addition to changes in growth, reproduction and body condition. These species are particularly sensitive to environmental fluctuations with possible cascading effects as they play a key role in connecting the lower and upper trophic levels of marine food webs. It is therefore essential to understand the factors that most profoundly affect sardine and anchovy dynamics. This study used a two-step approach to understand how the environment influences the adult stages of these species in the Northwestern Mediterranean Sea. First, we explored the effects of environmental change over time using Random Forests and available datasets of species occurrence, abundance, biomass and landings. We then applied species distribution models to test the impact of the extreme pessimistic and optimistic Intergovernmental Panel on Climate Change (IPCC) pathway scenarios, and to identify possible climate refuges: areas where these species may be able to persist under future environmental change. Findings from the temporal modeling showed mixed effects between environmental variables and for anchovy and sardine datasets. Future pathway projections highlight that both anchovy and sardine will undergo a reduction in their spatial distributions due to future climate conditions. The future climate refuges are the waters around the Rhone River (France) and the Ebro River (Spain) for both species. This study also highlights important knowledge gaps in our understanding of the dynamics of small pelagic fish in the region, which is needed to progress towards an ecosystem approach to fisheries management.","author":[{"dropping-particle":"","family":"Pennino","given":"Maria Grazia","non-dropping-particle":"","parse-names":false,"suffix":""},{"dropping-particle":"","family":"Coll","given":"Marta","non-dropping-particle":"","parse-names":false,"suffix":""},{"dropping-particle":"","family":"Albo-Puigserver","given":"Marta","non-dropping-particle":"","parse-names":false,"suffix":""},{"dropping-particle":"","family":"Fernández-Corredor","given":"Elena","non-dropping-particle":"","parse-names":false,"suffix":""},{"dropping-particle":"","family":"Steenbeek","given":"Jeroen","non-dropping-particle":"","parse-names":false,"suffix":""},{"dropping-particle":"","family":"Giráldez","given":"Ana","non-dropping-particle":"","parse-names":false,"suffix":""},{"dropping-particle":"","family":"González","given":"María","non-dropping-particle":"","parse-names":false,"suffix":""},{"dropping-particle":"","family":"Esteban","given":"Antonio","non-dropping-particle":"","parse-names":false,"suffix":""},{"dropping-particle":"","family":"Bellido","given":"José M","non-dropping-particle":"","parse-names":false,"suffix":""}],"container-title":"Frontiers in Marine Science","id":"ITEM-1","issued":{"date-parts":[["2020"]]},"page":"622","title":"Current and Future Influence of Environmental Factors on Small Pelagic Fish Distributions in the Northwestern Mediterranean Sea","type":"article-journal","volume":"7"},"uris":["http://www.mendeley.com/documents/?uuid=ffb8c29e-53d5-3313-a22a-96cc0307b8f3"]},{"id":"ITEM-2","itemData":{"DOI":"10.3354/meps12591","ISSN":"0171-8630","abstract":"Important changes have been observed in recent decades in small pelagic fish (SPF) populations of the NW Mediterranean Sea: Declines in biomass and landings of European anchovy and sardine, and a geographical expansion of round sardinella. These changes have been linked to environmental factors directly influencing annual recruitment and growth. The role of climate change in affecting the composition of plankton has also been suggested to explain declines in SPF, while other causes could be the recovery of predators, competition with other pelagic organisms that prey on early life phases of SPF (i.e. gelatinous zooplankton), interspecific competition for food, or impacts from fisheries harvest. To test the role of these potential pressures, we developed qualitative mathematical models of a NW Mediterranean pelagic food web. We used analyses of sign directed graphs and Bayesian belief networks to compare alternative hypotheses about how SPF species may have responded to combinations of different pressures. Data documenting changes in SPF populations were used to test predicted directions of change from signed digraph models. An increase in sea surface temperature (SST) that had either a positive impact on round sardinella or on gelatinous zooplankton abundance was the pressure that alone provided the most plausible insights into observed changes. A combination of various pressures, including an increase in SST, an increase of exploitation and changes to zooplankton also delivered results matching current observations. Predators of SPF were identified as the most informative monitoring variable to discern between likely causes of perturbations to populations of SPF.","author":[{"dropping-particle":"","family":"Coll","given":"Marta","non-dropping-particle":"","parse-names":false,"suffix":""},{"dropping-particle":"","family":"Albo-Puigserver","given":"M.","non-dropping-particle":"","parse-names":false,"suffix":""},{"dropping-particle":"","family":"Navarro","given":"J.","non-dropping-particle":"","parse-names":false,"suffix":""},{"dropping-particle":"","family":"Palomera","given":"I.","non-dropping-particle":"","parse-names":false,"suffix":""},{"dropping-particle":"","family":"Dambacher","given":"J. M.","non-dropping-particle":"","parse-names":false,"suffix":""}],"container-title":"Marine Ecology Progress Series","id":"ITEM-2","issued":{"date-parts":[["2019","5","16"]]},"page":"277-294","publisher":"Inter-Research","title":"Who is to blame? Plausible pressures on small pelagic fish population changes in the northwestern Mediterranean Sea","type":"article-journal","volume":"617-618"},"uris":["http://www.mendeley.com/documents/?uuid=6cec8bc2-b52f-317b-b4ca-31642193495b"]},{"id":"ITEM-3","itemData":{"DOI":"10.1016/j.dsr2.2018.02.010","ISSN":"09670645","abstract":"Around 2008, an ecosystem shift occurred in the Gulf of Lions, highlighted by considerable changes in biomass and fish mean weight of its two main small pelagic fish stocks (European anchovy, Engraulis encrasicolus; European sardine, Sardina pilchardus). Surprisingly these changes did not appear to be mediated by a decrease in fish recruitment rates (which remained high) or by a high fishing pressure (exploitation rates being extremely low). Here, we review the current knowledge on the population's dynamics and its potential causes. We used an integrative ecosystem approach exploring alternative hypotheses, ranging from bottom-up to top-down control, not forgetting epizootic diseases. First, the study of multiple population characteristics highlighted a decrease in body condition for both species as well as an important decrease in size resulting from both a slower growth and a progressive disappearance of older sardines. Interestingly, older sardines were more affected by the decrease in condition than younger ones, another sign of an unbalanced population structure. While top-down control by bluefin tuna or dolphins, emigration and disease were mostly discarded as important drivers, bottom-up control mediated by potential changes in the plankton community appeared to play an important role via a decrease in fish energy income and hence growth, condition and size. Isotopic and stomach content analyses indicated a dietary shift pre- and post-2008 and modeled mesozooplankton abundance was directly linked to fish condition. Despite low energy reserves from 2008 onwards, sardines and anchovies maintained if not increased their reproductive investment, likely altering the life-history trade-off between reproduction and survival and resulting in higher natural mortality. The current worrying situation might thus have resulted from changes in plankton availability/diversity, which remains to be thoroughly investigated together with fish phenotypic plasticity.","author":[{"dropping-particle":"","family":"Saraux","given":"Claire","non-dropping-particle":"","parse-names":false,"suffix":""},{"dropping-particle":"","family":"Beveren","given":"Elisabeth","non-dropping-particle":"Van","parse-names":false,"suffix":""},{"dropping-particle":"","family":"Brosset","given":"Pablo","non-dropping-particle":"","parse-names":false,"suffix":""},{"dropping-particle":"","family":"Queiros","given":"Quentin","non-dropping-particle":"","parse-names":false,"suffix":""},{"dropping-particle":"","family":"Bourdeix","given":"Jean Hervé","non-dropping-particle":"","parse-names":false,"suffix":""},{"dropping-particle":"","family":"Dutto","given":"Gilbert","non-dropping-particle":"","parse-names":false,"suffix":""},{"dropping-particle":"","family":"Gasset","given":"Eric","non-dropping-particle":"","parse-names":false,"suffix":""},{"dropping-particle":"","family":"Jac","given":"Cyrielle","non-dropping-particle":"","parse-names":false,"suffix":""},{"dropping-particle":"","family":"Bonhommeau","given":"Sylvain","non-dropping-particle":"","parse-names":false,"suffix":""},{"dropping-particle":"","family":"Fromentin","given":"Jean Marc","non-dropping-particle":"","parse-names":false,"suffix":""}],"container-title":"Deep-Sea Research Part II: Topical Studies in Oceanography","id":"ITEM-3","issued":{"date-parts":[["2019","1","1"]]},"page":"52-61","publisher":"Elsevier Ltd","title":"Small pelagic fish dynamics: A review of mechanisms in the Gulf of Lions","type":"article-journal","volume":"159"},"uris":["http://www.mendeley.com/documents/?uuid=a6bccd16-46ca-333f-ac46-62997eed9b47"]},{"id":"ITEM-4","itemData":{"DOI":"10.1016/j.scitotenv.2020.144002","ISSN":"18791026","PMID":"33277012","abstract":"Sustainable fishing practices must ensure human wellbeing by safeguarding the integrity of marine life-supporting systems. Unfortunately, a significant challenge to fisheries management is that sustainable fishing levels can decline, often synergistically, by co-occurring with climate-driven environmental stressors. Within one of the most impacted marine areas in the world, and encompassing a number of highly targeted commercial species, the small pelagic fish community of the western Mediterranean Sea has recently shown signs of collapse. In this study, we identify a worrying coincidence where fishing hotspots for the commercially valuable European sardine Sardina pilchardus and anchovy Engraulis encrasicolus occur in marine areas mostly affected by climate change. To identify these areas, we overlayed detailed, spatially explicit measurements of fishing pressure with the finest-scale maps of cumulative climate change impacts onto these species. According to our results, doubly impacted marine areas largely occur in the north-western Mediterranean Sea, with climate and fisheries mostly affecting European sardine. Reducing local stressors (i.e., fishing pressure) in highly impacted areas may contribute to maintain these communities within a “safe operating space” (SOS), where they remain resilient to climate change. Accordingly, the redistribution and/or reduction of fishing intensity may alleviate pressure in those areas already affected by climate change. Sustainable fishing strategies may benefit, therefore, from the SOS concept and the spatial assessments provided in this study.","author":[{"dropping-particle":"","family":"Ramírez","given":"Francisco","non-dropping-particle":"","parse-names":false,"suffix":""},{"dropping-particle":"","family":"Pennino","given":"Maria Grazia","non-dropping-particle":"","parse-names":false,"suffix":""},{"dropping-particle":"","family":"Albo-Puigserver","given":"Marta","non-dropping-particle":"","parse-names":false,"suffix":""},{"dropping-particle":"","family":"Steenbeek","given":"Jeroen","non-dropping-particle":"","parse-names":false,"suffix":""},{"dropping-particle":"","family":"Bellido","given":"Jose M.","non-dropping-particle":"","parse-names":false,"suffix":""},{"dropping-particle":"","family":"Coll","given":"Marta","non-dropping-particle":"","parse-names":false,"suffix":""}],"container-title":"Science of the Total Environment","id":"ITEM-4","issued":{"date-parts":[["2021","2","20"]]},"page":"144002","publisher":"Elsevier B.V.","title":"SOS small pelagics: A safe operating space for small pelagic fish in the western Mediterranean Sea","type":"article-journal","volume":"756"},"uris":["http://www.mendeley.com/documents/?uuid=7da2fb5f-86b9-3c55-a91c-e146a4e690f6"]},{"id":"ITEM-5","itemData":{"DOI":"10.1038/s41598-018-33237-w","ISSN":"20452322","PMID":"30291298","abstract":"Climate impacts on marine ecosystems may be exacerbated by other, more local stressors interacting synergistically, such as pollution and overexploitation of marine resources. The reduction of these human stressors has been proposed as an achievable way of retaining ecosystems within a “safe operating space” (SOS), where they remain resilient to ongoing climate change. However, the operability of an SOS requires a thorough understanding of the spatial distribution of these climate and human impacts. Using the Mediterranean Sea as a case study, we illustrate the spatial congruence between climate and human stressors impacting this iconic “miniature ocean” synergistically. We use long-term, spatially-explicit information on the distribution of multiple stressors to identify those highly impacted marine areas where human stressors should be prioritized for management if the resilience to climate impacts is to be maintained. Based on our spatial analysis, we exemplify how the management of an essential supporting service (seafood provision) and the conservation of a highly impacted Mediterranean sub-region (the Adriatic Sea) may benefit from the SOS framework.","author":[{"dropping-particle":"","family":"Ramírez","given":"Francisco","non-dropping-particle":"","parse-names":false,"suffix":""},{"dropping-particle":"","family":"Coll","given":"Marta","non-dropping-particle":"","parse-names":false,"suffix":""},{"dropping-particle":"","family":"Navarro","given":"Joan","non-dropping-particle":"","parse-names":false,"suffix":""},{"dropping-particle":"","family":"Bustamante","given":"Javier","non-dropping-particle":"","parse-names":false,"suffix":""},{"dropping-particle":"","family":"Green","given":"Andy J.","non-dropping-particle":"","parse-names":false,"suffix":""}],"container-title":"Scientific Reports","id":"ITEM-5","issue":"1","issued":{"date-parts":[["2018","12","1"]]},"page":"14871","publisher":"Nature Publishing Group","title":"Spatial congruence between multiple stressors in the Mediterranean Sea may reduce its resilience to climate impacts","type":"article-journal","volume":"8"},"uris":["http://www.mendeley.com/documents/?uuid=ac898794-f57c-3fe3-b99f-e06768cb4fee"]}],"mendeley":{"formattedCitation":"(Coll et al., 2019; Pennino et al., 2020; Ramírez, Coll, Navarro, Bustamante, &amp; Green, 2018; Ramírez et al., 2021; Saraux et al., 2019)","manualFormatting":"(Coll et al., 2019; Pennino et al., 2020; Ramírez, Coll, Navarro, Bustamante, &amp; Green, 2018; Ramírez et al., 2021; Saraux et al., 2019)","plainTextFormattedCitation":"(Coll et al., 2019; Pennino et al., 2020; Ramírez, Coll, Navarro, Bustamante, &amp; Green, 2018; Ramírez et al., 2021; Saraux et al., 2019)","previouslyFormattedCitation":"(Coll et al., 2019; Pennino et al., 2020; Ramírez, Coll, Navarro, Bustamante, &amp; Green, 2018; Ramírez et al., 2021; Saraux et al., 2019)"},"properties":{"noteIndex":0},"schema":"https://github.com/citation-style-language/schema/raw/master/csl-citation.json"}</w:instrText>
      </w:r>
      <w:r w:rsidR="00F851F4">
        <w:rPr>
          <w:rStyle w:val="FootnoteReference"/>
        </w:rPr>
        <w:fldChar w:fldCharType="separate"/>
      </w:r>
      <w:r w:rsidR="00016862" w:rsidRPr="00F862A0">
        <w:rPr>
          <w:noProof/>
          <w:lang w:val="fr-FR"/>
        </w:rPr>
        <w:t>(Coll et al., 2019; Pennino et al., 2020; Ramírez, Coll, Navarro, Bustamante, &amp; Green, 2018; Ramírez et al., 2021; Saraux et al., 2019)</w:t>
      </w:r>
      <w:r w:rsidR="00F851F4">
        <w:rPr>
          <w:rStyle w:val="FootnoteReference"/>
        </w:rPr>
        <w:fldChar w:fldCharType="end"/>
      </w:r>
      <w:r w:rsidRPr="00F862A0">
        <w:rPr>
          <w:lang w:val="fr-FR"/>
        </w:rPr>
        <w:t>.</w:t>
      </w:r>
    </w:p>
    <w:p w14:paraId="5B4494D7" w14:textId="22D10392" w:rsidR="00750F9A" w:rsidRDefault="005B4B39" w:rsidP="00634FBB">
      <w:pPr>
        <w:spacing w:line="480" w:lineRule="auto"/>
      </w:pPr>
      <w:ins w:id="139" w:author="CiLia" w:date="2022-08-02T16:11:00Z">
        <w:r>
          <w:rPr>
            <w:lang w:val="en-US"/>
          </w:rPr>
          <w:t>Sardines as other c</w:t>
        </w:r>
        <w:r w:rsidRPr="001E3D4B">
          <w:rPr>
            <w:lang w:val="en-US"/>
          </w:rPr>
          <w:t>lupeids</w:t>
        </w:r>
        <w:r>
          <w:rPr>
            <w:lang w:val="en-US"/>
          </w:rPr>
          <w:t xml:space="preserve">, although </w:t>
        </w:r>
        <w:r w:rsidRPr="001E3D4B">
          <w:rPr>
            <w:lang w:val="en-US"/>
          </w:rPr>
          <w:t>highly mobile</w:t>
        </w:r>
        <w:r>
          <w:rPr>
            <w:lang w:val="en-US"/>
          </w:rPr>
          <w:t xml:space="preserve">, display </w:t>
        </w:r>
        <w:r w:rsidRPr="001E3D4B">
          <w:rPr>
            <w:lang w:val="en-US"/>
          </w:rPr>
          <w:t xml:space="preserve">localized spawning </w:t>
        </w:r>
        <w:proofErr w:type="spellStart"/>
        <w:r w:rsidRPr="001E3D4B">
          <w:rPr>
            <w:lang w:val="en-US"/>
          </w:rPr>
          <w:t>behaviour</w:t>
        </w:r>
        <w:proofErr w:type="spellEnd"/>
        <w:r w:rsidRPr="001E3D4B">
          <w:rPr>
            <w:lang w:val="en-US"/>
          </w:rPr>
          <w:t xml:space="preserve"> and migratory patterns</w:t>
        </w:r>
        <w:r>
          <w:rPr>
            <w:lang w:val="en-US"/>
          </w:rPr>
          <w:t xml:space="preserve"> that may</w:t>
        </w:r>
        <w:r w:rsidRPr="00A92ED4">
          <w:rPr>
            <w:lang w:val="en-US"/>
          </w:rPr>
          <w:t xml:space="preserve"> result in restricted gene flow between populations </w:t>
        </w:r>
      </w:ins>
      <w:ins w:id="140" w:author="CiLia" w:date="2022-09-02T14:32:00Z">
        <w:r w:rsidR="00CC6EFB" w:rsidRPr="00A92ED4">
          <w:rPr>
            <w:lang w:val="en-US"/>
          </w:rPr>
          <w:t xml:space="preserve">and subsequent divergence </w:t>
        </w:r>
      </w:ins>
      <w:r w:rsidR="003170EB">
        <w:rPr>
          <w:lang w:val="en-US"/>
        </w:rPr>
        <w:fldChar w:fldCharType="begin" w:fldLock="1"/>
      </w:r>
      <w:r w:rsidR="003170EB">
        <w:rPr>
          <w:lang w:val="en-US"/>
        </w:rPr>
        <w:instrText>ADDIN CSL_CITATION {"citationItems":[{"id":"ITEM-1","itemData":{"abstract":"Understanding the influence of oceanographic features on the structure of fish population is of basic importance to population dynamics studies and fisheries management. The European anchovy (Engraulis encrasicolus) exhibits a complex population structure which has produced conflicting results in previous genetic studies. This study examines the variability in the shape of the anchovy’s otolith as a tool for identifying different stocks, and investigates the effects of oceanographic features on population structure. Anchovies were analysed from seven locations in the SW Mediterranean Sea and Atlantic Ocean along the northwestern African (Morocco) and Portuguese (Bay of Cadiz) coasts. A combination of otolith shape indices and elliptic Fourier descriptors were investigated by multivariate statistical procedures. Within the studied area, three distinct anchovy stocks were identified: the Algero-Provenc¸al Basin, the southern Alboran Sea, and the Atlantic Ocean (Morocco and Gulf of Cadiz). The separation of the stocks was based on non-parametric discriminant analysis returning a classification percentage. Over 81% of the separation of the stocks could be explained by oceanographic features. Shape variability of anchovy otoliths was associated with the presence of the Almeria-Oran front, and the strait of Gibraltar. The Alboran stock was distinct from the Algero-Provenc¸al Basin and from the closest Atlantic stocks (Gulf of Cadiz or Atlantic coast of Morocco). Results are discussed and compared with those previously obtained by genetic studies. This study supports the efficiency of otolith shape analysis for the stock identification of anchovy, and highlights the role of oceanographic features in stock separation.","author":[{"dropping-particle":"","family":"Bacha","given":"Mahmoud","non-dropping-particle":"","parse-names":false,"suffix":""},{"dropping-particle":"","family":"Jemaa","given":"Sherif","non-dropping-particle":"","parse-names":false,"suffix":""},{"dropping-particle":"","family":"Hamitouche","given":"Azzedine","non-dropping-particle":"","parse-names":false,"suffix":""},{"dropping-particle":"","family":"Rabhi","given":"Khalef","non-dropping-particle":"","parse-names":false,"suffix":""},{"dropping-particle":"","family":"Amara","given":"Rachid","non-dropping-particle":"","parse-names":false,"suffix":""}],"container-title":"Ices Journal of Marine Science","id":"ITEM-1","issued":{"date-parts":[["2014"]]},"page":"2429-2435","title":"Ocean : evidence from otolith shape analysis","type":"article-journal","volume":"71"},"uris":["http://www.mendeley.com/documents/?uuid=7eede8cb-592c-4e68-a0ff-90695f89320a"]}],"mendeley":{"formattedCitation":"(Bacha, Jemaa, Hamitouche, Rabhi, &amp; Amara, 2014)","plainTextFormattedCitation":"(Bacha, Jemaa, Hamitouche, Rabhi, &amp; Amara, 2014)","previouslyFormattedCitation":"(Bacha, Jemaa, Hamitouche, Rabhi, &amp; Amara, 2014)"},"properties":{"noteIndex":0},"schema":"https://github.com/citation-style-language/schema/raw/master/csl-citation.json"}</w:instrText>
      </w:r>
      <w:r w:rsidR="003170EB">
        <w:rPr>
          <w:lang w:val="en-US"/>
        </w:rPr>
        <w:fldChar w:fldCharType="separate"/>
      </w:r>
      <w:r w:rsidR="003170EB" w:rsidRPr="003170EB">
        <w:rPr>
          <w:noProof/>
          <w:lang w:val="en-US"/>
        </w:rPr>
        <w:t>(Bacha, Jemaa, Hamitouche, Rabhi, &amp; Amara, 2014)</w:t>
      </w:r>
      <w:r w:rsidR="003170EB">
        <w:rPr>
          <w:lang w:val="en-US"/>
        </w:rPr>
        <w:fldChar w:fldCharType="end"/>
      </w:r>
      <w:ins w:id="141" w:author="CiLia" w:date="2022-08-02T16:11:00Z">
        <w:r w:rsidRPr="00A92ED4">
          <w:rPr>
            <w:lang w:val="en-US"/>
          </w:rPr>
          <w:t xml:space="preserve">. </w:t>
        </w:r>
        <w:r w:rsidRPr="00732C89">
          <w:rPr>
            <w:lang w:val="en-US"/>
          </w:rPr>
          <w:t>This has already been demonstrated within the Mediterranean and to a lesser extend in the eastern Atlantic, mainly reflect</w:t>
        </w:r>
        <w:r>
          <w:rPr>
            <w:lang w:val="en-US"/>
          </w:rPr>
          <w:t xml:space="preserve">ing </w:t>
        </w:r>
        <w:r w:rsidRPr="00732C89">
          <w:rPr>
            <w:lang w:val="en-US"/>
          </w:rPr>
          <w:t xml:space="preserve">the levels of environmental heterogeneity of the two regions </w:t>
        </w:r>
      </w:ins>
      <w:r w:rsidR="003170EB">
        <w:rPr>
          <w:lang w:val="en-US"/>
        </w:rPr>
        <w:fldChar w:fldCharType="begin" w:fldLock="1"/>
      </w:r>
      <w:r w:rsidR="001D03FB">
        <w:rPr>
          <w:lang w:val="en-US"/>
        </w:rPr>
        <w:instrText>ADDIN CSL_CITATION {"citationItems":[{"id":"ITEM-1","itemData":{"DOI":"10.1007/s11160-022-09704-z","ISBN":"0123456789","ISSN":"15735184","abstract":"To achieve sustainable fisheries implies that resources’ management is carried out in accordance with biologically and ecologically relevant processes. In this context, to infer the boundaries of the genetic stocks along their distribution is crucial to avoid the depletion of genetic diversity induced by fishing pressure. Despite its remarkable ecological role and commercial interest, there are still many uncertainties about the genetic population structure and local adaptation processes of the European sardine (Sardina pilchardus) along its distributional range. Our analysis revealed that in addition to the uneven genetic study effort throughout its distribution, there are discrepancies when it comes to delimiting populations, especially in the waters surrounding the Iberian Peninsula. Also, powers of the genetic markers applied in the studies were examined, showing that allozymes detected a larger number of significant pairwise values of genetic differentiation, while mtDNA-RFLP detected a greater degree of differentiation among genetic stocks. Moreover, large values of genetic diversity in all the locations were identified regardless of marker type. Thereby, we provide a discussion of updated knowledge, contributing to shape long-term and genetically sustainable harvest strategies for this pelagic fish, since our findings indicate a mismatch between the genetic stocks and the managed stocks currently defined.","author":[{"dropping-particle":"","family":"Caballero-Huertas","given":"Marta","non-dropping-particle":"","parse-names":false,"suffix":""},{"dropping-particle":"","family":"Frigola-Tepe","given":"Xènia","non-dropping-particle":"","parse-names":false,"suffix":""},{"dropping-particle":"","family":"Coll","given":"Marta","non-dropping-particle":"","parse-names":false,"suffix":""},{"dropping-particle":"","family":"Muñoz","given":"Marta","non-dropping-particle":"","parse-names":false,"suffix":""},{"dropping-particle":"","family":"Viñas","given":"Jordi","non-dropping-particle":"","parse-names":false,"suffix":""}],"container-title":"Reviews in Fish Biology and Fisheries","id":"ITEM-1","issue":"0123456789","issued":{"date-parts":[["2022"]]},"publisher":"Springer International Publishing","title":"The current knowledge status of the genetic population structure of the European sardine (Sardina pilchardus): uncertainties to be solved for an appropriate fishery management","type":"article-journal"},"uris":["http://www.mendeley.com/documents/?uuid=cea49b2a-7796-4657-b2d7-5b11e5d6c349"]}],"mendeley":{"formattedCitation":"(Caballero-Huertas, Frigola-Tepe, Coll, Muñoz, &amp; Viñas, 2022)","manualFormatting":"(Caballero-Huertas, Frigola-Tepe, Coll, Muñoz, &amp; Viñas, 2022 and references therein)","plainTextFormattedCitation":"(Caballero-Huertas, Frigola-Tepe, Coll, Muñoz, &amp; Viñas, 2022)","previouslyFormattedCitation":"(Caballero-Huertas, Frigola-Tepe, Coll, Muñoz, &amp; Viñas, 2022)"},"properties":{"noteIndex":0},"schema":"https://github.com/citation-style-language/schema/raw/master/csl-citation.json"}</w:instrText>
      </w:r>
      <w:r w:rsidR="003170EB">
        <w:rPr>
          <w:lang w:val="en-US"/>
        </w:rPr>
        <w:fldChar w:fldCharType="separate"/>
      </w:r>
      <w:r w:rsidR="003170EB" w:rsidRPr="003170EB">
        <w:rPr>
          <w:noProof/>
          <w:lang w:val="en-US"/>
        </w:rPr>
        <w:t>(Caballero-Huertas, Frigola-Tepe, Coll, Muñoz, &amp; Viñas, 2022</w:t>
      </w:r>
      <w:r w:rsidR="003170EB">
        <w:rPr>
          <w:noProof/>
          <w:lang w:val="en-US"/>
        </w:rPr>
        <w:t xml:space="preserve"> and references therein</w:t>
      </w:r>
      <w:r w:rsidR="003170EB" w:rsidRPr="003170EB">
        <w:rPr>
          <w:noProof/>
          <w:lang w:val="en-US"/>
        </w:rPr>
        <w:t>)</w:t>
      </w:r>
      <w:r w:rsidR="003170EB">
        <w:rPr>
          <w:lang w:val="en-US"/>
        </w:rPr>
        <w:fldChar w:fldCharType="end"/>
      </w:r>
      <w:ins w:id="142" w:author="CiLia" w:date="2022-08-02T16:11:00Z">
        <w:r w:rsidRPr="00732C89">
          <w:rPr>
            <w:lang w:val="en-US"/>
          </w:rPr>
          <w:t xml:space="preserve">. </w:t>
        </w:r>
      </w:ins>
      <w:ins w:id="143" w:author="CiLia" w:date="2022-08-02T16:13:00Z">
        <w:r>
          <w:rPr>
            <w:lang w:val="en-US"/>
          </w:rPr>
          <w:t>The prevailing conditions are distinct in the different parts of the area in terms of productivity, circulation patterns, wind events, bioge</w:t>
        </w:r>
      </w:ins>
      <w:ins w:id="144" w:author="CiLia" w:date="2022-08-04T19:22:00Z">
        <w:r w:rsidR="00687AD7">
          <w:rPr>
            <w:lang w:val="en-US"/>
          </w:rPr>
          <w:t>o</w:t>
        </w:r>
      </w:ins>
      <w:ins w:id="145" w:author="CiLia" w:date="2022-08-02T16:13:00Z">
        <w:r>
          <w:rPr>
            <w:lang w:val="en-US"/>
          </w:rPr>
          <w:t xml:space="preserve">chemical and biological components but also topographic features. </w:t>
        </w:r>
      </w:ins>
      <w:r w:rsidR="00E04F7D">
        <w:t xml:space="preserve">Genetic studies conducted on sardines </w:t>
      </w:r>
      <w:r w:rsidR="00CE56A5">
        <w:t xml:space="preserve">in the Mediterranean </w:t>
      </w:r>
      <w:r w:rsidR="000422DF">
        <w:t>employ</w:t>
      </w:r>
      <w:r w:rsidR="005C46ED">
        <w:t>ing</w:t>
      </w:r>
      <w:r w:rsidR="000422DF">
        <w:t xml:space="preserve"> different types of markers </w:t>
      </w:r>
      <w:r w:rsidR="00E04F7D">
        <w:t xml:space="preserve">have </w:t>
      </w:r>
      <w:r w:rsidR="000422DF">
        <w:t xml:space="preserve">mostly </w:t>
      </w:r>
      <w:r w:rsidR="00E04F7D">
        <w:t xml:space="preserve">reported shallow phylogeographic structure, low genetic differentiation and weak or absent population structure, with signs of late Pleistocene expansion </w:t>
      </w:r>
      <w:r w:rsidR="00D349CE">
        <w:fldChar w:fldCharType="begin" w:fldLock="1"/>
      </w:r>
      <w:r w:rsidR="00167551">
        <w:instrText>ADDIN CSL_CITATION {"citationItems":[{"id":"ITEM-1","itemData":{"DOI":"10.1201/b16682-7","abstract":"Variation in DNA macromolecules is used to infer not only the phylogenetic history of a species but also the recent evolutionary and demographic history of populations within a species or among closely related species. The latter is a subject of the fi eld of phylogeography, established by Avise et al. (1987), which uses genetic information to study the geographic distribution of genealogical lineages, especially those found within species. The fi eld of phylogeography has managed to successfully bridge the gap between macroevolution (phylogeny) and microevolution (population genetics) and presents a unifi ed frame of the evolutionary processes. The major goals of phyloegeography are to decipher spatial and temporal components of population structure and to interpret the evolutionary and ecological processes responsible. Based on appropriate sampling of individuals and genes, phylogeographers can be in a position to test biogeographic hypotheses, describe the evolution of reproductive isolation of population units, and infer processes underlying the origin, distribution and maintenance of biodiversity. Given that the structure of population genealogies is infl uenced by demographic history, phylogeographers can also make inferences about temporal changes in the physical and biotic environment of a population using present-day genetic data (Beheregaray 2008). The exponentially increased number of phylogeographic studies that have been carried out have elucidated aspects of the evolutionary history of species that have been previously unnoticed, such as the presence of barriers to gene fl ow which could be related to major paleogeographical events, the existence of refugial populations during the glacial ages and their postglacial expansion routes (e.g., Taberlet et al. 1998), demographic changes such as population bottlenecks or expansions, the presence of distinct evolutionary clades or even cryptic species.","author":[{"dropping-particle":"","family":"Kasapidis","given":"Panagiotis","non-dropping-particle":"","parse-names":false,"suffix":""}],"chapter-number":"2","container-title":"Biology and Ecology of Sardines and Anchovies","editor":[{"dropping-particle":"","family":"Ganias","given":"Konstantinos","non-dropping-particle":"","parse-names":false,"suffix":""}],"id":"ITEM-1","issued":{"date-parts":[["2014","3","11"]]},"page":"43-75","publisher":"CRC Press, Taylor and Francis Group","title":"Phylogeography and Population Genetics","type":"chapter"},"uris":["http://www.mendeley.com/documents/?uuid=c11bb908-3e2d-3926-8047-958238c90c06"]}],"mendeley":{"formattedCitation":"(Panagiotis Kasapidis, 2014)","manualFormatting":"(Kasapidis, 2014 and references therein)","plainTextFormattedCitation":"(Panagiotis Kasapidis, 2014)","previouslyFormattedCitation":"(Panagiotis Kasapidis, 2014)"},"properties":{"noteIndex":0},"schema":"https://github.com/citation-style-language/schema/raw/master/csl-citation.json"}</w:instrText>
      </w:r>
      <w:r w:rsidR="00D349CE">
        <w:fldChar w:fldCharType="separate"/>
      </w:r>
      <w:r w:rsidR="00D349CE" w:rsidRPr="00D349CE">
        <w:rPr>
          <w:noProof/>
        </w:rPr>
        <w:t>(Kasapidis, 2014</w:t>
      </w:r>
      <w:r w:rsidR="00D349CE">
        <w:rPr>
          <w:noProof/>
        </w:rPr>
        <w:t xml:space="preserve"> and references therein</w:t>
      </w:r>
      <w:r w:rsidR="00D349CE" w:rsidRPr="00D349CE">
        <w:rPr>
          <w:noProof/>
        </w:rPr>
        <w:t>)</w:t>
      </w:r>
      <w:r w:rsidR="00D349CE">
        <w:fldChar w:fldCharType="end"/>
      </w:r>
      <w:r w:rsidR="00E04F7D">
        <w:t>.</w:t>
      </w:r>
      <w:r w:rsidR="00B249D5">
        <w:t xml:space="preserve"> </w:t>
      </w:r>
      <w:r w:rsidR="00DF3E5D">
        <w:t>Significant genetic structure was</w:t>
      </w:r>
      <w:r w:rsidR="002C75F8">
        <w:t xml:space="preserve"> only</w:t>
      </w:r>
      <w:r w:rsidR="00DF3E5D">
        <w:t xml:space="preserve"> revealed in one particular locus </w:t>
      </w:r>
      <w:r w:rsidR="00CB2FFF">
        <w:t>and a microsatellite</w:t>
      </w:r>
      <w:r w:rsidR="001E7390">
        <w:t xml:space="preserve"> probably linked to it.</w:t>
      </w:r>
      <w:r w:rsidR="00CB2FFF">
        <w:t xml:space="preserve"> </w:t>
      </w:r>
      <w:r w:rsidR="001E7390">
        <w:t>The pattern observed coincided with</w:t>
      </w:r>
      <w:r w:rsidR="00DF3E5D">
        <w:t xml:space="preserve"> </w:t>
      </w:r>
      <w:r w:rsidR="006B3AF4">
        <w:t xml:space="preserve">a genetic cline </w:t>
      </w:r>
      <w:r w:rsidR="00CB2FFF">
        <w:t xml:space="preserve">tightly </w:t>
      </w:r>
      <w:r w:rsidR="002C75F8">
        <w:t>connected</w:t>
      </w:r>
      <w:r w:rsidR="00CB2FFF">
        <w:t xml:space="preserve"> to the</w:t>
      </w:r>
      <w:r w:rsidR="006B3AF4">
        <w:t xml:space="preserve"> </w:t>
      </w:r>
      <w:r w:rsidR="00CB2FFF">
        <w:t xml:space="preserve">local </w:t>
      </w:r>
      <w:r w:rsidR="00CB2FFF">
        <w:rPr>
          <w:lang w:val="en-US"/>
        </w:rPr>
        <w:t xml:space="preserve">thermal and </w:t>
      </w:r>
      <w:r w:rsidR="006B3AF4">
        <w:t xml:space="preserve">hydrodynamic </w:t>
      </w:r>
      <w:r w:rsidR="00CB2FFF">
        <w:t xml:space="preserve">characteristics of the </w:t>
      </w:r>
      <w:r w:rsidR="00415A38">
        <w:t>Atlantic-Mediterranean junction</w:t>
      </w:r>
      <w:r w:rsidR="00E8615E">
        <w:t xml:space="preserve">, </w:t>
      </w:r>
      <w:del w:id="146" w:author="CiLia" w:date="2022-08-04T19:30:00Z">
        <w:r w:rsidR="00E8615E" w:rsidDel="00D34667">
          <w:delText xml:space="preserve">i.e. </w:delText>
        </w:r>
        <w:r w:rsidR="00B253ED" w:rsidDel="00D34667">
          <w:rPr>
            <w:lang w:val="en-US"/>
          </w:rPr>
          <w:delText>from the bay of Agadir through Gibraltar Straits and the Alboran Sea</w:delText>
        </w:r>
        <w:r w:rsidR="00415A38" w:rsidDel="00D34667">
          <w:delText xml:space="preserve"> </w:delText>
        </w:r>
      </w:del>
      <w:r w:rsidR="00D349CE">
        <w:fldChar w:fldCharType="begin" w:fldLock="1"/>
      </w:r>
      <w:r w:rsidR="00680BDC">
        <w:instrText>ADDIN CSL_CITATION {"citationItems":[{"id":"ITEM-1","itemData":{"DOI":"10.1093/icesjms/fsn206","ISSN":"10959289","abstract":"In all, 700 Sardina pilchardus from 14 locations throughout the Atlantic and Mediterranean Moroccan coastlines were screened for eight enzymatic loci that show polymorphism. Analysis of allelic frequencies showed a genetic break in the area of the Bay of Agadir, segregating two groups of samples, confirmed by analysis of molecular variance; a first consisting of Sidi Ifni (29°12′N) and southern samples down to the southern limit of the species in Mauritania (19°03′N 16°28′W), and a second starting in the Bay of Agadir (30°48′N) and consisting of northern samples that appeared homogeneous with the Mediterranean samples. Specifically, a survey of the SOD* loci demonstrated a genetic cline in allelic frequencies along the coastline. Using a clinal variation model under a state of equilibrium, we estimate a dispersal rate of 189 ± 52 km per generation between Mauritania and Ras Kebdana. This major break towards the south of the Bay of Agadir offers a new perspective on the management of sardine, which ideally ought now to be managed as two stocks along the Moroccan coast. The break is most likely induced by hydrodynamic influences that virtually isolate southern from northern populations. © 2008 International Council for the Exploration of the Sea. Published by Oxford Journals. All rights reserved.","author":[{"dropping-particle":"","family":"Chlaida","given":"M.","non-dropping-particle":"","parse-names":false,"suffix":""},{"dropping-particle":"","family":"Laurent","given":"V.","non-dropping-particle":"","parse-names":false,"suffix":""},{"dropping-particle":"","family":"Kifani","given":"S.","non-dropping-particle":"","parse-names":false,"suffix":""},{"dropping-particle":"","family":"Benazzou","given":"T.","non-dropping-particle":"","parse-names":false,"suffix":""},{"dropping-particle":"","family":"Jaziri","given":"H.","non-dropping-particle":"","parse-names":false,"suffix":""},{"dropping-particle":"","family":"Planes","given":"S.","non-dropping-particle":"","parse-names":false,"suffix":""}],"container-title":"ICES Journal of Marine Science","id":"ITEM-1","issue":"2","issued":{"date-parts":[["2009","3","1"]]},"page":"264-271","publisher":"Oxford University Press","title":"Evidence of a genetic cline for Sardina pilchardus along the Northwest African coast","type":"article-journal","volume":"66"},"uris":["http://www.mendeley.com/documents/?uuid=b688e017-2021-3357-9487-86711b7c11e0"]},{"id":"ITEM-2","itemData":{"DOI":"10.1111/j.1095-8649.2007.01450.x","ISSN":"00221112","abstract":"Allozyme data were used to analyse the genetic structure of Sardina pilchardus populations. Fifty samples from 15 locations between the North Sea and Mauritania, including samples from the Azores, Madeira and the Mediterranean Sea, were surveyed. A weak but significant structure was found between all samples (FST = 0.057, P &lt; 0.001). This structure results from a change in the most common allele of SOD* between the North African and the Azores populations separated by the greatest distance. This locus seemed to be under selective pressure according to the test of neutrality, and the variations in allele frequencies may be explained due to isolation by distance (IBD) of coastal populations (from Mauritania to the North Sea) (r = 0.86, P &lt; 0.001). When SOD* was removed from the analyses, IBD was not observed in coastal populations (r = 0.236, P &gt; 0.05) but was observed over the whole range (r = 0.321, P = 0.05). The genetic structure of S. pilchardus is driven by both IBD and selective processes. © 2007 The Fisheries Society of the British Isles.","author":[{"dropping-particle":"","family":"Laurent","given":"V.","non-dropping-particle":"","parse-names":false,"suffix":""},{"dropping-particle":"","family":"Caneco","given":"B.","non-dropping-particle":"","parse-names":false,"suffix":""},{"dropping-particle":"","family":"Magoulas","given":"A.","non-dropping-particle":"","parse-names":false,"suffix":""},{"dropping-particle":"","family":"Planes","given":"S.","non-dropping-particle":"","parse-names":false,"suffix":""}],"container-title":"Journal of Fish Biology","id":"ITEM-2","issue":"SUPPL. A","issued":{"date-parts":[["2007","8"]]},"page":"1-17","publisher":"John Wiley &amp; Sons, Ltd","title":"Isolation by distance and selection effects on genetic structure of sardines Sardina pilchardus Walbaum","type":"article-journal","volume":"71"},"uris":["http://www.mendeley.com/documents/?uuid=00dc9653-525a-3c62-abaf-8bb1f942ec99"]},{"id":"ITEM-3","itemData":{"abstract":"The genetic structure of the European sardine (Sardina pilchardus) was assessed throughout its geographic range using five microsatellite loci. One of the loci seemed to be under hitchhiking selection and exhibited a latitudinal cline along the eastern Atlantic, with abrupt change in allele frequencies from the Alboran Sea to the western Mediterranean and from the east Atlantic coast to the Azores and Madeira. This pattern was very similar to that previously described for the allozymic locus SOD * and these 2 loci could be linked. A Bayesian analysis of environmental factors with the genetic data indicated temperature as a potential selection factor. Selection pressure may be stronger at the southern limit of sardine distribution, because heterozygosity of the non-neutral locus was much lower there. The abrupt change in allele frequencies of the non-neutral locus in certain regions seem to be related more to strong barriers to gene flow, which were not evident for neutral loci, than to abrupt changes in selection pressure. These areas of discontinuity provide a guideline to define and delineate genetic stocks and are generally consistent with areas of phenotypic change in sardine, but they are not in concordance with the currently recognized morphological subspecies.","author":[{"dropping-particle":"","family":"Kasapidis","given":"P","non-dropping-particle":"","parse-names":false,"suffix":""},{"dropping-particle":"","family":"Silva","given":"A","non-dropping-particle":"","parse-names":false,"suffix":""},{"dropping-particle":"","family":"Zampicinini","given":"G","non-dropping-particle":"","</w:instrText>
      </w:r>
      <w:r w:rsidR="00680BDC" w:rsidRPr="00B253ED">
        <w:rPr>
          <w:lang w:val="fr-FR"/>
        </w:rPr>
        <w:instrText>parse-names":false,"suffix":""},{"dropping-particle":"","family":"Magoulas","given":"A","non-dropping-particle":"","parse-names":false,"suffix":""}],"container-title":"Evidencia para selección hitchhiking de microsatélite en sardina europea (Sardina pilchardus) y las implicaciones para inferir la estructura del stockScientia Marina","id":"ITEM-3","issue":"1","issued":{"date-parts":[["2012"]]},"note":"Cited By (since 1996):2Export Date: 18 December 2013Source: Scopusdoi: 10.3989/scimar.03366.29B","page":"123-132","title":"Evidence for microsatellite hitchhiking selection in European sardine (Sardina pilchardus) and implications in inferring stock structure","type":"article-journal","volume":"76"},"uris":["http://www.mendeley.com/documents/?uuid=04be0c9c-8a76-4be2-8a08-e5bb014024bb"]}],"mendeley":{"formattedCitation":"(Chlaida et al., 2009; P Kasapidis, Silva, Zampicinini, &amp; Magoulas, 2012; Laurent, Caneco, Magoulas, &amp; Planes, 2007)","manualFormatting":"(Chlaida et al., 2009; Kasapidis, Silva, Zampicinini, &amp; Magoulas, 2012; Laurent, Caneco, Magoulas, &amp; Planes, 2007)","plainTextFormattedCitation":"(Chlaida et al., 2009; P Kasapidis, Silva, Zampicinini, &amp; Magoulas, 2012; Laurent, Caneco, Magoulas, &amp; Planes, 2007)","previouslyFormattedCitation":"(Chlaida et al., 2009; P Kasapidis, Silva, Zampicinini, &amp; Magoulas, 2012; Laurent, Caneco, Magoulas, &amp; Planes, 2007)"},"properties":{"noteIndex":0},"schema":"https://github.com/citation-style-language/schema/raw/master/csl-citation.json"}</w:instrText>
      </w:r>
      <w:r w:rsidR="00D349CE">
        <w:fldChar w:fldCharType="separate"/>
      </w:r>
      <w:r w:rsidR="00D349CE" w:rsidRPr="00B253ED">
        <w:rPr>
          <w:noProof/>
          <w:lang w:val="fr-FR"/>
        </w:rPr>
        <w:t xml:space="preserve">(Chlaida et al., 2009; Kasapidis, Silva, Zampicinini, &amp; Magoulas, 2012; Laurent, Caneco, Magoulas, &amp; Planes, </w:t>
      </w:r>
      <w:r w:rsidR="00D349CE" w:rsidRPr="00B253ED">
        <w:rPr>
          <w:noProof/>
          <w:lang w:val="fr-FR"/>
        </w:rPr>
        <w:lastRenderedPageBreak/>
        <w:t>2007)</w:t>
      </w:r>
      <w:r w:rsidR="00D349CE">
        <w:fldChar w:fldCharType="end"/>
      </w:r>
      <w:r w:rsidR="006B3AF4" w:rsidRPr="00B253ED">
        <w:rPr>
          <w:lang w:val="fr-FR"/>
        </w:rPr>
        <w:t>.</w:t>
      </w:r>
      <w:r w:rsidR="00BA076C">
        <w:rPr>
          <w:lang w:val="es-ES"/>
        </w:rPr>
        <w:t xml:space="preserve"> </w:t>
      </w:r>
      <w:proofErr w:type="spellStart"/>
      <w:r w:rsidR="00BA076C" w:rsidRPr="006B7CFF">
        <w:rPr>
          <w:lang w:val="es-ES"/>
        </w:rPr>
        <w:t>Within</w:t>
      </w:r>
      <w:proofErr w:type="spellEnd"/>
      <w:r w:rsidR="00676077" w:rsidRPr="006B7CFF">
        <w:rPr>
          <w:lang w:val="es-ES"/>
        </w:rPr>
        <w:t xml:space="preserve"> </w:t>
      </w:r>
      <w:proofErr w:type="spellStart"/>
      <w:r w:rsidR="007D1A25" w:rsidRPr="006B7CFF">
        <w:rPr>
          <w:lang w:val="es-ES"/>
        </w:rPr>
        <w:t>the</w:t>
      </w:r>
      <w:proofErr w:type="spellEnd"/>
      <w:r w:rsidR="007D1A25" w:rsidRPr="006B7CFF">
        <w:rPr>
          <w:lang w:val="es-ES"/>
        </w:rPr>
        <w:t xml:space="preserve"> </w:t>
      </w:r>
      <w:proofErr w:type="spellStart"/>
      <w:r w:rsidR="00676077" w:rsidRPr="006B7CFF">
        <w:rPr>
          <w:lang w:val="es-ES"/>
        </w:rPr>
        <w:t>Mediterranean</w:t>
      </w:r>
      <w:proofErr w:type="spellEnd"/>
      <w:r w:rsidR="00676077" w:rsidRPr="006B7CFF">
        <w:rPr>
          <w:lang w:val="es-ES"/>
        </w:rPr>
        <w:t xml:space="preserve">, </w:t>
      </w:r>
      <w:proofErr w:type="spellStart"/>
      <w:r w:rsidR="00676077" w:rsidRPr="006B7CFF">
        <w:rPr>
          <w:lang w:val="es-ES"/>
        </w:rPr>
        <w:t>t</w:t>
      </w:r>
      <w:r w:rsidR="00E8615E" w:rsidRPr="006B7CFF">
        <w:rPr>
          <w:lang w:val="es-ES"/>
        </w:rPr>
        <w:t>he</w:t>
      </w:r>
      <w:proofErr w:type="spellEnd"/>
      <w:r w:rsidR="00E8615E" w:rsidRPr="006B7CFF">
        <w:rPr>
          <w:lang w:val="es-ES"/>
        </w:rPr>
        <w:t xml:space="preserve"> </w:t>
      </w:r>
      <w:proofErr w:type="spellStart"/>
      <w:r w:rsidR="00E8615E" w:rsidRPr="006B7CFF">
        <w:rPr>
          <w:lang w:val="es-ES"/>
        </w:rPr>
        <w:t>Almeria</w:t>
      </w:r>
      <w:proofErr w:type="spellEnd"/>
      <w:r w:rsidR="00E8615E" w:rsidRPr="006B7CFF">
        <w:rPr>
          <w:lang w:val="es-ES"/>
        </w:rPr>
        <w:t>-</w:t>
      </w:r>
      <w:r w:rsidR="00E8615E">
        <w:rPr>
          <w:lang w:val="en-GB"/>
        </w:rPr>
        <w:t xml:space="preserve">Oran </w:t>
      </w:r>
      <w:r w:rsidR="00A83FB7">
        <w:rPr>
          <w:lang w:val="en-GB"/>
        </w:rPr>
        <w:t xml:space="preserve">oceanographic </w:t>
      </w:r>
      <w:r w:rsidR="00E8615E">
        <w:rPr>
          <w:lang w:val="en-GB"/>
        </w:rPr>
        <w:t>front</w:t>
      </w:r>
      <w:r w:rsidR="001F59B2">
        <w:rPr>
          <w:lang w:val="en-GB"/>
        </w:rPr>
        <w:t xml:space="preserve"> (AOF)</w:t>
      </w:r>
      <w:ins w:id="147" w:author="CiLia" w:date="2022-08-02T16:15:00Z">
        <w:r w:rsidR="00370345">
          <w:rPr>
            <w:lang w:val="en-GB"/>
          </w:rPr>
          <w:t xml:space="preserve"> is a key oceanographic feature</w:t>
        </w:r>
      </w:ins>
      <w:r w:rsidR="00E8615E">
        <w:rPr>
          <w:lang w:val="en-GB"/>
        </w:rPr>
        <w:t xml:space="preserve">, </w:t>
      </w:r>
      <w:r w:rsidR="00676077">
        <w:rPr>
          <w:lang w:val="en-GB"/>
        </w:rPr>
        <w:t>situated at</w:t>
      </w:r>
      <w:r w:rsidR="00E8615E">
        <w:rPr>
          <w:lang w:val="en-GB"/>
        </w:rPr>
        <w:t xml:space="preserve"> the North-eastern </w:t>
      </w:r>
      <w:proofErr w:type="spellStart"/>
      <w:r w:rsidR="00E8615E">
        <w:rPr>
          <w:lang w:val="en-GB"/>
        </w:rPr>
        <w:t>Alboran</w:t>
      </w:r>
      <w:proofErr w:type="spellEnd"/>
      <w:r w:rsidR="00E8615E">
        <w:rPr>
          <w:lang w:val="en-GB"/>
        </w:rPr>
        <w:t xml:space="preserve"> Sea that separates the Mediterranean water</w:t>
      </w:r>
      <w:r w:rsidR="007D672C">
        <w:rPr>
          <w:lang w:val="en-GB"/>
        </w:rPr>
        <w:t>s</w:t>
      </w:r>
      <w:r w:rsidR="00E8615E">
        <w:rPr>
          <w:lang w:val="en-GB"/>
        </w:rPr>
        <w:t xml:space="preserve"> from inflowing Atlantic </w:t>
      </w:r>
      <w:proofErr w:type="spellStart"/>
      <w:r w:rsidR="00E8615E">
        <w:rPr>
          <w:lang w:val="en-GB"/>
        </w:rPr>
        <w:t>water</w:t>
      </w:r>
      <w:r w:rsidR="007D672C">
        <w:rPr>
          <w:lang w:val="en-GB"/>
        </w:rPr>
        <w:t>s</w:t>
      </w:r>
      <w:ins w:id="148" w:author="CiLia" w:date="2022-09-02T14:35:00Z">
        <w:r w:rsidR="002B7602">
          <w:rPr>
            <w:lang w:val="en-GB"/>
          </w:rPr>
          <w:t>.</w:t>
        </w:r>
      </w:ins>
      <w:del w:id="149" w:author="CiLia" w:date="2022-09-02T14:36:00Z">
        <w:r w:rsidR="00E8615E" w:rsidDel="002B7602">
          <w:rPr>
            <w:lang w:val="en-GB"/>
          </w:rPr>
          <w:delText xml:space="preserve">, </w:delText>
        </w:r>
      </w:del>
      <w:ins w:id="150" w:author="CiLia" w:date="2022-09-02T14:36:00Z">
        <w:r w:rsidR="002B7602">
          <w:rPr>
            <w:lang w:val="en-GB"/>
          </w:rPr>
          <w:t>Its</w:t>
        </w:r>
      </w:ins>
      <w:proofErr w:type="spellEnd"/>
      <w:ins w:id="151" w:author="CiLia" w:date="2022-08-02T16:16:00Z">
        <w:r w:rsidR="00370345">
          <w:t xml:space="preserve"> </w:t>
        </w:r>
        <w:r w:rsidR="00370345" w:rsidRPr="003775D8">
          <w:t xml:space="preserve">hydrological characteristics </w:t>
        </w:r>
      </w:ins>
      <w:ins w:id="152" w:author="CiLia" w:date="2022-09-02T14:36:00Z">
        <w:r w:rsidR="002B7602">
          <w:t xml:space="preserve">are </w:t>
        </w:r>
      </w:ins>
      <w:ins w:id="153" w:author="CiLia" w:date="2022-08-02T16:16:00Z">
        <w:r w:rsidR="00370345" w:rsidRPr="003775D8">
          <w:t>closer to those of the North-</w:t>
        </w:r>
      </w:ins>
      <w:ins w:id="154" w:author="CiLia" w:date="2022-08-03T14:05:00Z">
        <w:r w:rsidR="00E857E8">
          <w:t>E</w:t>
        </w:r>
      </w:ins>
      <w:ins w:id="155" w:author="CiLia" w:date="2022-08-02T16:16:00Z">
        <w:r w:rsidR="00370345" w:rsidRPr="003775D8">
          <w:t xml:space="preserve">astern Atlantic than </w:t>
        </w:r>
        <w:r w:rsidR="00370345">
          <w:t xml:space="preserve">to </w:t>
        </w:r>
        <w:r w:rsidR="00370345" w:rsidRPr="003775D8">
          <w:t xml:space="preserve">the Western Mediterranean </w:t>
        </w:r>
      </w:ins>
      <w:r w:rsidR="001D03FB">
        <w:fldChar w:fldCharType="begin" w:fldLock="1"/>
      </w:r>
      <w:r w:rsidR="001D03FB">
        <w:instrText>ADDIN CSL_CITATION {"citationItems":[{"id":"ITEM-1","itemData":{"abstract":"Understanding the influence of oceanographic features on the structure of fish population is of basic importance to population dynamics studies and fisheries management. The European anchovy (Engraulis encrasicolus) exhibits a complex population structure which has produced conflicting results in previous genetic studies. This study examines the variability in the shape of the anchovy’s otolith as a tool for identifying different stocks, and investigates the effects of oceanographic features on population structure. Anchovies were analysed from seven locations in the SW Mediterranean Sea and Atlantic Ocean along the northwestern African (Morocco) and Portuguese (Bay of Cadiz) coasts. A combination of otolith shape indices and elliptic Fourier descriptors were investigated by multivariate statistical procedures. Within the studied area, three distinct anchovy stocks were identified: the Algero-Provenc¸al Basin, the southern Alboran Sea, and the Atlantic Ocean (Morocco and Gulf of Cadiz). The separation of the stocks was based on non-parametric discriminant analysis returning a classification percentage. Over 81% of the separation of the stocks could be explained by oceanographic features. Shape variability of anchovy otoliths was associated with the presence of the Almeria-Oran front, and the strait of Gibraltar. The Alboran stock was distinct from the Algero-Provenc¸al Basin and from the closest Atlantic stocks (Gulf of Cadiz or Atlantic coast of Morocco). Results are discussed and compared with those previously obtained by genetic studies. This study supports the efficiency of otolith shape analysis for the stock identification of anchovy, and highlights the role of oceanographic features in stock separation.","author":[{"dropping-particle":"","family":"Bacha","given":"Mahmoud","non-dropping-particle":"","parse-names":false,"suffix":""},{"dropping-particle":"","family":"Jemaa","given":"Sherif","non-dropping-particle":"","parse-names":false,"suffix":""},{"dropping-particle":"","family":"Hamitouche","given":"Azzedine","non-dropping-particle":"","parse-names":false,"suffix":""},{"dropping-particle":"","family":"Rabhi","given":"Khalef","non-dropping-particle":"","parse-names":false,"suffix":""},{"dropping-particle":"","family":"Amara","given":"Rachid","non-dropping-particle":"","parse-names":false,"suffix":""}],"container-title":"Ices Journal of Marine Science","id":"ITEM-1","issued":{"date-parts":[["2014"]]},"page":"2429-2435","title":"Ocean : evidence from otolith shape analysis","type":"article-journal","volume":"71"},"uris":["http://www.mendeley.com/documents/?uuid=7eede8cb-592c-4e68-a0ff-90695f89320a"]}],"mendeley":{"formattedCitation":"(Bacha et al., 2014)","plainTextFormattedCitation":"(Bacha et al., 2014)","previouslyFormattedCitation":"(Bacha et al., 2014)"},"properties":{"noteIndex":0},"schema":"https://github.com/citation-style-language/schema/raw/master/csl-citation.json"}</w:instrText>
      </w:r>
      <w:r w:rsidR="001D03FB">
        <w:fldChar w:fldCharType="separate"/>
      </w:r>
      <w:r w:rsidR="001D03FB" w:rsidRPr="001D03FB">
        <w:rPr>
          <w:noProof/>
        </w:rPr>
        <w:t>(Bacha et al., 2014)</w:t>
      </w:r>
      <w:r w:rsidR="001D03FB">
        <w:fldChar w:fldCharType="end"/>
      </w:r>
      <w:ins w:id="156" w:author="CiLia" w:date="2022-08-02T16:16:00Z">
        <w:r w:rsidR="00370345" w:rsidRPr="003775D8">
          <w:t xml:space="preserve">, </w:t>
        </w:r>
        <w:r w:rsidR="00370345">
          <w:t>indicative of enhanced gene flow between the</w:t>
        </w:r>
        <w:r w:rsidR="00370345" w:rsidRPr="003775D8">
          <w:t xml:space="preserve"> </w:t>
        </w:r>
        <w:proofErr w:type="spellStart"/>
        <w:r w:rsidR="00370345" w:rsidRPr="003775D8">
          <w:t>Alboran</w:t>
        </w:r>
        <w:proofErr w:type="spellEnd"/>
        <w:r w:rsidR="00370345" w:rsidRPr="003775D8">
          <w:t xml:space="preserve"> </w:t>
        </w:r>
        <w:r w:rsidR="00370345">
          <w:t xml:space="preserve">Sea and the Atlantic (Northeast </w:t>
        </w:r>
        <w:r w:rsidR="00370345" w:rsidRPr="003775D8">
          <w:t>and Moroccan Atlantic Ocean</w:t>
        </w:r>
        <w:r w:rsidR="00370345">
          <w:t>,</w:t>
        </w:r>
        <w:r w:rsidR="00370345" w:rsidRPr="003775D8">
          <w:t xml:space="preserve"> </w:t>
        </w:r>
      </w:ins>
      <w:r w:rsidR="001D03FB">
        <w:fldChar w:fldCharType="begin" w:fldLock="1"/>
      </w:r>
      <w:r w:rsidR="00B2111D">
        <w:instrText>ADDIN CSL_CITATION {"citationItems":[{"id":"ITEM-1","itemData":{"DOI":"10.1007/s11160-011-9223-9","ISSN":"09603166","abstract":"The European pilchard Sardina pilchardus represents the most commercially relevant fisheries resource in many countries bordering north Atlantic coasts and the Mediterranean Sea, being especially significant along the coast of Morocco. The continuous exploitation of this pelagic species for several decades places Morocco as the leader in sardine production. However, the conditions of exploitation of this resource underwent a great change during the last recent years. In order to identify the populations of the European pilchard sardine (Sardina pilchardus, Walbaum, 1792) in the Atlantic coast of Morocco and Spain, we have combined the truss network data to conduct multivariate analysis with biologic parameters and genetic analysis based on Microsatellite and mitochondrial control region data. Sardine morphometrics data truss variables from 10 samples spanning the Atlantic coast of Morocco were analysed by multivariate analysis. Thirteen morphometric measurements and some biological parameters such as the sex and the age of fishes were made for each individual. Discriminant analysis on size-corrected truss variables and cluster analysis of mean fishes shape using landmark data indicate, that the shape of north Moroccan sardines is distinct from the shape of sardines from south Morocco. However the analysis of the mitochondrial region and four microsatellites loci (Sp2, Sp7, Sp8 and SpI5) demonstrated an homogeneity population in the Moroccan Atlantic coast, with a low but significant genetic differentiation, which followed an isolation-by-distance pattern according to Mantel test. © 2011 Springer Science+Business Media B.V.","author":[{"dropping-particle":"","family":"Baibai","given":"Tarik","non-dropping-particle":"","parse-names":false,"suffix":""},{"dropping-particle":"","family":"Oukhattar","given":"Laila","non-dropping-particle":"","parse-names":false,"suffix":""},{"dropping-particle":"","family":"Quinteiro","given":"Javier Vasquez","non-dropping-particle":"","parse-names":false,"suffix":""},{"dropping-particle":"","family":"Mesfioui","given":"Abdelhakim","non-dropping-particle":"","parse-names":false,"suffix":""},{"dropping-particle":"","family":"Rey-Mendez","given":"Manuel","non-dropping-particle":"","parse-names":false,"suffix":""},{"dropping-particle":"","family":"soukri","given":"Abdelaziz","non-dropping-particle":"","parse-names":false,"suffix":""}],"container-title":"Reviews in Fish Biology and Fisheries","id":"ITEM-1","issue":"1","issued":{"date-parts":[["2012","3","24"]]},"page":"63-80","publisher":"Springer","title":"First global approach: Morphological and biological variability in a genetically homogeneous population of the European pilchard, Sardina pilchardus (Walbaum, 1792) in the North Atlantic coast","type":"article","volume":"22"},"uris":["http://www.mendeley.com/documents/?uuid=a85312f9-d4a8-3375-9960-35f46dcebba6"]}],"mendeley":{"formattedCitation":"(Baibai et al., 2012)","manualFormatting":"Baibai et al., 2012)","plainTextFormattedCitation":"(Baibai et al., 2012)","previouslyFormattedCitation":"(Baibai et al., 2012)"},"properties":{"noteIndex":0},"schema":"https://github.com/citation-style-language/schema/raw/master/csl-citation.json"}</w:instrText>
      </w:r>
      <w:r w:rsidR="001D03FB">
        <w:fldChar w:fldCharType="separate"/>
      </w:r>
      <w:r w:rsidR="001D03FB" w:rsidRPr="001D03FB">
        <w:rPr>
          <w:noProof/>
        </w:rPr>
        <w:t>Baibai et al., 2012)</w:t>
      </w:r>
      <w:r w:rsidR="001D03FB">
        <w:fldChar w:fldCharType="end"/>
      </w:r>
      <w:ins w:id="157" w:author="CiLia" w:date="2022-08-02T16:16:00Z">
        <w:r w:rsidR="00370345" w:rsidRPr="003775D8">
          <w:t>.</w:t>
        </w:r>
        <w:r w:rsidR="00370345">
          <w:t xml:space="preserve"> AOF </w:t>
        </w:r>
      </w:ins>
      <w:r w:rsidR="002C75F8">
        <w:t xml:space="preserve">constitutes a barrier to </w:t>
      </w:r>
      <w:r w:rsidR="00167551">
        <w:t>sardines’</w:t>
      </w:r>
      <w:r w:rsidR="002C75F8">
        <w:t xml:space="preserve"> dispersal that </w:t>
      </w:r>
      <w:r w:rsidR="00415A38">
        <w:t xml:space="preserve">could </w:t>
      </w:r>
      <w:r w:rsidR="00C63A7E">
        <w:t>be held responsible for</w:t>
      </w:r>
      <w:r w:rsidR="00415A38">
        <w:t xml:space="preserve"> </w:t>
      </w:r>
      <w:r w:rsidR="0029605F" w:rsidRPr="0029605F">
        <w:t>founder effect</w:t>
      </w:r>
      <w:r w:rsidR="00415A38">
        <w:t>s</w:t>
      </w:r>
      <w:r w:rsidR="0029605F" w:rsidRPr="0029605F">
        <w:t xml:space="preserve">, followed by genetic drift </w:t>
      </w:r>
      <w:r w:rsidR="002C75F8">
        <w:t>with</w:t>
      </w:r>
      <w:r w:rsidR="0029605F" w:rsidRPr="0029605F">
        <w:t xml:space="preserve"> </w:t>
      </w:r>
      <w:r w:rsidR="00C63A7E">
        <w:t>selection acting on the local scale driv</w:t>
      </w:r>
      <w:r w:rsidR="002C75F8">
        <w:t>ing</w:t>
      </w:r>
      <w:r w:rsidR="00167551">
        <w:t xml:space="preserve"> </w:t>
      </w:r>
      <w:r w:rsidR="0029605F" w:rsidRPr="0029605F">
        <w:t xml:space="preserve">adaptations </w:t>
      </w:r>
      <w:r w:rsidR="002C75F8">
        <w:t xml:space="preserve">mostly </w:t>
      </w:r>
      <w:r w:rsidR="00C63A7E">
        <w:t>related to minimum sea surface temperature</w:t>
      </w:r>
      <w:r w:rsidR="00C63A7E" w:rsidRPr="0067138C">
        <w:t xml:space="preserve"> </w:t>
      </w:r>
      <w:r w:rsidR="00167551">
        <w:fldChar w:fldCharType="begin" w:fldLock="1"/>
      </w:r>
      <w:r w:rsidR="00167551">
        <w:instrText>ADDIN CSL_CITATION {"citationItems":[{"id":"ITEM-1","itemData":{"DOI":"10.3390/genes12010091","ISSN":"20734425","PMID":"33450911","abstract":"Ongoing climatic changes, with predictable impacts on marine environmental conditions, are expected to trigger organismal responses. Recent evidence shows that, in some marine species, variation in mitochondrial genes involved in the aerobic conversion of oxygen into ATP at the cellular level correlate with gradients of sea surface temperature and gradients of dissolved oxygen. Here, we investigated the adaptive potential of the European sardine Sardina pilchardus populations offshore the Iberian Peninsula. We performed a seascape genetics approach that consisted of the high throughput sequencing of mitochondria’s ATP6, COI, CYTB and ND5 and five microsatellite loci on 96 individuals coupled with environmental information on sea surface temperature and dissolved oxygen across five sampling locations. Results show that, despite sardines forming a nearly panmictic population around Iberian Peninsula, haplotype frequency distribution can be explained by gradients of minimum sea surface temperature and dissolved oxygen. We further identified that the frequencies of the most common CYTB and ATP6 haplotypes negatively correlate with minimum sea surface temperature across the sampled area, suggestive of a signature of selection. With signatures of selection superimposed on highly connected populations, sardines may be able to follow environmental optima and shift their distribution northwards as a response to the increasing sea surface temperatures.","author":[{"dropping-particle":"","family":"Baltazar-Soares","given":"Miguel","non-dropping-particle":"","parse-names":false,"suffix":""},{"dropping-particle":"","family":"Lima","given":"André Ricardo de Araújo","non-dropping-particle":"","parse-names":false,"suffix":""},{"dropping-particle":"","family":"Silva","given":"Gonçalo","non-dropping-particle":"","parse-names":false,"suffix":""}],"container-title":"Genes","id":"ITEM-1","issue":"1","issued":{"date-parts":[["2021"]]},"page":"1-17","title":"Targeted sequencing of mitochondrial genes reveals signatures of molecular adaptation in a nearly panmictic small pelagic fish species","type":"article-journal","volume":"12"},"uris":["http://www.mendeley.com/documents/?uuid=45c7e6d6-907f-404f-ba3c-fb10f79e21e3"]}],"mendeley":{"formattedCitation":"(Baltazar-Soares, Lima, &amp; Silva, 2021)","plainTextFormattedCitation":"(Baltazar-Soares, Lima, &amp; Silva, 2021)","previouslyFormattedCitation":"(Baltazar-Soares, Lima, &amp; Silva, 2021)"},"properties":{"noteIndex":0},"schema":"https://github.com/citation-style-language/schema/raw/master/csl-citation.json"}</w:instrText>
      </w:r>
      <w:r w:rsidR="00167551">
        <w:fldChar w:fldCharType="separate"/>
      </w:r>
      <w:r w:rsidR="00167551" w:rsidRPr="00167551">
        <w:rPr>
          <w:noProof/>
        </w:rPr>
        <w:t>(Baltazar-Soares, Lima, &amp; Silva, 2021)</w:t>
      </w:r>
      <w:r w:rsidR="00167551">
        <w:fldChar w:fldCharType="end"/>
      </w:r>
      <w:r w:rsidR="00C63A7E" w:rsidRPr="0067138C">
        <w:t>.</w:t>
      </w:r>
    </w:p>
    <w:p w14:paraId="105E94C1" w14:textId="22CEA04E" w:rsidR="00CA796C" w:rsidRPr="00592315" w:rsidRDefault="00DE17E6" w:rsidP="00147F2C">
      <w:pPr>
        <w:spacing w:line="480" w:lineRule="auto"/>
        <w:rPr>
          <w:lang w:val="en-US"/>
        </w:rPr>
      </w:pPr>
      <w:r>
        <w:t>Despite</w:t>
      </w:r>
      <w:r w:rsidR="00190E5B" w:rsidRPr="00190E5B">
        <w:t xml:space="preserve"> the wealth of previous studies</w:t>
      </w:r>
      <w:r w:rsidR="00E04F7D">
        <w:t xml:space="preserve">, the role of multiple stressors in shaping </w:t>
      </w:r>
      <w:del w:id="158" w:author="CiLia" w:date="2022-09-06T14:59:00Z">
        <w:r w:rsidR="00E04F7D" w:rsidDel="00984155">
          <w:delText xml:space="preserve">the </w:delText>
        </w:r>
      </w:del>
      <w:r w:rsidR="00E04F7D">
        <w:t>sardine</w:t>
      </w:r>
      <w:ins w:id="159" w:author="CiLia" w:date="2022-09-06T14:59:00Z">
        <w:r w:rsidR="00984155">
          <w:t>s’</w:t>
        </w:r>
      </w:ins>
      <w:r w:rsidR="00E04F7D">
        <w:t xml:space="preserve"> stock structure within the Mediterranean Sea remain</w:t>
      </w:r>
      <w:r w:rsidR="00190E5B">
        <w:t>s</w:t>
      </w:r>
      <w:r w:rsidR="00E04F7D">
        <w:t xml:space="preserve"> elusive, thus prohibiting inferences of </w:t>
      </w:r>
      <w:del w:id="160" w:author="CiLia" w:date="2022-04-01T17:10:00Z">
        <w:r w:rsidR="00E04F7D" w:rsidDel="001155C1">
          <w:delText>site-specific</w:delText>
        </w:r>
      </w:del>
      <w:ins w:id="161" w:author="CiLia" w:date="2022-04-01T17:10:00Z">
        <w:r w:rsidR="001155C1">
          <w:t>local</w:t>
        </w:r>
      </w:ins>
      <w:r w:rsidR="00E04F7D">
        <w:t xml:space="preserve"> adaptive</w:t>
      </w:r>
      <w:del w:id="162" w:author="CiLia" w:date="2022-04-01T17:11:00Z">
        <w:r w:rsidR="00E04F7D" w:rsidDel="001155C1">
          <w:delText xml:space="preserve"> genomic</w:delText>
        </w:r>
      </w:del>
      <w:r w:rsidR="00E04F7D">
        <w:t xml:space="preserve"> variation and </w:t>
      </w:r>
      <w:ins w:id="163" w:author="CiLia" w:date="2022-04-01T17:13:00Z">
        <w:r w:rsidR="001155C1">
          <w:t xml:space="preserve">the </w:t>
        </w:r>
      </w:ins>
      <w:r w:rsidR="00E04F7D">
        <w:t xml:space="preserve">potential </w:t>
      </w:r>
      <w:ins w:id="164" w:author="CiLia" w:date="2022-04-01T17:13:00Z">
        <w:r w:rsidR="001155C1">
          <w:t xml:space="preserve">of populations to respond to environmental changes with </w:t>
        </w:r>
      </w:ins>
      <w:del w:id="165" w:author="CiLia" w:date="2022-04-01T17:14:00Z">
        <w:r w:rsidR="00E04F7D" w:rsidDel="001155C1">
          <w:delText xml:space="preserve">applications </w:delText>
        </w:r>
      </w:del>
      <w:ins w:id="166" w:author="CiLia" w:date="2022-04-01T17:14:00Z">
        <w:r w:rsidR="001155C1">
          <w:t xml:space="preserve">implications </w:t>
        </w:r>
      </w:ins>
      <w:r w:rsidR="00E04F7D">
        <w:t xml:space="preserve">for the conservation and sustainable management of this </w:t>
      </w:r>
      <w:r w:rsidR="00190E5B" w:rsidRPr="00190E5B">
        <w:t xml:space="preserve">declining </w:t>
      </w:r>
      <w:r w:rsidR="00E04F7D">
        <w:t>fish stock.</w:t>
      </w:r>
    </w:p>
    <w:p w14:paraId="165F94E1" w14:textId="4CE6F5B8" w:rsidR="00685787" w:rsidRPr="00E6530A" w:rsidRDefault="00DE17E6" w:rsidP="00147F2C">
      <w:pPr>
        <w:spacing w:line="480" w:lineRule="auto"/>
        <w:rPr>
          <w:ins w:id="167" w:author="CiLia" w:date="2022-09-02T15:05:00Z"/>
          <w:lang w:val="en-US"/>
        </w:rPr>
      </w:pPr>
      <w:del w:id="168" w:author="CiLia" w:date="2022-09-02T15:19:00Z">
        <w:r w:rsidDel="001E2E5D">
          <w:delText>Here</w:delText>
        </w:r>
        <w:r w:rsidR="00AE0B87" w:rsidDel="001E2E5D">
          <w:delText>,</w:delText>
        </w:r>
        <w:r w:rsidR="00E04F7D" w:rsidDel="001E2E5D">
          <w:delText xml:space="preserve"> </w:delText>
        </w:r>
      </w:del>
      <w:del w:id="169" w:author="CiLia" w:date="2022-03-09T14:54:00Z">
        <w:r w:rsidR="00E04F7D" w:rsidDel="00366948">
          <w:delText>we unveil sardine’s recent evolutionary history</w:delText>
        </w:r>
        <w:r w:rsidR="00880758" w:rsidDel="00366948">
          <w:delText xml:space="preserve"> in the Western Mediterranean Sea</w:delText>
        </w:r>
        <w:r w:rsidR="00E04F7D" w:rsidDel="00366948">
          <w:delText xml:space="preserve"> and </w:delText>
        </w:r>
        <w:r w:rsidR="00880758" w:rsidDel="00366948">
          <w:delText xml:space="preserve">explore </w:delText>
        </w:r>
        <w:r w:rsidR="00E04F7D" w:rsidDel="00366948">
          <w:delText>how it has been influenced by environmental fluctuations that reflect environmental heterogeneity or climate change. In particular, we examine the role of the seascape in determining the prominence and interrelationships of gene flow and selection ascertaining eco-evolutionary processes and understanding which seascape attributes affect the distribution of genomic diversity within and among sardine populations of the Western Mediterranean and adjacent Atlantic waters.</w:delText>
        </w:r>
        <w:r w:rsidR="001613A3" w:rsidDel="00366948">
          <w:rPr>
            <w:lang w:val="en-US"/>
          </w:rPr>
          <w:delText xml:space="preserve"> </w:delText>
        </w:r>
      </w:del>
      <w:del w:id="170" w:author="CiLia" w:date="2022-08-04T19:37:00Z">
        <w:r w:rsidR="001613A3" w:rsidDel="00C52D99">
          <w:rPr>
            <w:lang w:val="en-US"/>
          </w:rPr>
          <w:delText>Collection and a</w:delText>
        </w:r>
      </w:del>
      <w:del w:id="171" w:author="CiLia" w:date="2022-08-04T19:38:00Z">
        <w:r w:rsidR="001613A3" w:rsidDel="00C52D99">
          <w:rPr>
            <w:lang w:val="en-US"/>
          </w:rPr>
          <w:delText>nalysis of</w:delText>
        </w:r>
      </w:del>
    </w:p>
    <w:p w14:paraId="47704075" w14:textId="6669A05A" w:rsidR="00685787" w:rsidRPr="00A92ED4" w:rsidRDefault="00685787" w:rsidP="00685787">
      <w:pPr>
        <w:spacing w:line="480" w:lineRule="auto"/>
        <w:rPr>
          <w:ins w:id="172" w:author="CiLia" w:date="2022-09-02T15:05:00Z"/>
          <w:lang w:val="en-US"/>
        </w:rPr>
      </w:pPr>
      <w:ins w:id="173" w:author="CiLia" w:date="2022-09-02T15:05:00Z">
        <w:r>
          <w:t xml:space="preserve">The observed </w:t>
        </w:r>
      </w:ins>
      <w:ins w:id="174" w:author="CiLia" w:date="2022-09-07T10:49:00Z">
        <w:r w:rsidR="00F844BC">
          <w:t>spatial</w:t>
        </w:r>
      </w:ins>
      <w:ins w:id="175" w:author="CiLia" w:date="2022-09-07T10:40:00Z">
        <w:r w:rsidR="00592315">
          <w:t xml:space="preserve"> </w:t>
        </w:r>
      </w:ins>
      <w:ins w:id="176" w:author="CiLia" w:date="2022-09-02T15:05:00Z">
        <w:r>
          <w:t xml:space="preserve">heterogeneity </w:t>
        </w:r>
        <w:r>
          <w:rPr>
            <w:lang w:val="en-US"/>
          </w:rPr>
          <w:t>is</w:t>
        </w:r>
        <w:r w:rsidRPr="00E24627">
          <w:rPr>
            <w:lang w:val="en-US"/>
          </w:rPr>
          <w:t xml:space="preserve"> expected to generate adaptive divergence</w:t>
        </w:r>
        <w:r>
          <w:rPr>
            <w:lang w:val="en-US"/>
          </w:rPr>
          <w:t xml:space="preserve"> by</w:t>
        </w:r>
        <w:r>
          <w:t xml:space="preserve"> imposing challenges to the organisms inhabiting the area further enhanced by the </w:t>
        </w:r>
        <w:r w:rsidRPr="00732C89">
          <w:rPr>
            <w:lang w:val="en-US"/>
          </w:rPr>
          <w:t>changing environmental conditions</w:t>
        </w:r>
        <w:r w:rsidRPr="00E24627">
          <w:rPr>
            <w:lang w:val="en-US"/>
          </w:rPr>
          <w:t xml:space="preserve"> </w:t>
        </w:r>
      </w:ins>
      <w:r w:rsidR="00B2111D">
        <w:rPr>
          <w:lang w:val="en-US"/>
        </w:rPr>
        <w:fldChar w:fldCharType="begin" w:fldLock="1"/>
      </w:r>
      <w:r w:rsidR="00876730">
        <w:rPr>
          <w:lang w:val="en-US"/>
        </w:rPr>
        <w:instrText>ADDIN CSL_CITATION {"citationItems":[{"id":"ITEM-1","itemData":{"DOI":"10.1016/j.tree.2019.02.013","ISSN":"01695347","PMID":"30904190","abstract":"Aquatic species represent a vast diversity of metazoans, provide humans with the most abundant animal protein source, and are of increasing conservation concern, yet landscape genomics is dominated by research in terrestrial systems. We provide researchers with a roadmap to plan aquatic landscape genomics projects by aggregating spatial and software resources and offering recommendations from sampling to data production and analyses, while cautioning against analytical pitfalls. Given the unique properties of water, we discuss the importance of considering freshwater system structure and marine abiotic properties when assessing genetic diversity, population connectivity, and signals of natural selection. When possible, genomic datasets should be parsed into neutral, adaptive, and sex-linked datasets to generate the most accurate inferences of eco-evolutionary processes.","author":[{"dropping-particle":"","family":"Grummer","given":"Jared A.","non-dropping-particle":"","parse-names":false,"suffix":""},{"dropping-particle":"","family":"Beheregaray","given":"Luciano B.","non-dropping-particle":"","parse-names":false,"suffix":""},{"dropping-particle":"","family":"Bernatchez","given":"Louis","non-dropping-particle":"","parse-names":false,"suffix":""},{"dropping-particle":"","family":"Hand","given":"Brian K.","non-dropping-particle":"","parse-names":false,"suffix":""},{"dropping-particle":"","family":"Luikart","given":"Gordon","non-dropping-particle":"","parse-names":false,"suffix":""},{"dropping-particle":"","family":"Narum","given":"Shawn R.","non-dropping-particle":"","parse-names":false,"suffix":""},{"dropping-particle":"","family":"Taylor","given":"Eric B.","non-dropping-particle":"","parse-names":false,"suffix":""}],"container-title":"Trends in Ecology and Evolution","id":"ITEM-1","issue":"7","issued":{"date-parts":[["2019"]]},"page":"641-654","publisher":"Elsevier Ltd","title":"Aquatic Landscape Genomics and Environmental Effects on Genetic Variation","type":"article-journal","volume":"34"},"uris":["http://www.mendeley.com/documents/?uuid=af195eea-3038-422c-8ba4-b714328edfd9"]},{"id":"ITEM-2","itemData":{"DOI":"10.1111/JBI.13865","ISSN":"1365-2699","abstract":"Aim: During ecological speciation, reproductive isolation is predicted to evolve between populations adapted to different biotic or abiotic environments despite the absence of geographical isolation. Regions of oceanographic heterogeneity (e.g. current interfaces, habitat transition zones, ecological gradients) are strong candidates for the presence of ecologically divergent natural selection, but their role in the radiation of elasmobranch species is yet to be tested. We used an integrative framework to assess the relative influence of oceanographic heterogeneity and geological history on the diversification of an elasmobranch genus. Location: Gulf of California (GC) and Baja California Peninsula (BCP), Mexico. Taxon: Shovelnose guitarfish (genus Pseudobatos). Methods: We sampled 210 Pseudobatos specimens from four distinct but physically connected oceanographic regions within the GC and in the BCP. We used genetic (mtDNA sequences and AFLP genotypes) and environmental (six oceanographic variables) datasets to clarify phylogenetic relationships, demographic history and evolutionary divergence among populations, and to test for associations between ecologically driven selection and reproductive isolation. Results: Phylogenetic and population genetic evidence exposed five distinct lineages of Pseudobatos in the region, including four cryptic lineages in the GC. Phylogeographic analyses indicate a recent history of ecologically driven diversification associated with the Gulf's young oceanographic environment and its four ecologically discrete regions. This hypothesis was supported by seascape genetics, ecological niche modelling and by tests of selection. Main conclusions: We propose an adaptive radiation for the genus Pseudobatos linked with habitat heterogeneity of the GC. Our study likely represents the first assessment of an ecological radiation in the highly diverse elasmobranch group. It capitalizes on the environmental and biogeographic settings of the GC to offer a new perspective about the application of integrative approaches to study divergent natural selection and diversification in the sea.","author":[{"dropping-particle":"","family":"Sandoval-Castillo","given":"Jonathan","non-dropping-particle":"","parse-names":false,"suffix":""},{"dropping-particle":"","family":"Beheregaray","given":"Luciano B.","non-dropping-particle":"","parse-names":false,"suffix":""}],"container-title":"Journal of Biogeography","id":"ITEM-2","issue":"7","issued":{"date-parts":[["2020","7","1"]]},"page":"1599-1611","publisher":"John Wiley &amp; Sons, Ltd","title":"Oceanographic heterogeneity influences an ecological radiation in elasmobranchs","type":"article-journal","volume":"47"},"uris":["http://www.mendeley.com/documents/?uuid=b1925919-0447-317a-94a4-478eecda7633"]}],"mendeley":{"formattedCitation":"(Grummer et al., 2019; Sandoval-Castillo &amp; Beheregaray, 2020)","plainTextFormattedCitation":"(Grummer et al., 2019; Sandoval-Castillo &amp; Beheregaray, 2020)","previouslyFormattedCitation":"(Grummer et al., 2019; Sandoval-Castillo &amp; Beheregaray, 2020)"},"properties":{"noteIndex":0},"schema":"https://github.com/citation-style-language/schema/raw/master/csl-citation.json"}</w:instrText>
      </w:r>
      <w:r w:rsidR="00B2111D">
        <w:rPr>
          <w:lang w:val="en-US"/>
        </w:rPr>
        <w:fldChar w:fldCharType="separate"/>
      </w:r>
      <w:r w:rsidR="00B2111D" w:rsidRPr="00B2111D">
        <w:rPr>
          <w:noProof/>
          <w:lang w:val="en-US"/>
        </w:rPr>
        <w:t>(Grummer et al., 2019; Sandoval-Castillo &amp; Beheregaray, 2020)</w:t>
      </w:r>
      <w:r w:rsidR="00B2111D">
        <w:rPr>
          <w:lang w:val="en-US"/>
        </w:rPr>
        <w:fldChar w:fldCharType="end"/>
      </w:r>
      <w:ins w:id="177" w:author="CiLia" w:date="2022-09-02T15:05:00Z">
        <w:r>
          <w:rPr>
            <w:lang w:val="en-US"/>
          </w:rPr>
          <w:t>. The latter</w:t>
        </w:r>
        <w:r w:rsidRPr="00732C89">
          <w:rPr>
            <w:lang w:val="en-US"/>
          </w:rPr>
          <w:t xml:space="preserve"> ha</w:t>
        </w:r>
        <w:r>
          <w:rPr>
            <w:lang w:val="en-US"/>
          </w:rPr>
          <w:t>s</w:t>
        </w:r>
        <w:r w:rsidRPr="00732C89">
          <w:rPr>
            <w:lang w:val="en-US"/>
          </w:rPr>
          <w:t xml:space="preserve"> been held responsible for the recent decline of sardine’s recruitment </w:t>
        </w:r>
      </w:ins>
      <w:r w:rsidR="00876730">
        <w:rPr>
          <w:lang w:val="en-US"/>
        </w:rPr>
        <w:fldChar w:fldCharType="begin" w:fldLock="1"/>
      </w:r>
      <w:r w:rsidR="00E40C2A">
        <w:rPr>
          <w:lang w:val="en-US"/>
        </w:rPr>
        <w:instrText>ADDIN CSL_CITATION {"citationItems":[{"id":"ITEM-1","itemData":{"DOI":"10.1016/j.pocean.2018.02.011","ISSN":"00796611","abstract":"The European sardine (Sardina pilchardus) is the most important small pelagic fishery of the Western Iberia Upwelling Ecosystem (WIUE). Recently, recruitment of this species has declined due to changing environmental conditions. Furthermore, controversies exist regarding its population structure with barriers thought to exist between the Atlantic-Iberian Peninsula, Northern Africa, and the Mediterranean. Few studies have investigated the transport and dispersal of sardine eggs and larvae off Iberia and the subsequent impact on larval recruitment variability. Here, we examine these issues using a Regional Ocean Modeling System climatology (1989–2008) coupled to the Lagrangian transport model, Ichthyop. Using biological parameters from the literature, we conduct simulations that investigate the effects of spawning patchiness, diel vertical migration behaviors, and egg buoyancy on the transport and recruitment of virtual sardine ichthyoplankton on the continental shelf. We find that release area, release depth, and month of release all significantly affect recruitment. Patchiness has no effect and diel vertical migration causes slightly lower recruitment. Egg buoyancy effects are significant and act similarly to depth of release. As with other studies, we find that recruitment peaks vary by latitude, explained here by the seasonal variability of offshore transport. We find weak, continuous alongshore transport between release areas, though a large proportion of simulated ichthyoplankton transport north to the Cantabrian coast (up to 27%). We also show low level transport into Morocco (up to 1%) and the Mediterranean (up to 8%). The high proportion of local retention and low but consistent alongshore transport supports the idea of a series of metapopulations along this coast.","author":[{"dropping-particle":"","family":"Santos","given":"A. Miguel P.","non-dropping-particle":"","parse-names":false,"suffix":""},{"dropping-particle":"","family":"Nieblas","given":"A.E.","non-dropping-particle":"","parse-names":false,"suffix":""},{"dropping-particle":"","family":"Verley","given":"P.","non-dropping-particle":"","parse-names":false,"suffix":""},{"dropping-particle":"","family":"Teles-Machado","given":"A.","non-dropping-particle":"","parse-names":false,"suffix":""},{"dropping-particle":"","family":"Bonhommeau","given":"S.","non-dropping-particle":"","parse-names":false,"suffix":""},{"dropping-particle":"","family":"Lett","given":"C.","non-dropping-particle":"","parse-names":false,"suffix":""},{"dropping-particle":"","family":"Garrido","given":"Susana","non-dropping-particle":"","parse-names":false,"suffix":""},{"dropping-particle":"","family":"Peliz","given":"A.","non-dropping-particle":"","parse-names":false,"suffix":""}],"container-title":"Progress in Oceanography","id":"ITEM-1","issue":"February","issued":{"date-parts":[["2018"]]},"page":"83-97","publisher":"Elsevier","title":"Sardine (Sardina pilchardus) larval dispersal in the Iberian upwelling system, using coupled biophysical techniques","type":"article-journal","volume":"162"},"uris":["http://www.mendeley.com/documents/?uuid=7b5cba0e-157e-462b-af04-6745f90a12f6"]}],"mendeley":{"formattedCitation":"(Santos et al., 2018)","plainTextFormattedCitation":"(Santos et al., 2018)","previouslyFormattedCitation":"(Santos et al., 2018)"},"properties":{"noteIndex":0},"schema":"https://github.com/citation-style-language/schema/raw/master/csl-citation.json"}</w:instrText>
      </w:r>
      <w:r w:rsidR="00876730">
        <w:rPr>
          <w:lang w:val="en-US"/>
        </w:rPr>
        <w:fldChar w:fldCharType="separate"/>
      </w:r>
      <w:r w:rsidR="00965B88" w:rsidRPr="00965B88">
        <w:rPr>
          <w:noProof/>
          <w:lang w:val="en-US"/>
        </w:rPr>
        <w:t xml:space="preserve">(Santos et al., </w:t>
      </w:r>
      <w:r w:rsidR="00965B88" w:rsidRPr="00965B88">
        <w:rPr>
          <w:noProof/>
          <w:lang w:val="en-US"/>
        </w:rPr>
        <w:lastRenderedPageBreak/>
        <w:t>2018)</w:t>
      </w:r>
      <w:r w:rsidR="00876730">
        <w:rPr>
          <w:lang w:val="en-US"/>
        </w:rPr>
        <w:fldChar w:fldCharType="end"/>
      </w:r>
      <w:ins w:id="178" w:author="CiLia" w:date="2022-09-02T15:05:00Z">
        <w:r w:rsidRPr="00732C89">
          <w:rPr>
            <w:lang w:val="en-US"/>
          </w:rPr>
          <w:t xml:space="preserve"> </w:t>
        </w:r>
        <w:r>
          <w:rPr>
            <w:lang w:val="en-US"/>
          </w:rPr>
          <w:t>which</w:t>
        </w:r>
        <w:r w:rsidRPr="00732C89">
          <w:rPr>
            <w:lang w:val="en-US"/>
          </w:rPr>
          <w:t xml:space="preserve"> in conjunction with spawning and larval behavior </w:t>
        </w:r>
        <w:r>
          <w:rPr>
            <w:lang w:val="en-US"/>
          </w:rPr>
          <w:t xml:space="preserve">constitute the main drivers of recruitment variability </w:t>
        </w:r>
      </w:ins>
      <w:r w:rsidR="003B68F3">
        <w:rPr>
          <w:lang w:val="en-US"/>
        </w:rPr>
        <w:fldChar w:fldCharType="begin" w:fldLock="1"/>
      </w:r>
      <w:r w:rsidR="005F021D">
        <w:rPr>
          <w:lang w:val="en-US"/>
        </w:rPr>
        <w:instrText>ADDIN CSL_CITATION {"citationItems":[{"id":"ITEM-1","itemData":{"DOI":"10.1111/FAF.12180","ISSN":"1467-2979","abstract":"A close relationship between adult abundance and stock productivity may not exist for many marine fish stocks, resulting in concern that the management goal of maximum sustainable yield is either inefficient or risky. Although reproductive success is tightly coupled with adult abundance and fecundity in many terrestrial animals, in exploited marine fish where and when fish spawn and consequent dispersal dynamics may have a greater impact. Here, we propose an eco-evolutionary perspective, reproductive resilience, to understand connectivity and productivity in marine fish. Reproductive resilience is the capacity of a population to maintain the reproductive success needed to result in long-term population stability despite disturbances. A stock's reproductive resilience is driven by the underlying traits in its spawner-recruit system, selected for over evolutionary timescales, and the ecological context within which it is operating. Spawner-recruit systems are species specific, have both density-dependent and fitness feedback loops and are made up of fixed, behavioural and ecologically variable traits. They operate over multiple temporal, spatial and biological scales, with trait diversity affecting reproductive resilience at both the population and individual (i.e. portfolio) scales. Models of spawner-recruit systems fall within three categories: (i) two-dimensional models (i.e. spawner and recruit); (ii) process-based biophysical dispersal models which integrate physical and environmental processes into understanding recruitment; and (iii) complex spatially explicit integrated life cycle models. We review these models and their underlying assumptions about reproductive success vs. our emerging mechanistic understanding. We conclude with practical guidelines for integrating reproductive resilience into assessments of population connectivity and stock productivity.","author":[{"dropping-particle":"","family":"Lowerre-Barbieri","given":"Susan","non-dropping-particle":"","parse-names":false,"suffix":""},{"dropping-particle":"","family":"DeCelles","given":"Greg","non-dropping-particle":"","parse-names":false,"suffix":""},{"dropping-particle":"","family":"Pepin","given":"Pierre","non-dropping-particle":"","parse-names":false,"suffix":""},{"dropping-particle":"","family":"Catalán","given":"Ignacio A.","non-dropping-particle":"","parse-names":false,"suffix":""},{"dropping-particle":"","family":"Muhling","given":"Barbara","non-dropping-particle":"","parse-names":false,"suffix":""},{"dropping-particle":"","family":"Erisman","given":"Brad","non-dropping-particle":"","parse-names":false,"suffix":""},{"dropping-particle":"","family":"Cadrin","given":"Steven X.","non-dropping-particle":"","parse-names":false,"suffix":""},{"dropping-particle":"","family":"Alós","given":"Josep","non-dropping-particle":"","parse-names":false,"suffix":""},{"dropping-particle":"","family":"Ospina-Alvarez","given":"Andres","non-dropping-particle":"","parse-names":false,"suffix":""},{"dropping-particle":"","family":"Stachura","given":"Megan M.","non-dropping-particle":"","parse-names":false,"suffix":""},{"dropping-particle":"","family":"Tringali","given":"Michael D.","non-dropping-particle":"","parse-names":false,"suffix":""},{"dropping-particle":"","family":"Burnsed","given":"Sarah Walters","non-dropping-particle":"","parse-names":false,"suffix":""},{"dropping-particle":"","family":"Paris","given":"Claire B.","non-dropping-particle":"","parse-names":false,"suffix":""}],"container-title":"Fish and Fisheries","id":"ITEM-1","issue":"2","issued":{"date-parts":[["2017","3","1"]]},"page":"285-312","publisher":"John Wiley &amp; Sons, Ltd","title":"Reproductive resilience: a paradigm shift in understanding spawner-recruit systems in exploited marine fish","type":"article-journal","volume":"18"},"uris":["http://www.mendeley.com/documents/?uuid=bdeab3e6-ca2b-3268-9757-d691b70dad28"]}],"mendeley":{"formattedCitation":"(Lowerre-Barbieri et al., 2017)","manualFormatting":"(Lowerre-Barbieri et al., 2017 and references therein)","plainTextFormattedCitation":"(Lowerre-Barbieri et al., 2017)","previouslyFormattedCitation":"(Lowerre-Barbieri et al., 2017)"},"properties":{"noteIndex":0},"schema":"https://github.com/citation-style-language/schema/raw/master/csl-citation.json"}</w:instrText>
      </w:r>
      <w:r w:rsidR="003B68F3">
        <w:rPr>
          <w:lang w:val="en-US"/>
        </w:rPr>
        <w:fldChar w:fldCharType="separate"/>
      </w:r>
      <w:r w:rsidR="003B68F3" w:rsidRPr="003B68F3">
        <w:rPr>
          <w:noProof/>
          <w:lang w:val="en-US"/>
        </w:rPr>
        <w:t>(Lowerre-Barbieri et al., 2017</w:t>
      </w:r>
      <w:r w:rsidR="003B68F3">
        <w:rPr>
          <w:noProof/>
          <w:lang w:val="en-US"/>
        </w:rPr>
        <w:t xml:space="preserve"> </w:t>
      </w:r>
      <w:r w:rsidR="003B68F3" w:rsidRPr="00732C89">
        <w:rPr>
          <w:noProof/>
          <w:lang w:val="en-US"/>
        </w:rPr>
        <w:t xml:space="preserve">and references </w:t>
      </w:r>
      <w:r w:rsidR="003B68F3">
        <w:rPr>
          <w:noProof/>
          <w:lang w:val="en-US"/>
        </w:rPr>
        <w:t>t</w:t>
      </w:r>
      <w:r w:rsidR="003B68F3" w:rsidRPr="00732C89">
        <w:rPr>
          <w:noProof/>
          <w:lang w:val="en-US"/>
        </w:rPr>
        <w:t>herein</w:t>
      </w:r>
      <w:r w:rsidR="003B68F3" w:rsidRPr="003B68F3">
        <w:rPr>
          <w:noProof/>
          <w:lang w:val="en-US"/>
        </w:rPr>
        <w:t>)</w:t>
      </w:r>
      <w:r w:rsidR="003B68F3">
        <w:rPr>
          <w:lang w:val="en-US"/>
        </w:rPr>
        <w:fldChar w:fldCharType="end"/>
      </w:r>
      <w:ins w:id="179" w:author="CiLia" w:date="2022-09-02T15:05:00Z">
        <w:r w:rsidRPr="00732C89">
          <w:rPr>
            <w:lang w:val="en-US"/>
          </w:rPr>
          <w:t>.</w:t>
        </w:r>
      </w:ins>
    </w:p>
    <w:p w14:paraId="177D74AD" w14:textId="76A916A0" w:rsidR="00CA796C" w:rsidRDefault="00685787" w:rsidP="00147F2C">
      <w:pPr>
        <w:spacing w:line="480" w:lineRule="auto"/>
      </w:pPr>
      <w:ins w:id="180" w:author="CiLia" w:date="2022-09-02T15:05:00Z">
        <w:r>
          <w:rPr>
            <w:lang w:val="en-US"/>
          </w:rPr>
          <w:t xml:space="preserve">Considering all the above, and given the fragmented information on sardines biology, ecology and evolution </w:t>
        </w:r>
      </w:ins>
      <w:r w:rsidR="005F021D">
        <w:rPr>
          <w:lang w:val="en-US"/>
        </w:rPr>
        <w:fldChar w:fldCharType="begin" w:fldLock="1"/>
      </w:r>
      <w:r w:rsidR="00965B88">
        <w:rPr>
          <w:lang w:val="en-US"/>
        </w:rPr>
        <w:instrText>ADDIN CSL_CITATION {"citationItems":[{"id":"ITEM-1","itemData":{"ISBN":"9789294602589","author":[{"dropping-particle":"","family":"Coll","given":"Marta","non-dropping-particle":"","parse-names":false,"suffix":""},{"dropping-particle":"","family":"Bellido","given":"JM","non-dropping-particle":"","parse-names":false,"suffix":""}],"id":"ITEM-1","issue":"March","issued":{"date-parts":[["2019"]]},"number-of-pages":"85","title":"Evaluation of the population status and specific management alternatives for the small pelagic fish stocks in the Northwestern Mediterranean Sea (SPELMED) - Final Report SC NR 02 - TENDER EASME/EMFF/2016/32 – SPELMED","type":"report"},"uris":["http://www.mendeley.com/documents/?uuid=bf05e9ff-e6e5-40b2-98c1-18271c0bb504"]}],"mendeley":{"formattedCitation":"(Coll &amp; Bellido, 2019)","plainTextFormattedCitation":"(Coll &amp; Bellido, 2019)","previouslyFormattedCitation":"(Coll &amp; Bellido, 2019)"},"properties":{"noteIndex":0},"schema":"https://github.com/citation-style-language/schema/raw/master/csl-citation.json"}</w:instrText>
      </w:r>
      <w:r w:rsidR="005F021D">
        <w:rPr>
          <w:lang w:val="en-US"/>
        </w:rPr>
        <w:fldChar w:fldCharType="separate"/>
      </w:r>
      <w:r w:rsidR="00965B88" w:rsidRPr="00965B88">
        <w:rPr>
          <w:noProof/>
          <w:lang w:val="en-US"/>
        </w:rPr>
        <w:t>(Coll &amp; Bellido, 2019)</w:t>
      </w:r>
      <w:r w:rsidR="005F021D">
        <w:rPr>
          <w:lang w:val="en-US"/>
        </w:rPr>
        <w:fldChar w:fldCharType="end"/>
      </w:r>
      <w:ins w:id="181" w:author="CiLia" w:date="2022-09-02T15:05:00Z">
        <w:r>
          <w:rPr>
            <w:lang w:val="en-US"/>
          </w:rPr>
          <w:t>, with this study we</w:t>
        </w:r>
        <w:r w:rsidRPr="00AB067F">
          <w:t xml:space="preserve"> aim to </w:t>
        </w:r>
        <w:r>
          <w:t xml:space="preserve">provide a better understanding of the processes affecting sardine populations and to define environmental variables with high impact in shaping the species genomic patterns. Given that populations may </w:t>
        </w:r>
        <w:r w:rsidRPr="0084559D">
          <w:t xml:space="preserve">show evident signatures of local adaptation regardless of gene flow </w:t>
        </w:r>
      </w:ins>
      <w:r w:rsidR="0032714A">
        <w:fldChar w:fldCharType="begin" w:fldLock="1"/>
      </w:r>
      <w:r w:rsidR="0032714A">
        <w:instrText>ADDIN CSL_CITATION {"citationItems":[{"id":"ITEM-1","itemData":{"DOI":"10.1093/icesjms/fsx160","abstract":"Local adaptation is often found to be in a delicate balance with gene flow in marine species with high dispersal potential. Genotyping with mapped transcriptome-derived markers and advanced seascape statistical analyses are proven tools to uncover the genomic basis of biologically relevant traits under environmental selection. Using a panel of 426 gene-linked single nucleotide polymorphisms (SNPs), we scanned 17 samples (n ¼ 539) of sole (Solea solea L.) from the Northeast Atlantic Ocean and applied a node-based seascape analysis. Neutral loci confirmed a clear distinction between the North Sea-Baltic Sea transition zone and the other Eastern Atlantic samples. At a more subtle level, the latter unit split in an English Channel and North Sea group, and a Bay of Biscay and Atlantic Iberian coast group. A fourth group, the Irish and Celtic Sea, was identified with 19 outlier loci. A pattern of isolation by distance (IBD) characterized the latitudinal distribution. Seascape analyses identified winter seawater temperature, food availability and coastal currents to explain a significant component of geographically distributed genetic variation, suggesting that these factors act as drivers of local adaptation. The evidence for local adaptation is in line with the current understanding on the impact of two key ecological factors, the life-history trait winter mortality and the behaviour of inshore/off-shore spawning. We conclude that the subtle differentiation between two metapopulations (North Sea and Bay of Biscay) mirrors local adaptation. At least three genomic regions with strong population differentiation point to locally divergent selection. Further functional characterization of these genomic regions should help with formulating adaptive management policies.","author":[{"dropping-particle":"","family":"Diopere","given":"Eveline","non-dropping-particle":"","parse-names":false,"suffix":""},{"dropping-particle":"","family":"Vandamme","given":"Sara G","non-dropping-particle":"","parse-names":false,"suffix":""},{"dropping-particle":"","family":"Hablützel","given":"Pascal I","non-dropping-particle":"","parse-names":false,"suffix":""},{"dropping-particle":"","family":"Cariani","given":"Alessia","non-dropping-particle":"","parse-names":false,"suffix":""},{"dropping-particle":"","family":"Houdt","given":"Jeroen","non-dropping-particle":"Van","parse-names":false,"suffix":""},{"dropping-particle":"","family":"Rijnsdorp","given":"Adriaan","non-dropping-particle":"","parse-names":false,"suffix":""},{"dropping-particle":"","family":"Tinti","given":"Fausto","non-dropping-particle":"","parse-names":false,"suffix":""},{"dropping-particle":"","family":"Consortium","given":"FishPopTrace","non-dropping-particle":"","parse-names":false,"suffix":""},{"dropping-particle":"","family":"M Volckaert","given":"Filip A","non-dropping-particle":"","parse-names":false,"suffix":""},{"dropping-particle":"","family":"Maes","given":"Gregory E","non-dropping-particle":"","parse-names":false,"suffix":""}],"container-title":"ICES Journal of Marine Science","id":"ITEM-1","issue":"2","issued":{"date-parts":[["2018"]]},"page":"675-689","title":"Seascape genetics of a flatfish reveals local selection under high levels of gene flow","type":"article-journal","volume":"75"},"uris":["http://www.mendeley.com/documents/?uuid=b90bf8c6-1a05-3d79-90e8-3c2f2b580b2b"]},{"id":"ITEM-2","itemData":{"DOI":"10.1111/MEC.13016","ISSN":"1365-294X","PMID":"25442423","abstract":"Environmental heterogeneity can promote the emergence of locally adapted phenotypes among subpopulations of a species, whereas gene flow can result in phenotypic and genotypic homogenization. For organisms like amphidromous fishes that change habitats during their life history, the balance between selection and migration can shift through ontogeny, making the likelihood of local adaptation difficult to predict. In Hawaiian waterfall-climbing gobies, it has been hypothesized that larval mixing during oceanic dispersal counters local adaptation to contrasting topographic features of streams, like slope gradient, that can select for predator avoidance or climbing ability in juvenile recruits. To test this hypothesis, we used morphological traits and neutral genetic markers to compare phenotypic and genotypic distributions in recruiting juveniles and adult subpopulations of the waterfall-climbing amphidromous goby, Sicyopterus stimpsoni, from the islands of Hawai'i and Kaua'i. We found that body shape is significantly different between adult subpopulations from streams with contrasting slopes and that trait divergence in recruiting juveniles tracked stream topography more so than morphological measures of adult subpopulation differentiation. Although no evidence of population genetic differentiation was observed among adult subpopulations, we observed low but significant levels of spatially and temporally variable genetic differentiation among juvenile cohorts, which correlated with morphological divergence. Such a pattern of genetic differentiation is consistent with chaotic genetic patchiness arising from variable sources of recruits to different streams. Thus, at least in S. stimpsoni, the combination of variation in settlement cohorts in space and time coupled with strong postsettlement selection on juveniles as they migrate upstream to adult habitats provides the opportunity for morphological adaptation to local stream environments despite high gene flow. See also the Perspective by Wainwright","author":[{"dropping-particle":"","family":"Moody","given":"K. N.","non-dropping-particle":"","parse-names":false,"suffix":""},{"dropping-particle":"","family":"Hunter","given":"S. N.","non-dropping-particle":"","parse-names":false,"suffix":""},{"dropping-particle":"","family":"Childress","given":"M. J.","non-dropping-particle":"","parse-names":false,"suffix":""},{"dropping-particle":"","family":"Blob","given":"R. W.","non-dropping-particle":"","parse-names":false,"suffix":""},{"dropping-particle":"","family":"Schoenfuss","given":"H. L.","non-dropping-particle":"","parse-names":false,"suffix":""},{"dropping-particle":"","family":"Blum","given":"M. J.","non-dropping-particle":"","parse-names":false,"suffix":""},{"dropping-particle":"","family":"Ptacek","given":"M. B.","non-dropping-particle":"","parse-names":false,"suffix":""}],"container-title":"Molecular Ecology","id":"ITEM-2","issue":"3","issued":{"date-parts":[["2015","2","1"]]},"page":"545-563","publisher":"John Wiley &amp; Sons, Ltd","title":"Local adaptation despite high gene flow in the waterfall-climbing Hawaiian goby, Sicyopterus stimpsoni","type":"article-journal","volume":"24"},"uris":["http://www.mendeley.com/documents/?uuid=a6309573-d241-3ad1-9e9a-fbe0506f08fa"]}],"mendeley":{"formattedCitation":"(Diopere et al., 2018; Moody et al., 2015)","plainTextFormattedCitation":"(Diopere et al., 2018; Moody et al., 2015)","previouslyFormattedCitation":"(Diopere et al., 2018; Moody et al., 2015)"},"properties":{"noteIndex":0},"schema":"https://github.com/citation-style-language/schema/raw/master/csl-citation.json"}</w:instrText>
      </w:r>
      <w:r w:rsidR="0032714A">
        <w:fldChar w:fldCharType="separate"/>
      </w:r>
      <w:r w:rsidR="0032714A" w:rsidRPr="0032714A">
        <w:rPr>
          <w:noProof/>
        </w:rPr>
        <w:t>(Diopere et al., 2018; Moody et al., 2015)</w:t>
      </w:r>
      <w:r w:rsidR="0032714A">
        <w:fldChar w:fldCharType="end"/>
      </w:r>
      <w:ins w:id="182" w:author="CiLia" w:date="2022-09-02T15:05:00Z">
        <w:r>
          <w:t xml:space="preserve"> and that adaptive variation is expected to be maintained in cases where the selection of locally adapted alleles is stronger than the influx of non-locally adapted alleles </w:t>
        </w:r>
      </w:ins>
      <w:r w:rsidR="0032714A">
        <w:fldChar w:fldCharType="begin" w:fldLock="1"/>
      </w:r>
      <w:r w:rsidR="00871BE9">
        <w:instrText>ADDIN CSL_CITATION {"citationItems":[{"id":"ITEM-1","itemData":{"DOI":"10.3390/genes12030435","ISSN":"20734425","PMID":"33803820","abstract":"There is a general and solid theoretical framework to explain how the interplay between natural selection and gene flow affects local adaptation. Yet, to what extent coexisting closely related species evolve collectively or show distinctive evolutionary responses remains a fundamental ques-tion. To address this, we studied the population genetic structure and morphological differentiation of sympatric three</w:instrText>
      </w:r>
      <w:r w:rsidR="00871BE9">
        <w:rPr>
          <w:rFonts w:ascii="Cambria Math" w:hAnsi="Cambria Math" w:cs="Cambria Math"/>
        </w:rPr>
        <w:instrText>‐</w:instrText>
      </w:r>
      <w:r w:rsidR="00871BE9">
        <w:instrText>spined and nine</w:instrText>
      </w:r>
      <w:r w:rsidR="00871BE9">
        <w:rPr>
          <w:rFonts w:ascii="Cambria Math" w:hAnsi="Cambria Math" w:cs="Cambria Math"/>
        </w:rPr>
        <w:instrText>‐</w:instrText>
      </w:r>
      <w:r w:rsidR="00871BE9">
        <w:instrText>spined stickleback. We conducted genotyping</w:instrText>
      </w:r>
      <w:r w:rsidR="00871BE9">
        <w:rPr>
          <w:rFonts w:ascii="Cambria Math" w:hAnsi="Cambria Math" w:cs="Cambria Math"/>
        </w:rPr>
        <w:instrText>‐</w:instrText>
      </w:r>
      <w:r w:rsidR="00871BE9">
        <w:instrText>by</w:instrText>
      </w:r>
      <w:r w:rsidR="00871BE9">
        <w:rPr>
          <w:rFonts w:ascii="Cambria Math" w:hAnsi="Cambria Math" w:cs="Cambria Math"/>
        </w:rPr>
        <w:instrText>‐</w:instrText>
      </w:r>
      <w:r w:rsidR="00871BE9">
        <w:instrText>sequencing and morphological trait characterisation using 24 individuals of each species from four lowland brackish water (LBW), four lowland freshwater (LFW) and three upland freshwater (UFW) sites in Belgium and the Netherlands. This combination of sites allowed us to contrast populations from isolated but environmentally similar locations (LFW vs. UFW), isolated but environmentally heterogeneous locations (LBW vs. UFW), and well</w:instrText>
      </w:r>
      <w:r w:rsidR="00871BE9">
        <w:rPr>
          <w:rFonts w:ascii="Cambria Math" w:hAnsi="Cambria Math" w:cs="Cambria Math"/>
        </w:rPr>
        <w:instrText>‐</w:instrText>
      </w:r>
      <w:r w:rsidR="00871BE9">
        <w:instrText>connected but environmentally heterogenous locations (LBW vs. LFW). Overall, both species showed comparable levels of genetic diversity and neutral genetic differentiation. However, for all three spatial scales, signatures of morphological and genomic adaptive divergence were substantially stronger among populations of the three</w:instrText>
      </w:r>
      <w:r w:rsidR="00871BE9">
        <w:rPr>
          <w:rFonts w:ascii="Cambria Math" w:hAnsi="Cambria Math" w:cs="Cambria Math"/>
        </w:rPr>
        <w:instrText>‐</w:instrText>
      </w:r>
      <w:r w:rsidR="00871BE9">
        <w:instrText>spined stickleback than among populations of the nine</w:instrText>
      </w:r>
      <w:r w:rsidR="00871BE9">
        <w:rPr>
          <w:rFonts w:ascii="Cambria Math" w:hAnsi="Cambria Math" w:cs="Cambria Math"/>
        </w:rPr>
        <w:instrText>‐</w:instrText>
      </w:r>
      <w:r w:rsidR="00871BE9">
        <w:instrText>spined stickleback. Furthermore, most outlier SNPs in the two species were associated with local freshwater sites. The few outlier SNPs that were associated with the split between brackish water and freshwater populations were located on one linkage group in three</w:instrText>
      </w:r>
      <w:r w:rsidR="00871BE9">
        <w:rPr>
          <w:rFonts w:ascii="Cambria Math" w:hAnsi="Cambria Math" w:cs="Cambria Math"/>
        </w:rPr>
        <w:instrText>‐</w:instrText>
      </w:r>
      <w:r w:rsidR="00871BE9">
        <w:instrText>spined stickleback and two linkage groups in nine</w:instrText>
      </w:r>
      <w:r w:rsidR="00871BE9">
        <w:rPr>
          <w:rFonts w:ascii="Cambria Math" w:hAnsi="Cambria Math" w:cs="Cambria Math"/>
        </w:rPr>
        <w:instrText>‐</w:instrText>
      </w:r>
      <w:r w:rsidR="00871BE9">
        <w:instrText>spined stickleback. We con-clude that while both species show congruent evolutionary and genomic patterns of divergent se-lection, both species differ in the magnitude of their response to selection regardless of the geo-graphical and environmental context.","author":[{"dropping-particle":"","family":"Bal","given":"Thijs M.P.","non-dropping-particle":"","parse-names":false,"suffix":""},{"dropping-particle":"","family":"Llanos</w:instrText>
      </w:r>
      <w:r w:rsidR="00871BE9">
        <w:rPr>
          <w:rFonts w:ascii="Cambria Math" w:hAnsi="Cambria Math" w:cs="Cambria Math"/>
        </w:rPr>
        <w:instrText>‐</w:instrText>
      </w:r>
      <w:r w:rsidR="00871BE9">
        <w:instrText>garrido","given":"Alejandro","non-dropping-particle":"","parse-names":false,"suffix":""},{"dropping-particle":"","family":"Chaturvedi","given":"Anurag","non-dropping-particle":"","parse-names":false,"suffix":""},{"dropping-particle":"","family":"Verdonck","given":"Io","non-dropping-particle":"","parse-names":false,"suffix":""},{"dropping-particle":"","family":"Hellemans","given":"Bart","non-dropping-particle":"","parse-names":false,"suffix":""},{"dropping-particle":"","family":"Raeymaekers","given":"Joost A.M.","non-dropping-particle":"","parse-names":false,"suffix":""}],"container-title":"Genes","id":"ITEM-1","issue":"3","issued":{"date-parts":[["2021"]]},"title":"Adaptive divergence under gene flow along an environmental gradient in two coexisting stickleback species","type":"article-journal","volume":"12"},"uris":["http://www.mendeley.com/documents/?uuid=4b33f97f-0ea5-4f8a-a543-2e9bf4d525a1"]}],"mendeley":{"formattedCitation":"(Bal et al., 2021)","plainTextFormattedCitation":"(Bal et al., 2021)","previouslyFormattedCitation":"(Bal et al., 2021)"},"properties":{"noteIndex":0},"schema":"https://github.com/citation-style-language/schema/raw/master/csl-citation.json"}</w:instrText>
      </w:r>
      <w:r w:rsidR="0032714A">
        <w:fldChar w:fldCharType="separate"/>
      </w:r>
      <w:r w:rsidR="0032714A" w:rsidRPr="0032714A">
        <w:rPr>
          <w:noProof/>
        </w:rPr>
        <w:t>(Bal et al., 2021)</w:t>
      </w:r>
      <w:r w:rsidR="0032714A">
        <w:fldChar w:fldCharType="end"/>
      </w:r>
      <w:ins w:id="183" w:author="CiLia" w:date="2022-09-02T15:05:00Z">
        <w:r>
          <w:t>, we</w:t>
        </w:r>
        <w:r w:rsidRPr="0089529A">
          <w:rPr>
            <w:lang w:val="en-US"/>
          </w:rPr>
          <w:t xml:space="preserve"> </w:t>
        </w:r>
        <w:r>
          <w:rPr>
            <w:lang w:val="en-US"/>
          </w:rPr>
          <w:t>conducted an expl</w:t>
        </w:r>
      </w:ins>
      <w:ins w:id="184" w:author="CiLia" w:date="2022-09-07T11:28:00Z">
        <w:r w:rsidR="0032714A">
          <w:rPr>
            <w:lang w:val="en-US"/>
          </w:rPr>
          <w:t>ora</w:t>
        </w:r>
      </w:ins>
      <w:ins w:id="185" w:author="CiLia" w:date="2022-09-02T15:05:00Z">
        <w:r>
          <w:rPr>
            <w:lang w:val="en-US"/>
          </w:rPr>
          <w:t xml:space="preserve">tory analysis aimed at finding relevant variables to sardine’s </w:t>
        </w:r>
        <w:r>
          <w:t xml:space="preserve">adaptive potential as well as to its </w:t>
        </w:r>
        <w:r w:rsidRPr="005A1E52">
          <w:t>susceptib</w:t>
        </w:r>
        <w:r>
          <w:t>i</w:t>
        </w:r>
        <w:r w:rsidRPr="005A1E52">
          <w:t>l</w:t>
        </w:r>
        <w:r>
          <w:t>ity</w:t>
        </w:r>
        <w:r w:rsidRPr="005A1E52">
          <w:t xml:space="preserve"> to climate change</w:t>
        </w:r>
        <w:r>
          <w:t xml:space="preserve">. </w:t>
        </w:r>
      </w:ins>
      <w:ins w:id="186" w:author="CiLia" w:date="2022-08-04T19:38:00Z">
        <w:r w:rsidR="00C52D99">
          <w:rPr>
            <w:lang w:val="en-US"/>
          </w:rPr>
          <w:t>Analyzing</w:t>
        </w:r>
      </w:ins>
      <w:r w:rsidR="001613A3">
        <w:rPr>
          <w:lang w:val="en-US"/>
        </w:rPr>
        <w:t xml:space="preserve"> genome wide </w:t>
      </w:r>
      <w:r w:rsidR="00E04F7D">
        <w:t>SNPs</w:t>
      </w:r>
      <w:r w:rsidR="000A0B04">
        <w:t xml:space="preserve"> </w:t>
      </w:r>
      <w:ins w:id="187" w:author="CiLia" w:date="2022-09-02T15:12:00Z">
        <w:r w:rsidR="002F0FAC">
          <w:rPr>
            <w:lang w:val="en-US"/>
          </w:rPr>
          <w:t xml:space="preserve">within a seascape genomics approach, </w:t>
        </w:r>
        <w:r w:rsidR="002F0FAC">
          <w:t>we ev</w:t>
        </w:r>
      </w:ins>
      <w:ins w:id="188" w:author="CiLia" w:date="2022-09-07T11:29:00Z">
        <w:r w:rsidR="00BB2D25">
          <w:t>a</w:t>
        </w:r>
      </w:ins>
      <w:ins w:id="189" w:author="CiLia" w:date="2022-09-02T15:12:00Z">
        <w:r w:rsidR="002F0FAC">
          <w:t>luated</w:t>
        </w:r>
        <w:r w:rsidR="002F0FAC" w:rsidRPr="00AB067F">
          <w:t xml:space="preserve"> the influence of climatological ocean conditions</w:t>
        </w:r>
        <w:r w:rsidR="002F0FAC">
          <w:t xml:space="preserve"> and their trends</w:t>
        </w:r>
        <w:r w:rsidR="002F0FAC" w:rsidRPr="00AB067F">
          <w:t xml:space="preserve">, </w:t>
        </w:r>
        <w:r w:rsidR="002F0FAC">
          <w:t xml:space="preserve">as well as </w:t>
        </w:r>
        <w:r w:rsidR="002F0FAC" w:rsidRPr="00AB067F">
          <w:t>landscape characteristics</w:t>
        </w:r>
        <w:r w:rsidR="002F0FAC">
          <w:t>, biological components</w:t>
        </w:r>
        <w:r w:rsidR="002F0FAC" w:rsidRPr="00AB067F">
          <w:t xml:space="preserve"> </w:t>
        </w:r>
        <w:r w:rsidR="002F0FAC">
          <w:t xml:space="preserve">and exploitation based on different gear types </w:t>
        </w:r>
        <w:r w:rsidR="002F0FAC" w:rsidRPr="00AB067F">
          <w:t>on the spatial patterns of population genetic structure</w:t>
        </w:r>
        <w:r w:rsidR="002F0FAC">
          <w:t xml:space="preserve"> across the </w:t>
        </w:r>
        <w:r w:rsidR="002F0FAC" w:rsidRPr="00F21C58">
          <w:t>environmentally heterogeneous region</w:t>
        </w:r>
        <w:r w:rsidR="002F0FAC">
          <w:t xml:space="preserve"> of Central – Western Mediterranean and adjacent Atlantic waters.</w:t>
        </w:r>
        <w:r w:rsidR="002F0FAC" w:rsidRPr="00F21C58">
          <w:t xml:space="preserve"> </w:t>
        </w:r>
      </w:ins>
      <w:ins w:id="190" w:author="CiLia" w:date="2022-09-02T15:13:00Z">
        <w:r w:rsidR="002F0FAC">
          <w:t>This set of variables i</w:t>
        </w:r>
      </w:ins>
      <w:ins w:id="191" w:author="CiLia" w:date="2022-09-02T15:14:00Z">
        <w:r w:rsidR="002F0FAC">
          <w:t xml:space="preserve">nclude both well-established as significant for the species according to literature as well as variables relevant to the species biology that were never tested before. Our approach </w:t>
        </w:r>
      </w:ins>
      <w:del w:id="192" w:author="CiLia" w:date="2022-08-04T19:38:00Z">
        <w:r w:rsidR="00E04F7D" w:rsidDel="00C52D99">
          <w:delText xml:space="preserve">allowed </w:delText>
        </w:r>
      </w:del>
      <w:ins w:id="193" w:author="CiLia" w:date="2022-08-04T19:38:00Z">
        <w:r w:rsidR="00C52D99">
          <w:t xml:space="preserve">enabled </w:t>
        </w:r>
      </w:ins>
      <w:r w:rsidR="00E04F7D">
        <w:t>the assessment of the species population structure as well as genome-environment</w:t>
      </w:r>
      <w:del w:id="194" w:author="CiLia" w:date="2022-08-05T17:17:00Z">
        <w:r w:rsidR="00E04F7D" w:rsidDel="007E1D0E">
          <w:delText xml:space="preserve"> </w:delText>
        </w:r>
      </w:del>
      <w:del w:id="195" w:author="CiLia" w:date="2022-03-24T13:47:00Z">
        <w:r w:rsidR="00E04F7D" w:rsidDel="00511450">
          <w:delText>patterns of</w:delText>
        </w:r>
      </w:del>
      <w:r w:rsidR="00E04F7D">
        <w:t xml:space="preserve"> association</w:t>
      </w:r>
      <w:ins w:id="196" w:author="CiLia" w:date="2022-03-24T13:47:00Z">
        <w:r w:rsidR="00511450">
          <w:t>s</w:t>
        </w:r>
      </w:ins>
      <w:r w:rsidR="00E04F7D">
        <w:t xml:space="preserve"> </w:t>
      </w:r>
      <w:ins w:id="197" w:author="CiLia" w:date="2022-03-24T13:41:00Z">
        <w:r w:rsidR="007B0197">
          <w:t xml:space="preserve">by </w:t>
        </w:r>
      </w:ins>
      <w:ins w:id="198" w:author="CiLia" w:date="2022-03-24T13:42:00Z">
        <w:r w:rsidR="007B0197">
          <w:t xml:space="preserve">disentangling the </w:t>
        </w:r>
      </w:ins>
      <w:ins w:id="199" w:author="CiLia" w:date="2022-03-24T13:43:00Z">
        <w:r w:rsidR="007B0197">
          <w:t xml:space="preserve">patterns of </w:t>
        </w:r>
      </w:ins>
      <w:del w:id="200" w:author="CiLia" w:date="2022-03-24T13:43:00Z">
        <w:r w:rsidR="00E04F7D" w:rsidDel="007B0197">
          <w:delText xml:space="preserve">providing an overall view of both their neutral and </w:delText>
        </w:r>
      </w:del>
      <w:r w:rsidR="00E04F7D">
        <w:t xml:space="preserve">adaptive </w:t>
      </w:r>
      <w:ins w:id="201" w:author="CiLia" w:date="2022-03-24T13:43:00Z">
        <w:r w:rsidR="007B0197">
          <w:t xml:space="preserve">and neutral </w:t>
        </w:r>
      </w:ins>
      <w:r w:rsidR="00E04F7D">
        <w:t>genetic variation.</w:t>
      </w:r>
      <w:del w:id="202" w:author="CiLia" w:date="2022-04-30T10:16:00Z">
        <w:r w:rsidR="00E04F7D" w:rsidDel="00D37D3C">
          <w:delText xml:space="preserve"> </w:delText>
        </w:r>
      </w:del>
      <w:ins w:id="203" w:author="CiLia" w:date="2022-04-30T10:15:00Z">
        <w:r w:rsidR="00D37D3C" w:rsidRPr="00D37D3C">
          <w:t xml:space="preserve"> </w:t>
        </w:r>
      </w:ins>
      <w:ins w:id="204" w:author="CiLia" w:date="2022-03-24T13:52:00Z">
        <w:r w:rsidR="00767D56">
          <w:t>W</w:t>
        </w:r>
      </w:ins>
      <w:ins w:id="205" w:author="CiLia" w:date="2022-03-24T13:53:00Z">
        <w:r w:rsidR="00767D56">
          <w:t>e further attempted to explain whether o</w:t>
        </w:r>
      </w:ins>
      <w:ins w:id="206" w:author="CiLia" w:date="2022-03-24T13:52:00Z">
        <w:r w:rsidR="00767D56">
          <w:t xml:space="preserve">bserved patterns in size and body condition </w:t>
        </w:r>
      </w:ins>
      <w:ins w:id="207" w:author="CiLia" w:date="2022-03-24T13:53:00Z">
        <w:r w:rsidR="00767D56">
          <w:t xml:space="preserve">i.e. </w:t>
        </w:r>
      </w:ins>
      <w:del w:id="208" w:author="CiLia" w:date="2022-03-24T13:53:00Z">
        <w:r w:rsidR="00E04F7D" w:rsidDel="00767D56">
          <w:delText xml:space="preserve">Furthermore, we </w:delText>
        </w:r>
        <w:r w:rsidR="00445831" w:rsidDel="00767D56">
          <w:delText>explored</w:delText>
        </w:r>
        <w:r w:rsidR="00E04F7D" w:rsidDel="00767D56">
          <w:delText xml:space="preserve"> whether previous findings </w:delText>
        </w:r>
        <w:r w:rsidR="00110EA8" w:rsidDel="00767D56">
          <w:delText xml:space="preserve">in the Western Mediterranean </w:delText>
        </w:r>
        <w:r w:rsidR="00E04F7D" w:rsidDel="00767D56">
          <w:delText xml:space="preserve">of </w:delText>
        </w:r>
        <w:r w:rsidR="00C03D78" w:rsidDel="00767D56">
          <w:delText>a</w:delText>
        </w:r>
      </w:del>
      <w:ins w:id="209" w:author="CiLia" w:date="2022-03-24T13:53:00Z">
        <w:r w:rsidR="00767D56">
          <w:t>the</w:t>
        </w:r>
      </w:ins>
      <w:r w:rsidR="00C03D78">
        <w:t xml:space="preserve"> North/South gradient </w:t>
      </w:r>
      <w:r w:rsidR="00110EA8">
        <w:t xml:space="preserve">in </w:t>
      </w:r>
      <w:r w:rsidR="00C03D78">
        <w:t xml:space="preserve">size and body condition </w:t>
      </w:r>
      <w:ins w:id="210" w:author="CiLia" w:date="2022-03-24T13:55:00Z">
        <w:r w:rsidR="00767D56">
          <w:t>observed in the Western Mediterranean</w:t>
        </w:r>
      </w:ins>
      <w:del w:id="211" w:author="CiLia" w:date="2022-03-24T13:55:00Z">
        <w:r w:rsidR="00110EA8" w:rsidDel="00767D56">
          <w:delText xml:space="preserve">(i.e. </w:delText>
        </w:r>
        <w:r w:rsidR="00C03D78" w:rsidDel="00767D56">
          <w:delText>with Northern sardines being in poorer condition in contrast to the more robust Southern</w:delText>
        </w:r>
        <w:r w:rsidR="00E04F7D" w:rsidDel="00767D56">
          <w:delText xml:space="preserve"> samples</w:delText>
        </w:r>
        <w:r w:rsidR="00110EA8" w:rsidDel="00767D56">
          <w:delText>)</w:delText>
        </w:r>
      </w:del>
      <w:r w:rsidR="00167551">
        <w:t xml:space="preserve"> </w:t>
      </w:r>
      <w:r w:rsidR="00167551">
        <w:fldChar w:fldCharType="begin" w:fldLock="1"/>
      </w:r>
      <w:r w:rsidR="00965B88">
        <w:instrText>ADDIN CSL_CITATION {"citationItems":[{"id":"ITEM-1","itemData":{"DOI":"10.3389/FMARS.2021.570354/BIBTEX","ISSN":"22967745","abstract":"Small pelagic fish (SPF) in the western Mediterranean Sea are key elements of the marine food web and are important in terms of biomass and fisheries catches. Significant declines in biomass, landings, and changes in the age/size structure of sardine Sardina pilchardus and anchovy Engraulis encrasicolus have been observed in recent decades, particularly in the northern area of the western Mediterranean Sea. To understand the different patterns observed in SPF populations, we analyzed key life history traits [total length at age, length at maturity, gonadosomatic index (GSI), and body condition (Kn)] of sardine and anchovy collected between 2003 and 2017, from different fishing harbors distributed along a latitudinal gradient from northern to southern Spain. We used Generalized Linear Models (GLM) to estimate the length at maturity and Generalized Additive Models (GAMs) to test the relationship with environmental variables (seawater temperature, water currents, and net primary productivity). The life history traits of both species presented seasonal, interannual and latitudinal differences with a clear decline in length at age, length at first maturity, and body condition, for both species in the northern part of the study area. In the southern part, on the contrary, life history traits did not present a clear temporal trend. The environmental conditions partially explained the long-term changes in life history traits, but the selected variables differed between areas, highlighting the importance of regional oceanographic conditions to understand the dynamics of small pelagic fish. The truncated length-at-age pattern for both species with the disappearance of the larger individuals of the population could have contributed to the poor condition of small pelagic fish populations in the northern part of the western Mediterranean Sea in recent years. In the south area, recent declines in body condition for sardine and anchovy were observed and could be a possible first sign for future population declines. This study highlights the importance of understanding the trade-off between the energy invested in reproduction, maintenance and growth at seasonal and interannual level to advance our knowledge on how environmental and human pressures influence population dynamics of small pelagic fish at local and regional scales.","author":[{"dropping-particle":"","family":"Albo-Puigserver","given":"Marta","non-dropping-particle":"","parse-names":false,"suffix":""},{"dropping-particle":"","family":"Pennino","given":"Maria Grazia","non-dropping-particle":"","parse-names":false,"suffix":""},{"dropping-particle":"","family":"Bellido","given":"Jose María","non-dropping-particle":"","parse-names":false,"suffix":""},{"dropping-particle":"","family":"Colmenero","given":"Ana Isabel","non-dropping-particle":"","parse-names":false,"suffix":""},{"dropping-particle":"","family":"Giráldez","given":"Ana","non-dropping-particle":"","parse-names":false,"suffix":""},{"dropping-particle":"","family":"Hidalgo","given":"Manuel","non-dropping-particle":"","parse-names":false,"suffix":""},{"dropping-particle":"","family":"Gabriel Ramírez","given":"John","non-dropping-particle":"","parse-names":false,"suffix":""},{"dropping-particle":"","family":"Steenbeek","given":"Jeroen","non-dropping-particle":"","parse-names":false,"suffix":""},{"dropping-particle":"","family":"Torres","given":"Pedro","non-dropping-particle":"","parse-names":false,"suffix":""},{"dropping-particle":"","family":"Cousido-Rocha","given":"Marta","non-dropping-particle":"","parse-names":false,"suffix":""},{"dropping-particle":"","family":"Coll","given":"Marta","non-dropping-particle":"","parse-names":false,"suffix":""}],"container-title":"Frontiers in Marine Science","id":"ITEM-1","issued":{"date-parts":[["2021","8","23"]]},"page":"1197","publisher":"Frontiers Media S.A.","title":"Changes in Life History Traits of Small Pelagic Fish in the Western Mediterranean Sea","type":"article-journal","volume":"8"},"uris":["http://www.mendeley.com/documents/?uuid=046638f2-ce91-3e06-8b81-15f156558655"]},{"id":"ITEM-2","itemData":{"DOI":"10.1038/s41598-020-74602-y","ISBN":"0123456789","ISSN":"20452322","PMID":"33077761","abstract":"This work combines state-of-the-art methods (DNA metabarcoding) with classic approaches (visual stomach content characterization and stable isotope analyses of nitrogen (δ15N) and carbon (δ13C)) to investigate the trophic ecology of anchovy (Engraulis encrasicolus) and sardine (Sardina pilchardus) at high taxonomic and spatial resolution in the Western Mediterranean Sea. Gut contents observed are in accordance with the dietary plasticity generally described for anchovy and sardine, suggesting a diet related to the opportunistic ingestion of available prey in a certain area and/or time. Genetic tools also showed modest inter-specific differences regarding ingested species. However, inter-specific and intra-specific differences in ingested prey frequencies and prey biomass reflected a latitudinal signal that could indicate a more effective predation on large prey like krill by anchovy versus sardine, as well as a generalized higher large prey ingestion by both species southwards. In fact, both species presented lower δ15N in the northernmost area. This latitudinal gradient indicates changes in the trophic ecology of anchovy and sardine that coincide with previously described better biological conditions for fish in the southern part of the study area as well as higher landings of both species in recent years.","author":[{"dropping-particle":"","family":"Bachiller","given":"Eneko","non-dropping-particle":"","parse-names":false,"suffix":""},{"dropping-particle":"","family":"Albo-Puigserver","given":"Marta","non-dropping-particle":"","parse-names":false,"suffix":""},{"dropping-particle":"","family":"Giménez","given":"Joan","non-dropping-particle":"","parse-names":false,"suffix":""},{"dropping-particle":"","family":"Pennino","given":"Maria Grazia","non-dropping-particle":"","parse-names":false,"suffix":""},{"dropping-particle":"","family":"Marí-Mena","given":"Neus","non-dropping-particle":"","parse-names":false,"suffix":""},{"dropping-particle":"","family":"Esteban","given":"Antonio","non-dropping-particle":"","parse-names":false,"suffix":""},{"dropping-particle":"","family":"Lloret-Lloret","given":"Elena","non-dropping-particle":"","parse-names":false,"suffix":""},{"dropping-particle":"","family":"Jadaud","given":"Angelique","non-dropping-particle":"","parse-names":false,"suffix":""},{"dropping-particle":"","family":"Carro","given":"Belén","non-dropping-particle":"","parse-names":false,"suffix":""},{"dropping-particle":"","family":"Bellido","given":"José María","non-dropping-particle":"","parse-names":false,"suffix":""},{"dropping-particle":"","family":"Coll","given":"Marta","non-dropping-particle":"","parse-names":false,"suffix":""}],"container-title":"Scientific Reports","id":"ITEM-2","issue":"1","issued":{"date-parts":[["2020"]]},"page":"1-18","publisher":"Nature Publishing Group UK","title":"A trophic latitudinal gradient revealed in anchovy and sardine from the Western Mediterranean Sea using a multi-proxy approach","type":"article-journal","volume":"10"},"uris":["http://www.mendeley.com/documents/?uuid=2ab8f258-017b-433e-8d55-dac0e4f1c421"]},{"id":"ITEM-3","itemData":{"DOI":"10.1016/j.pocean.2016.12.002","ISSN":"00796611","abstract":"Small pelagic fish are among the most ecologically and economically important marine fish species and are characterized by large fluctuations all over the world. In the Mediterranean Sea, low catches and biomass of anchovies and sardines have been described in some areas during the last decade, resulting in important fisheries crises. Therefore, we studied anchovy and sardine body condition variability, a key index of population health and its response to environmental and anthropogenic changes. Wide temporal and spatial patterns were investigated by analyzing separately data from scientific surveys and fisheries in eight Mediterranean areas between 1975 and 2015. Results showed that anchovy and sardine body condition as well as maximum size in some areas sharply decreased in most Mediterranean areas along years (except in the Northern Alboran Sea). Despite this general pattern, well-marked environmental differences between sub-regions were highlighted by several analyses and variations in body condition were not found to be homogeneous over all the Mediterranean Sea. Further, other analyses revealed that except for the Adriatic where major changes towards a lower body condition were concomitant with a decrease in river runoffs and chl-a concentration, no concomitant environmental regime shift was detected in other areas. Together, these analyses highlighted the current poor body condition of almost all small pelagic fish populations in the Mediterranean. Yet, global environmental indices could not explain the observed changes and the general decrease in condition might more likely come from regional environmental and/or anthropogenic (fishing) effects. A prolonged state of poor fish body condition, together with an observed reduced size and early age-at-maturity may have strong ecological, economic and social consequences all around the Mediterranean Sea.","author":[{"dropping-particle":"","family":"Brosset","given":"Pablo","non-dropping-particle":"","parse-names":false,"suffix":""},{"dropping-particle":"","family":"Fromentin","given":"Jean Marc","non-dropping-particle":"","parse-names":false,"suffix":""},{"dropping-particle":"","family":"Beveren","given":"Elisabeth","non-dropping-particle":"Van","parse-names":false,"suffix":""},{"dropping-particle":"","family":"Lloret","given":"Josep","non-dropping-particle":"","parse-names":false,"suffix":""},{"dropping-particle":"","family":"Marques","given":"Virginie","non-dropping-particle":"","parse-names":false,"suffix":""},{"dropping-particle":"","family":"Basilone","given":"Gualtiero","non-dropping-particle":"","parse-names":false,"suffix":""},{"dropping-particle":"","family":"Bonanno","given":"Angelo","non-dropping-particle":"","parse-names":false,"suffix":""},{"dropping-particle":"","family":"Carpi","given":"Piera","non-dropping-particle":"","parse-names":false,"suffix":""},{"dropping-particle":"","family":"Donato","given":"Fortunata","non-dropping-particle":"","parse-names":false,"suffix":""},{"dropping-particle":"","family":"Čikeš Keč","given":"Vanja","non-dropping-particle":"","parse-names":false,"suffix":""},{"dropping-particle":"","family":"Felice","given":"Andrea","non-dropping-particle":"De","parse-names":false,"suffix":""},{"dropping-particle":"","family":"Ferreri","given":"Rosalia","non-dropping-particle":"","parse-names":false,"suffix":""},{"dropping-particle":"","family":"Gašparević","given":"Denis","non-dropping-particle":"","parse-names":false,"suffix":""},{"dropping-particle":"","family":"Giráldez","given":"Ana","non-dropping-particle":"","parse-names":false,"suffix":""},{"dropping-particle":"","family":"Gücü","given":"Ali","non-dropping-particle":"","parse-names":false,"suffix":""},{"dropping-particle":"","family":"Iglesias","given":"Magdalena","non-dropping-particle":"","parse-names":false,"suffix":""},{"dropping-particle":"","family":"Leonori","given":"Iole","non-dropping-particle":"","parse-names":false,"suffix":""},{"dropping-particle":"","family":"Palomera","given":"Isabel","non-dropping-particle":"","parse-names":false,"suffix":""},{"dropping-particle":"","family":"Somarakis","given":"Stylianos","non-dropping-particle":"","parse-names":false,"suffix":""},{"dropping-particle":"","family":"Tičina","given":"Vjekoslav","non-dropping-particle":"","parse-names":false,"suffix":""},{"dropping-particle":"","family":"Torres","given":"Pedro","non-dropping-particle":"","parse-names":false,"suffix":""},{"dropping-particle":"","family":"Ventero","given":"Ana","non-dropping-particle":"","parse-names":false,"suffix":""},{"dropping-particle":"","family":"Zorica","given":"Barbara","non-dropping-particle":"","parse-names":false,"suffix":""},{"dropping-particle":"","family":"Ménard","given":"Frédéric","non-dropping-particle":"","parse-names":false,"suffix":""},{"dropping-particle":"","family":"Saraux","given":"Claire","non-dropping-particle":"","parse-names":false,"suffix":""}],"container-title":"Progress in Oceanography","id":"ITEM-3","issued":{"date-parts":[["2017","2","1"]]},"page":"149-162","publisher":"Elsevier Ltd","title":"Spatio-temporal patterns and environmental controls of small pelagic fish body condition from contrasted Mediterranean areas","type":"article-journal","volume":"151"},"uris":["http://www.mendeley.com/documents/?uuid=1f5cdcb6-ef39-34fc-89ab-8f240eec7424"]},{"id":"ITEM-4","itemData":{"ISBN":"9789294602589","author":[{"dropping-particle":"","family":"Coll","given":"Marta","non-dropping-particle":"","parse-names":false,"suffix":""},{"dropping-particle":"","family":"Bellido","given":"JM","non-dropping-particle":"","parse-names":false,"suffix":""}],"id":"ITEM-4","issue":"March","issued":{"date-parts":[["2019"]]},"number-of-pages":"85","title":"Evaluation of the population status and specific management alternatives for the small pelagic fish stocks in the Northwestern Mediterranean Sea (SPELMED) - Final Report SC NR 02 - TENDER EASME/EMFF/2016/32 – SPELMED","type":"report"},"uris":["http://www.mendeley.com/documents/?uuid=bf05e9ff-e6e5-40b2-98c1-18271c0bb504"]}],"mendeley":{"formattedCitation":"(Albo-Puigserver et al., 2021; Bachiller et al., 2020; Brosset et al., 2017; Coll &amp; Bellido, 2019)","plainTextFormattedCitation":"(Albo-Puigserver et al., 2021; Bachiller et al., 2020; Brosset et al., 2017; Coll &amp; Bellido, 2019)","previouslyFormattedCitation":"(Albo-Puigserver et al., 2021; Bachiller et al., 2020; Brosset et al., 2017; Coll &amp; Bellido, 2019)"},"properties":{"noteIndex":0},"schema":"https://github.com/citation-style-language/schema/raw/master/csl-citation.json"}</w:instrText>
      </w:r>
      <w:r w:rsidR="00167551">
        <w:fldChar w:fldCharType="separate"/>
      </w:r>
      <w:r w:rsidR="00965B88" w:rsidRPr="00965B88">
        <w:rPr>
          <w:noProof/>
        </w:rPr>
        <w:t>(Albo-Puigserver et al., 2021; Bachiller et al., 2020; Brosset et al., 2017; Coll &amp; Bellido, 2019)</w:t>
      </w:r>
      <w:r w:rsidR="00167551">
        <w:fldChar w:fldCharType="end"/>
      </w:r>
      <w:r w:rsidR="00445831">
        <w:t xml:space="preserve"> </w:t>
      </w:r>
      <w:ins w:id="212" w:author="CiLia" w:date="2022-03-24T13:56:00Z">
        <w:r w:rsidR="00767D56">
          <w:t xml:space="preserve">reflect </w:t>
        </w:r>
      </w:ins>
      <w:ins w:id="213" w:author="CiLia" w:date="2022-03-24T14:36:00Z">
        <w:r w:rsidR="00C9037D">
          <w:t>random genetic processes</w:t>
        </w:r>
      </w:ins>
      <w:ins w:id="214" w:author="CiLia" w:date="2022-03-24T14:37:00Z">
        <w:r w:rsidR="00C9037D">
          <w:t xml:space="preserve"> and demography</w:t>
        </w:r>
      </w:ins>
      <w:del w:id="215" w:author="CiLia" w:date="2022-03-24T13:58:00Z">
        <w:r w:rsidR="00E04F7D" w:rsidDel="001E4321">
          <w:delText>can be attributed to either the interplay of genetic content of</w:delText>
        </w:r>
        <w:r w:rsidR="00A60DBD" w:rsidDel="001E4321">
          <w:delText xml:space="preserve"> </w:delText>
        </w:r>
        <w:r w:rsidR="00A60DBD" w:rsidDel="001E4321">
          <w:lastRenderedPageBreak/>
          <w:delText>populations in</w:delText>
        </w:r>
        <w:r w:rsidR="00E04F7D" w:rsidDel="001E4321">
          <w:delText xml:space="preserve"> those areas shaped by migration and gene flow (i.e. admixture)</w:delText>
        </w:r>
        <w:r w:rsidR="00680BDC" w:rsidDel="001E4321">
          <w:delText xml:space="preserve"> i.e. </w:delText>
        </w:r>
      </w:del>
      <w:del w:id="216" w:author="CiLia" w:date="2022-03-24T14:37:00Z">
        <w:r w:rsidR="00680BDC" w:rsidDel="00C9037D">
          <w:delText>eco-evolutionary processes</w:delText>
        </w:r>
      </w:del>
      <w:r w:rsidR="00680BDC">
        <w:t>,</w:t>
      </w:r>
      <w:r w:rsidR="00E04F7D">
        <w:t xml:space="preserve"> </w:t>
      </w:r>
      <w:r w:rsidR="00E04F7D" w:rsidRPr="00B0163C">
        <w:t xml:space="preserve">or selection </w:t>
      </w:r>
      <w:r w:rsidR="00A60DBD" w:rsidRPr="00B0163C">
        <w:t>imposed by</w:t>
      </w:r>
      <w:r w:rsidR="00E04F7D" w:rsidRPr="00B0163C">
        <w:t xml:space="preserve"> </w:t>
      </w:r>
      <w:r w:rsidR="00694B1C" w:rsidRPr="00B0163C">
        <w:t>environmental forcing</w:t>
      </w:r>
      <w:r w:rsidR="00E04F7D" w:rsidRPr="00B0163C">
        <w:t xml:space="preserve"> </w:t>
      </w:r>
      <w:r w:rsidR="00DB7F67" w:rsidRPr="00B0163C">
        <w:t>(</w:t>
      </w:r>
      <w:r w:rsidR="00E04F7D" w:rsidRPr="00B0163C">
        <w:t>both the biotic and abiotic attributes of the areas under study</w:t>
      </w:r>
      <w:r w:rsidR="00DB7F67" w:rsidRPr="00B0163C">
        <w:t>)</w:t>
      </w:r>
      <w:del w:id="217" w:author="CiLia" w:date="2022-03-24T14:38:00Z">
        <w:r w:rsidR="00680BDC" w:rsidRPr="00B0163C" w:rsidDel="00C9037D">
          <w:delText xml:space="preserve"> coming down to genetic content or the environment alone</w:delText>
        </w:r>
        <w:r w:rsidR="00E04F7D" w:rsidRPr="00B0163C" w:rsidDel="00C9037D">
          <w:delText xml:space="preserve"> </w:delText>
        </w:r>
        <w:r w:rsidR="00680BDC" w:rsidRPr="00B0163C" w:rsidDel="00C9037D">
          <w:delText>respectively</w:delText>
        </w:r>
      </w:del>
      <w:r w:rsidR="00680BDC" w:rsidRPr="00B0163C">
        <w:t xml:space="preserve">, </w:t>
      </w:r>
      <w:r w:rsidR="00E04F7D" w:rsidRPr="00B0163C">
        <w:t xml:space="preserve">or </w:t>
      </w:r>
      <w:r w:rsidR="00680BDC" w:rsidRPr="00B0163C">
        <w:t>their combined effect</w:t>
      </w:r>
      <w:r w:rsidR="00E04F7D" w:rsidRPr="00B0163C">
        <w:t>.</w:t>
      </w:r>
    </w:p>
    <w:p w14:paraId="6ED77C88" w14:textId="68E2F948" w:rsidR="001E2E5D" w:rsidRPr="001C5490" w:rsidRDefault="00812C89" w:rsidP="00147F2C">
      <w:pPr>
        <w:spacing w:line="480" w:lineRule="auto"/>
        <w:rPr>
          <w:lang w:val="en-US"/>
        </w:rPr>
      </w:pPr>
      <w:r>
        <w:t xml:space="preserve">The methodology and </w:t>
      </w:r>
      <w:r w:rsidR="00F21A4C">
        <w:t xml:space="preserve">findings </w:t>
      </w:r>
      <w:r>
        <w:t xml:space="preserve">of this study </w:t>
      </w:r>
      <w:ins w:id="218" w:author="CiLia" w:date="2022-09-02T15:18:00Z">
        <w:r w:rsidR="001E2E5D">
          <w:t xml:space="preserve">can contribute to </w:t>
        </w:r>
        <w:r w:rsidR="001E2E5D" w:rsidRPr="00D37D3C">
          <w:t>better understand processes shaping population differentiation and to evaluate the adaptive potential of species in response to environmental change</w:t>
        </w:r>
        <w:r w:rsidR="001E2E5D">
          <w:t xml:space="preserve">. It is also </w:t>
        </w:r>
      </w:ins>
      <w:ins w:id="219" w:author="CiLia" w:date="2022-09-02T15:19:00Z">
        <w:r w:rsidR="001E2E5D">
          <w:t xml:space="preserve">anticipated to shed light on how the interplay between natural selection and gene flow affects local adaptation in this broadcast spawner, </w:t>
        </w:r>
        <w:r w:rsidR="001E2E5D" w:rsidRPr="00732C89">
          <w:t xml:space="preserve">especially at times of increasing anthropogenic influence on the natural world </w:t>
        </w:r>
      </w:ins>
      <w:ins w:id="220" w:author="CiLia" w:date="2022-09-07T11:40:00Z">
        <w:r w:rsidR="001B498B">
          <w:fldChar w:fldCharType="begin" w:fldLock="1"/>
        </w:r>
      </w:ins>
      <w:r w:rsidR="00744562">
        <w:instrText>ADDIN CSL_CITATION {"citationItems":[{"id":"ITEM-1","itemData":{"DOI":"10.1111/EVA.12569","ISSN":"17524571","abstract":"Identifying and monitoring locally adaptive genetic variation can have direct utility for conserving species at risk, especially when management may include actions such as translocations for restoration, genetic rescue, or assisted gene flow. However, genomic studies of local adaptation require careful planning to be successful, and in some cases may not be a worthwhile use of resources. Here, we offer an adaptive management framework to help conservation biologists and managers decide when genomics is likely to be effective in detecting local adaptation, and how to plan assessment and monitoring of adaptive variation to address conservation objectives. Studies of adaptive variation using genomic tools will inform conservation actions in many cases, including applications such as assisted gene flow and identifying conservation units. In others, assessing genetic diversity, inbreeding, and demographics using selectively neutral genetic markers may be most useful. And in some cases, local adaptation may be assessed more efficiently using alternative approaches such as common garden experiments. Here, we identify key considerations of genomics studies of locally adaptive variation, provide a road map for successful collaborations with genomics experts including key issues for study design and data analysis, and offer guidelines for interpreting and using results from genomic assessments to inform monitoring programs and conservation actions.","author":[{"dropping-particle":"","family":"Flanagan","given":"Sarah P.","non-dropping-particle":"","parse-names":false,"suffix":""},{"dropping-particle":"","family":"Forester","given":"Brenna R.","non-dropping-particle":"","parse-names":false,"suffix":""},{"dropping-particle":"","family":"Latch","given":"Emily K.","non-dropping-particle":"","parse-names":false,"suffix":""},{"dropping-particle":"","family":"Aitken","given":"Sally N.","non-dropping-particle":"","parse-names":false,"suffix":""},{"dropping-particle":"","family":"Hoban","given":"Sean","non-dropping-particle":"","parse-names":false,"suffix":""}],"container-title":"Evolutionary Applications","id":"ITEM-1","issue":"7","issued":{"date-parts":[["2018","8","1"]]},"page":"1035-1052","publisher":"Wiley-Blackwell","title":"Guidelines for planning genomic assessment and monitoring of locally adaptive variation to inform species conservation","type":"article-journal","volume":"11"},"uris":["http://www.mendeley.com/documents/?uuid=4d4b9726-5d56-3f38-baf8-d7b206bd2d08"]}],"mendeley":{"formattedCitation":"(Flanagan, Forester, Latch, Aitken, &amp; Hoban, 2018)","plainTextFormattedCitation":"(Flanagan, Forester, Latch, Aitken, &amp; Hoban, 2018)","previouslyFormattedCitation":"(Flanagan, Forester, Latch, Aitken, &amp; Hoban, 2018)"},"properties":{"noteIndex":0},"schema":"https://github.com/citation-style-language/schema/raw/master/csl-citation.json"}</w:instrText>
      </w:r>
      <w:r w:rsidR="001B498B">
        <w:fldChar w:fldCharType="separate"/>
      </w:r>
      <w:r w:rsidR="001B498B" w:rsidRPr="001B498B">
        <w:rPr>
          <w:noProof/>
        </w:rPr>
        <w:t>(Flanagan, Forester, Latch, Aitken, &amp; Hoban, 2018)</w:t>
      </w:r>
      <w:ins w:id="221" w:author="CiLia" w:date="2022-09-07T11:40:00Z">
        <w:r w:rsidR="001B498B">
          <w:fldChar w:fldCharType="end"/>
        </w:r>
      </w:ins>
      <w:ins w:id="222" w:author="CiLia" w:date="2022-09-02T15:19:00Z">
        <w:r w:rsidR="001E2E5D">
          <w:t>.</w:t>
        </w:r>
      </w:ins>
      <w:ins w:id="223" w:author="CiLia" w:date="2022-09-02T15:20:00Z">
        <w:r w:rsidR="001E2E5D">
          <w:t xml:space="preserve"> </w:t>
        </w:r>
      </w:ins>
      <w:ins w:id="224" w:author="CiLia" w:date="2022-09-02T15:21:00Z">
        <w:r w:rsidR="00E6530A">
          <w:t>This stud</w:t>
        </w:r>
      </w:ins>
      <w:ins w:id="225" w:author="CiLia" w:date="2022-09-02T15:22:00Z">
        <w:r w:rsidR="00E6530A">
          <w:t xml:space="preserve">y can </w:t>
        </w:r>
      </w:ins>
      <w:r w:rsidR="00E04F7D">
        <w:t xml:space="preserve">offer valuable information for sustainable </w:t>
      </w:r>
      <w:r w:rsidR="00F21A4C">
        <w:t xml:space="preserve">species </w:t>
      </w:r>
      <w:r w:rsidR="00E04F7D">
        <w:t xml:space="preserve">management </w:t>
      </w:r>
      <w:r w:rsidR="00A60DBD">
        <w:t xml:space="preserve">providing </w:t>
      </w:r>
      <w:del w:id="226" w:author="CiLia" w:date="2022-08-02T16:32:00Z">
        <w:r w:rsidR="00E83DEF" w:rsidDel="00BB4A34">
          <w:delText xml:space="preserve">valuable </w:delText>
        </w:r>
      </w:del>
      <w:ins w:id="227" w:author="CiLia" w:date="2022-08-02T16:32:00Z">
        <w:r w:rsidR="00BB4A34">
          <w:t xml:space="preserve">important </w:t>
        </w:r>
      </w:ins>
      <w:r w:rsidR="00E83DEF">
        <w:t>clues</w:t>
      </w:r>
      <w:r w:rsidR="00E04F7D">
        <w:t xml:space="preserve"> on the definition and delineation of stocks and their potential to adapt.</w:t>
      </w:r>
      <w:r w:rsidR="00F21A4C">
        <w:t xml:space="preserve"> Finally, it may assist the prediction of the evolutionary responses to the ongoing and future climate change</w:t>
      </w:r>
      <w:ins w:id="228" w:author="CiLia" w:date="2022-02-04T15:22:00Z">
        <w:r w:rsidR="007F439B">
          <w:t xml:space="preserve"> </w:t>
        </w:r>
      </w:ins>
      <w:r w:rsidR="00F21A4C">
        <w:t>s</w:t>
      </w:r>
      <w:ins w:id="229" w:author="CiLia" w:date="2022-02-04T15:22:00Z">
        <w:r w:rsidR="007F439B">
          <w:t>cenarios</w:t>
        </w:r>
      </w:ins>
      <w:r w:rsidR="00F21A4C">
        <w:t>.</w:t>
      </w:r>
    </w:p>
    <w:p w14:paraId="057453A8" w14:textId="77777777" w:rsidR="00B814D6" w:rsidRDefault="00B814D6" w:rsidP="00147F2C">
      <w:pPr>
        <w:spacing w:line="480" w:lineRule="auto"/>
        <w:rPr>
          <w:b/>
        </w:rPr>
      </w:pPr>
    </w:p>
    <w:p w14:paraId="5ADA93C7" w14:textId="77BC14BB" w:rsidR="00CA796C" w:rsidRDefault="00E04F7D" w:rsidP="00147F2C">
      <w:pPr>
        <w:spacing w:line="480" w:lineRule="auto"/>
      </w:pPr>
      <w:r>
        <w:rPr>
          <w:b/>
        </w:rPr>
        <w:t>Materials &amp; Methods</w:t>
      </w:r>
    </w:p>
    <w:p w14:paraId="3449A278" w14:textId="314B07B5" w:rsidR="00CA796C" w:rsidRPr="005A1E52" w:rsidRDefault="00E04F7D" w:rsidP="00147F2C">
      <w:pPr>
        <w:spacing w:line="480" w:lineRule="auto"/>
        <w:rPr>
          <w:i/>
          <w:iCs/>
        </w:rPr>
      </w:pPr>
      <w:bookmarkStart w:id="230" w:name="_Hlk110531811"/>
      <w:r w:rsidRPr="008664CC">
        <w:rPr>
          <w:bCs/>
          <w:i/>
          <w:iCs/>
        </w:rPr>
        <w:t>Sampling</w:t>
      </w:r>
      <w:ins w:id="231" w:author="CiLia" w:date="2022-08-04T18:58:00Z">
        <w:r w:rsidR="005A1E52">
          <w:rPr>
            <w:bCs/>
            <w:i/>
            <w:iCs/>
          </w:rPr>
          <w:t xml:space="preserve">, </w:t>
        </w:r>
        <w:r w:rsidR="005A1E52" w:rsidRPr="003C3892">
          <w:rPr>
            <w:i/>
            <w:iCs/>
          </w:rPr>
          <w:t>DNA extraction</w:t>
        </w:r>
        <w:r w:rsidR="005A1E52">
          <w:rPr>
            <w:i/>
            <w:iCs/>
          </w:rPr>
          <w:t>, l</w:t>
        </w:r>
        <w:r w:rsidR="005A1E52" w:rsidRPr="003C3892">
          <w:rPr>
            <w:i/>
            <w:iCs/>
          </w:rPr>
          <w:t xml:space="preserve">ibrary </w:t>
        </w:r>
      </w:ins>
      <w:ins w:id="232" w:author="CiLia" w:date="2022-08-05T17:19:00Z">
        <w:r w:rsidR="0001066C">
          <w:rPr>
            <w:i/>
            <w:iCs/>
          </w:rPr>
          <w:t>construction</w:t>
        </w:r>
      </w:ins>
      <w:ins w:id="233" w:author="CiLia" w:date="2022-08-05T11:57:00Z">
        <w:r w:rsidR="00D41234">
          <w:rPr>
            <w:i/>
            <w:iCs/>
          </w:rPr>
          <w:t xml:space="preserve"> and genotyping</w:t>
        </w:r>
      </w:ins>
    </w:p>
    <w:p w14:paraId="07EA9536" w14:textId="0F88660F" w:rsidR="00CA796C" w:rsidRDefault="00E853FC" w:rsidP="00147F2C">
      <w:pPr>
        <w:spacing w:line="480" w:lineRule="auto"/>
      </w:pPr>
      <w:r>
        <w:t>S</w:t>
      </w:r>
      <w:r w:rsidR="00E04F7D">
        <w:t xml:space="preserve">ardines </w:t>
      </w:r>
      <w:r>
        <w:t>were collected from</w:t>
      </w:r>
      <w:r w:rsidR="00E04F7D">
        <w:t xml:space="preserve"> 12 different locations across the Western and Central </w:t>
      </w:r>
      <w:r w:rsidR="00E04F7D" w:rsidRPr="0001066C">
        <w:t>Mediterranean Sea, and the adjacent Atlantic waters (Figure 1)</w:t>
      </w:r>
      <w:ins w:id="234" w:author="CiLia" w:date="2022-08-04T18:59:00Z">
        <w:r w:rsidR="005A1E52" w:rsidRPr="0001066C">
          <w:t>,</w:t>
        </w:r>
      </w:ins>
      <w:del w:id="235" w:author="CiLia" w:date="2022-08-04T18:59:00Z">
        <w:r w:rsidR="00E04F7D" w:rsidRPr="0001066C" w:rsidDel="005A1E52">
          <w:delText>. Sampling was conducted</w:delText>
        </w:r>
      </w:del>
      <w:r w:rsidR="00E04F7D" w:rsidRPr="0001066C">
        <w:t xml:space="preserve"> during scientific surveys </w:t>
      </w:r>
      <w:r w:rsidR="00FA1AEA" w:rsidRPr="0001066C">
        <w:t>(</w:t>
      </w:r>
      <w:r w:rsidR="00FA1AEA" w:rsidRPr="002A6629">
        <w:t xml:space="preserve">Mediterranean International bottom Trawl Survey, MEDITS and </w:t>
      </w:r>
      <w:proofErr w:type="spellStart"/>
      <w:r w:rsidR="00FA1AEA" w:rsidRPr="002A6629">
        <w:t>MEDiteranean</w:t>
      </w:r>
      <w:proofErr w:type="spellEnd"/>
      <w:r w:rsidR="00FA1AEA" w:rsidRPr="002A6629">
        <w:t xml:space="preserve"> International Acoustic Survey, MEDIAS)</w:t>
      </w:r>
      <w:r w:rsidR="008664CC" w:rsidRPr="002A6629">
        <w:t xml:space="preserve"> </w:t>
      </w:r>
      <w:r w:rsidR="00E04F7D" w:rsidRPr="0001066C">
        <w:t>or commercial</w:t>
      </w:r>
      <w:r w:rsidR="00E04F7D">
        <w:t xml:space="preserve"> hauls in the period November 2017 – June 2018. </w:t>
      </w:r>
      <w:del w:id="236" w:author="CiLia" w:date="2022-08-04T19:00:00Z">
        <w:r w:rsidR="00E04F7D" w:rsidDel="008D64F6">
          <w:delText>During sampling, muscle or fin clip was collected</w:delText>
        </w:r>
        <w:r w:rsidR="00FC152D" w:rsidDel="008D64F6">
          <w:delText xml:space="preserve">, </w:delText>
        </w:r>
        <w:r w:rsidR="00E04F7D" w:rsidDel="008D64F6">
          <w:delText xml:space="preserve">with a mean </w:delText>
        </w:r>
        <w:r w:rsidR="00DB7F67" w:rsidDel="008D64F6">
          <w:delText xml:space="preserve">muscle sample </w:delText>
        </w:r>
        <w:r w:rsidR="00E04F7D" w:rsidDel="008D64F6">
          <w:delText>volume of 0.5 cm</w:delText>
        </w:r>
        <w:r w:rsidR="00E04F7D" w:rsidDel="008D64F6">
          <w:rPr>
            <w:vertAlign w:val="superscript"/>
          </w:rPr>
          <w:delText>3</w:delText>
        </w:r>
        <w:r w:rsidR="00E04F7D" w:rsidDel="008D64F6">
          <w:delText xml:space="preserve">. Samples were placed in 96% ethanol and stored at -20°C. </w:delText>
        </w:r>
      </w:del>
      <w:r w:rsidR="00FC152D" w:rsidRPr="00FC152D">
        <w:t xml:space="preserve">A total of 398 fish (166 females, 220 males, and </w:t>
      </w:r>
      <w:del w:id="237" w:author="CiLia" w:date="2022-08-03T14:40:00Z">
        <w:r w:rsidR="00FC152D" w:rsidRPr="00FC152D" w:rsidDel="00A52C25">
          <w:delText xml:space="preserve">12 </w:delText>
        </w:r>
      </w:del>
      <w:ins w:id="238" w:author="CiLia" w:date="2022-08-03T14:40:00Z">
        <w:r w:rsidR="00A52C25">
          <w:t>6</w:t>
        </w:r>
        <w:r w:rsidR="00A52C25" w:rsidRPr="00FC152D">
          <w:t xml:space="preserve"> </w:t>
        </w:r>
      </w:ins>
      <w:r w:rsidR="00FC152D" w:rsidRPr="00FC152D">
        <w:t>immatures</w:t>
      </w:r>
      <w:ins w:id="239" w:author="CiLia" w:date="2022-08-03T14:40:00Z">
        <w:r w:rsidR="00A52C25">
          <w:t xml:space="preserve"> and 6 n/a</w:t>
        </w:r>
      </w:ins>
      <w:r w:rsidR="00FC152D" w:rsidRPr="00FC152D">
        <w:t>) were collected</w:t>
      </w:r>
      <w:del w:id="240" w:author="CiLia" w:date="2022-09-02T15:24:00Z">
        <w:r w:rsidR="00FC152D" w:rsidRPr="00FC152D" w:rsidDel="00F72441">
          <w:delText xml:space="preserve"> across the 12 sampling sites</w:delText>
        </w:r>
      </w:del>
      <w:r w:rsidR="00FC152D" w:rsidRPr="00FC152D">
        <w:t xml:space="preserve">. </w:t>
      </w:r>
      <w:del w:id="241" w:author="CiLia" w:date="2022-09-07T11:46:00Z">
        <w:r w:rsidR="00135984" w:rsidDel="005B0373">
          <w:delText>Collected s</w:delText>
        </w:r>
      </w:del>
      <w:ins w:id="242" w:author="CiLia" w:date="2022-09-07T11:46:00Z">
        <w:r w:rsidR="005B0373">
          <w:t>S</w:t>
        </w:r>
      </w:ins>
      <w:r w:rsidR="00135984">
        <w:t xml:space="preserve">amples </w:t>
      </w:r>
      <w:ins w:id="243" w:author="CiLia" w:date="2022-08-05T11:41:00Z">
        <w:r w:rsidR="00F47EFC">
          <w:t xml:space="preserve">from two neighboring GSA sites </w:t>
        </w:r>
      </w:ins>
      <w:r w:rsidR="00135984">
        <w:t>showed differences in respect to fish total length and weight</w:t>
      </w:r>
      <w:del w:id="244" w:author="CiLia" w:date="2022-08-05T11:41:00Z">
        <w:r w:rsidR="00135984" w:rsidDel="00F47EFC">
          <w:delText xml:space="preserve">, especially </w:delText>
        </w:r>
      </w:del>
      <w:del w:id="245" w:author="CiLia" w:date="2022-08-04T19:45:00Z">
        <w:r w:rsidR="00135984" w:rsidDel="00E11E13">
          <w:delText xml:space="preserve">from </w:delText>
        </w:r>
      </w:del>
      <w:del w:id="246" w:author="CiLia" w:date="2022-08-05T11:41:00Z">
        <w:r w:rsidR="00135984" w:rsidDel="00F47EFC">
          <w:delText xml:space="preserve">two neighboring GSA </w:delText>
        </w:r>
      </w:del>
      <w:del w:id="247" w:author="CiLia" w:date="2022-08-04T19:45:00Z">
        <w:r w:rsidR="00135984" w:rsidDel="00E11E13">
          <w:delText xml:space="preserve">sampling </w:delText>
        </w:r>
      </w:del>
      <w:del w:id="248" w:author="CiLia" w:date="2022-08-05T11:41:00Z">
        <w:r w:rsidR="00135984" w:rsidDel="00F47EFC">
          <w:delText>sites</w:delText>
        </w:r>
      </w:del>
      <w:r w:rsidR="00135984">
        <w:t xml:space="preserve"> (</w:t>
      </w:r>
      <w:del w:id="249" w:author="CiLia" w:date="2022-08-04T19:44:00Z">
        <w:r w:rsidR="00135984" w:rsidDel="00E11E13">
          <w:delText xml:space="preserve">see </w:delText>
        </w:r>
      </w:del>
      <w:r w:rsidR="00135984">
        <w:t>Figure 1</w:t>
      </w:r>
      <w:r w:rsidR="00DE17E6">
        <w:t>,</w:t>
      </w:r>
      <w:r w:rsidR="00135984">
        <w:t xml:space="preserve"> </w:t>
      </w:r>
      <w:r w:rsidR="00E04F7D" w:rsidRPr="00677C19">
        <w:t>Table S1</w:t>
      </w:r>
      <w:r w:rsidR="00135984">
        <w:t>)</w:t>
      </w:r>
      <w:r w:rsidR="00E04F7D">
        <w:t>.</w:t>
      </w:r>
    </w:p>
    <w:p w14:paraId="7B186982" w14:textId="4A7B01C6" w:rsidR="00CA796C" w:rsidDel="004976CE" w:rsidRDefault="00CA796C" w:rsidP="00147F2C">
      <w:pPr>
        <w:spacing w:line="480" w:lineRule="auto"/>
        <w:rPr>
          <w:del w:id="250" w:author="CiLia" w:date="2022-08-04T19:06:00Z"/>
        </w:rPr>
      </w:pPr>
    </w:p>
    <w:p w14:paraId="33CA1946" w14:textId="4CD6F639" w:rsidR="001157BF" w:rsidRPr="003C3892" w:rsidDel="004976CE" w:rsidRDefault="00E04F7D" w:rsidP="001157BF">
      <w:pPr>
        <w:spacing w:line="480" w:lineRule="auto"/>
        <w:rPr>
          <w:del w:id="251" w:author="CiLia" w:date="2022-08-04T19:06:00Z"/>
          <w:i/>
          <w:iCs/>
        </w:rPr>
      </w:pPr>
      <w:del w:id="252" w:author="CiLia" w:date="2022-08-04T19:06:00Z">
        <w:r w:rsidRPr="003C3892" w:rsidDel="004976CE">
          <w:rPr>
            <w:i/>
            <w:iCs/>
          </w:rPr>
          <w:delText>DNA extraction</w:delText>
        </w:r>
        <w:r w:rsidR="001157BF" w:rsidDel="004976CE">
          <w:rPr>
            <w:i/>
            <w:iCs/>
          </w:rPr>
          <w:delText>, l</w:delText>
        </w:r>
        <w:r w:rsidR="001157BF" w:rsidRPr="003C3892" w:rsidDel="004976CE">
          <w:rPr>
            <w:i/>
            <w:iCs/>
          </w:rPr>
          <w:delText xml:space="preserve">ibrary construction and </w:delText>
        </w:r>
        <w:r w:rsidR="001157BF" w:rsidDel="004976CE">
          <w:rPr>
            <w:i/>
            <w:iCs/>
          </w:rPr>
          <w:delText>s</w:delText>
        </w:r>
        <w:r w:rsidR="001157BF" w:rsidRPr="003C3892" w:rsidDel="004976CE">
          <w:rPr>
            <w:i/>
            <w:iCs/>
          </w:rPr>
          <w:delText>equencing</w:delText>
        </w:r>
      </w:del>
    </w:p>
    <w:p w14:paraId="0DFB2007" w14:textId="2EE069B2" w:rsidR="00CA796C" w:rsidDel="004976CE" w:rsidRDefault="00E04F7D" w:rsidP="00147F2C">
      <w:pPr>
        <w:spacing w:line="480" w:lineRule="auto"/>
        <w:rPr>
          <w:del w:id="253" w:author="CiLia" w:date="2022-08-04T19:06:00Z"/>
        </w:rPr>
      </w:pPr>
      <w:r>
        <w:t xml:space="preserve">Genomic DNA was extracted from tissue samples </w:t>
      </w:r>
      <w:del w:id="254" w:author="CiLia" w:date="2022-08-04T19:06:00Z">
        <w:r w:rsidDel="004976CE">
          <w:delText xml:space="preserve">by grinding the tissue on a Tissuelyser LT (Qiagen) under liquid nitrogen until a fine powder was obtained. This powder was used as input for the E.Z.N.A. Mollusc DNA </w:delText>
        </w:r>
        <w:r w:rsidR="0050227E" w:rsidDel="004976CE">
          <w:delText xml:space="preserve">kit </w:delText>
        </w:r>
        <w:r w:rsidDel="004976CE">
          <w:delText xml:space="preserve">(Omega Biotek) strictly following the </w:delText>
        </w:r>
        <w:r w:rsidR="002833D0" w:rsidDel="004976CE">
          <w:delText xml:space="preserve">instructions from </w:delText>
        </w:r>
        <w:r w:rsidDel="004976CE">
          <w:delText xml:space="preserve">manufacturers. The isolated DNA was </w:delText>
        </w:r>
        <w:r w:rsidR="003101F2" w:rsidDel="004976CE">
          <w:delText>quantified using the Qubit dsDNA BR assay (Thermo Fisher Scientific)</w:delText>
        </w:r>
        <w:r w:rsidDel="004976CE">
          <w:delText>.</w:delText>
        </w:r>
      </w:del>
    </w:p>
    <w:p w14:paraId="10485425" w14:textId="33FEEE47" w:rsidR="00CA796C" w:rsidDel="0001066C" w:rsidRDefault="00E04F7D" w:rsidP="00147F2C">
      <w:pPr>
        <w:spacing w:line="480" w:lineRule="auto"/>
        <w:rPr>
          <w:del w:id="255" w:author="CiLia" w:date="2022-08-05T17:21:00Z"/>
        </w:rPr>
      </w:pPr>
      <w:del w:id="256" w:author="CiLia" w:date="2022-08-04T19:06:00Z">
        <w:r w:rsidDel="004976CE">
          <w:delText>L</w:delText>
        </w:r>
      </w:del>
      <w:ins w:id="257" w:author="CiLia" w:date="2022-08-04T19:06:00Z">
        <w:r w:rsidR="004976CE">
          <w:t>and l</w:t>
        </w:r>
      </w:ins>
      <w:r>
        <w:t xml:space="preserve">ibraries were prepared following </w:t>
      </w:r>
      <w:del w:id="258" w:author="CiLia" w:date="2022-08-05T11:55:00Z">
        <w:r w:rsidDel="00D41234">
          <w:delText xml:space="preserve">a </w:delText>
        </w:r>
      </w:del>
      <w:ins w:id="259" w:author="CiLia" w:date="2022-08-05T11:55:00Z">
        <w:r w:rsidR="00D41234">
          <w:t xml:space="preserve">the </w:t>
        </w:r>
      </w:ins>
      <w:del w:id="260" w:author="CiLia" w:date="2022-08-05T11:55:00Z">
        <w:r w:rsidDel="00D41234">
          <w:delText xml:space="preserve">low-cost </w:delText>
        </w:r>
      </w:del>
      <w:r>
        <w:t xml:space="preserve">double-digest restriction site-associated DNA sequencing approach </w:t>
      </w:r>
      <w:del w:id="261" w:author="CiLia" w:date="2022-08-04T19:07:00Z">
        <w:r w:rsidDel="004976CE">
          <w:delText>(Low-cost ddRAD), based on the protocol described by</w:delText>
        </w:r>
      </w:del>
      <w:ins w:id="262" w:author="CiLia" w:date="2022-08-04T19:07:00Z">
        <w:r w:rsidR="004976CE">
          <w:t>of</w:t>
        </w:r>
      </w:ins>
      <w:r>
        <w:t xml:space="preserve"> </w:t>
      </w:r>
      <w:proofErr w:type="spellStart"/>
      <w:r>
        <w:t>Kess</w:t>
      </w:r>
      <w:proofErr w:type="spellEnd"/>
      <w:r>
        <w:t xml:space="preserve"> et al.</w:t>
      </w:r>
      <w:r w:rsidRPr="00C03D78">
        <w:t xml:space="preserve"> </w:t>
      </w:r>
      <w:r w:rsidR="00F851F4" w:rsidRPr="00C03D78">
        <w:rPr>
          <w:rStyle w:val="FootnoteReference"/>
          <w:vertAlign w:val="baseline"/>
        </w:rPr>
        <w:fldChar w:fldCharType="begin" w:fldLock="1"/>
      </w:r>
      <w:r w:rsidR="006F4C05">
        <w:instrText>ADDIN CSL_CITATION {"citationItems":[{"id":"ITEM-1","itemData":{"DOI":"10.1093/mollus/eyv042","ISSN":"0260-1230","abstract":"Restriction-associated DNA sequencing methods are useful for simultaneously developing and genotyping DNA markers such as single nucleotide polymorphisms (SNPs). We describe a new inexpensive protocol for double-digest restriction-associated DNA (ddRAD) sequencing, requiring purchase of only two double-stranded adapter oligonucleotides complementary to the overhanging bases left by digestion with chosen restriction enzymes. Indexing of samples is instead achieved by incorporating two unique index sequences into the forward and reverse primer sequences, so that they can both be added with PCR. This modification enables combinatorial indexing of samples by paired-end sequencing. We tested this method by preparing individual genomic libraries from two putative parents and eight putative offspring from an experimental cross of a marine snail (Littorina saxatilis); each snail's DNA was extracted, double-digested with PstI and BglII, then ligated to adapters. More than 90% of the reads (12,175,413 paired-end reads and 24,350,826 total sequences) could be assigned to the sequenced individuals. Trimmed, paired reads from the putative parents were assembled into 3,421 contigs with an N50 of 135 bp. Reads from all individuals were aligned to the parental reference assembly, allowing discovery and validation of 1,131 variant SNP sites genotyped in all individuals, with mean coverage depth of 33.54 reads per locus. Individual genotypes at each of 1,131 loci were used in parentage analysis in COLONY 2.0.4.4 and confirmed that the putative parents were the true parents of eight sequenced offspring. This study demonstrates the utility of the new low-cost ddRAD protocol for library preparation and SNP variant discovery, and will enable flexibility in choice of restriction enzyme and decrease in startup costs of future ddRAD studies in molluscan species.","author":[{"dropping-particle":"","family":"Kess","given":"Tony","non-dropping-particle":"","parse-names":false,"suffix":""},{"dropping-particle":"","family":"Gross","given":"Jeffrey","non-dropping-particle":"","parse-names":false,"suffix":""},{"dropping-particle":"","family":"Harper","given":"Fiona","non-dropping-particle":"","parse-names":false,"suffix":""},{"dropping-particle":"","family":"Boulding","given":"Elizabeth G.","non-dropping-particle":"","parse-names":false,"suffix":""}],"container-title":"Journal of Molluscan Studies","id":"ITEM-1","issue":"1","issued":{"date-parts":[["2016","9","7"]]},"page":"104-089","publisher":"Oxford University Press","title":"Low-cost ddRAD method of SNP discovery and genotyping applied to the periwinkle Littorina saxatilis","type":"article-journal","volume":"82"},"uris":["http://www.mendeley.com/documents/?uuid=4e7e213d-1006-302d-8e52-f73922670fff"]}],"mendeley":{"formattedCitation":"(Kess, Gross, Harper, &amp; Boulding, 2016)","manualFormatting":"(2015)","plainTextFormattedCitation":"(Kess, Gross, Harper, &amp; Boulding, 2016)","previouslyFormattedCitation":"(Kess, Gross, Harper, &amp; Boulding, 2016)"},"properties":{"noteIndex":0},"schema":"https://github.com/citation-style-language/schema/raw/master/csl-citation.json"}</w:instrText>
      </w:r>
      <w:r w:rsidR="00F851F4" w:rsidRPr="00C03D78">
        <w:rPr>
          <w:rStyle w:val="FootnoteReference"/>
          <w:vertAlign w:val="baseline"/>
        </w:rPr>
        <w:fldChar w:fldCharType="separate"/>
      </w:r>
      <w:r w:rsidR="00F851F4" w:rsidRPr="00C03D78">
        <w:rPr>
          <w:rStyle w:val="FootnoteReference"/>
          <w:noProof/>
          <w:vertAlign w:val="baseline"/>
        </w:rPr>
        <w:t>(2015)</w:t>
      </w:r>
      <w:r w:rsidR="00F851F4" w:rsidRPr="00C03D78">
        <w:rPr>
          <w:rStyle w:val="FootnoteReference"/>
          <w:vertAlign w:val="baseline"/>
        </w:rPr>
        <w:fldChar w:fldCharType="end"/>
      </w:r>
      <w:r>
        <w:t xml:space="preserve">. </w:t>
      </w:r>
      <w:del w:id="263" w:author="CiLia" w:date="2022-08-04T19:48:00Z">
        <w:r w:rsidR="0050227E" w:rsidDel="0071019C">
          <w:delText>The</w:delText>
        </w:r>
        <w:r w:rsidDel="0071019C">
          <w:delText xml:space="preserve"> high molecular weight DNA was digested using two six-cutter enzymes, </w:delText>
        </w:r>
        <w:r w:rsidRPr="007F6380" w:rsidDel="0071019C">
          <w:rPr>
            <w:i/>
            <w:iCs/>
          </w:rPr>
          <w:delText>PstI</w:delText>
        </w:r>
        <w:r w:rsidDel="0071019C">
          <w:delText xml:space="preserve"> (CTGCA|G) and </w:delText>
        </w:r>
        <w:r w:rsidRPr="007F6380" w:rsidDel="0071019C">
          <w:rPr>
            <w:i/>
            <w:iCs/>
          </w:rPr>
          <w:delText>BglII</w:delText>
        </w:r>
        <w:r w:rsidDel="0071019C">
          <w:delText xml:space="preserve"> (A|GATCT). </w:delText>
        </w:r>
      </w:del>
      <w:del w:id="264" w:author="CiLia" w:date="2022-08-03T14:14:00Z">
        <w:r w:rsidDel="00876F2D">
          <w:delText xml:space="preserve">Two sets of adapters were ligated to each end of the resulting fragments using T4 DNA ligase (New England Biolabs). </w:delText>
        </w:r>
      </w:del>
      <w:del w:id="265" w:author="CiLia" w:date="2022-08-04T19:48:00Z">
        <w:r w:rsidDel="0071019C">
          <w:delText>Samples were enriched in adapter-ligated fragments by PCR</w:delText>
        </w:r>
      </w:del>
      <w:del w:id="266" w:author="CiLia" w:date="2022-08-03T14:15:00Z">
        <w:r w:rsidDel="00CB1A82">
          <w:delText>. During this PCR,</w:delText>
        </w:r>
      </w:del>
      <w:del w:id="267" w:author="CiLia" w:date="2022-08-04T19:48:00Z">
        <w:r w:rsidDel="0071019C">
          <w:delText xml:space="preserve"> primers containing different index sequences </w:delText>
        </w:r>
      </w:del>
      <w:del w:id="268" w:author="CiLia" w:date="2022-08-03T14:15:00Z">
        <w:r w:rsidDel="00CB1A82">
          <w:delText>were used in order</w:delText>
        </w:r>
      </w:del>
      <w:del w:id="269" w:author="CiLia" w:date="2022-08-04T19:48:00Z">
        <w:r w:rsidDel="0071019C">
          <w:delText xml:space="preserve"> to add unique index combinations to each sample for post-sequencing demultiplexing. Libraries were quantified </w:delText>
        </w:r>
      </w:del>
      <w:del w:id="270" w:author="CiLia" w:date="2022-08-03T14:16:00Z">
        <w:r w:rsidDel="00CB1A82">
          <w:delText>using the</w:delText>
        </w:r>
      </w:del>
      <w:del w:id="271" w:author="CiLia" w:date="2022-08-04T19:48:00Z">
        <w:r w:rsidDel="0071019C">
          <w:delText xml:space="preserve"> Qubit dsDNA HS Assay (Thermo Fisher Scientific)</w:delText>
        </w:r>
      </w:del>
      <w:del w:id="272" w:author="CiLia" w:date="2022-08-03T14:16:00Z">
        <w:r w:rsidDel="00CB1A82">
          <w:delText xml:space="preserve"> and</w:delText>
        </w:r>
      </w:del>
      <w:del w:id="273" w:author="CiLia" w:date="2022-08-04T19:48:00Z">
        <w:r w:rsidDel="0071019C">
          <w:delText xml:space="preserve"> pooled in equimolar amounts</w:delText>
        </w:r>
      </w:del>
      <w:del w:id="274" w:author="CiLia" w:date="2022-08-03T14:16:00Z">
        <w:r w:rsidDel="00CB1A82">
          <w:delText>. The pool was</w:delText>
        </w:r>
      </w:del>
      <w:del w:id="275" w:author="CiLia" w:date="2022-08-04T19:48:00Z">
        <w:r w:rsidDel="0071019C">
          <w:delText xml:space="preserve"> run in an E-gel system (Thermo Fisher Scientific) to recover a 500-bp band, which was used for high-throughput sequencing </w:delText>
        </w:r>
        <w:r w:rsidR="006E5D3B" w:rsidDel="0071019C">
          <w:delText>on</w:delText>
        </w:r>
        <w:r w:rsidDel="0071019C">
          <w:delText xml:space="preserve"> an Illumina HiSeq X.</w:delText>
        </w:r>
      </w:del>
    </w:p>
    <w:p w14:paraId="41D0B97A" w14:textId="13E507FA" w:rsidR="00CA796C" w:rsidDel="00B86B68" w:rsidRDefault="00CA796C" w:rsidP="00147F2C">
      <w:pPr>
        <w:spacing w:line="480" w:lineRule="auto"/>
        <w:rPr>
          <w:del w:id="276" w:author="CiLia" w:date="2022-08-05T11:57:00Z"/>
        </w:rPr>
      </w:pPr>
    </w:p>
    <w:p w14:paraId="7F685356" w14:textId="5DE106E4" w:rsidR="00CA796C" w:rsidRPr="003C3892" w:rsidDel="00B86B68" w:rsidRDefault="00E04F7D" w:rsidP="003C3892">
      <w:pPr>
        <w:spacing w:line="480" w:lineRule="auto"/>
        <w:rPr>
          <w:del w:id="277" w:author="CiLia" w:date="2022-08-05T11:57:00Z"/>
          <w:i/>
          <w:iCs/>
        </w:rPr>
      </w:pPr>
      <w:del w:id="278" w:author="CiLia" w:date="2022-08-05T11:57:00Z">
        <w:r w:rsidRPr="003C3892" w:rsidDel="00B86B68">
          <w:rPr>
            <w:i/>
            <w:iCs/>
          </w:rPr>
          <w:delText>ddRAD loci building and genotyping</w:delText>
        </w:r>
      </w:del>
    </w:p>
    <w:p w14:paraId="6051F829" w14:textId="40F20D22" w:rsidR="00CA796C" w:rsidRDefault="00E04F7D" w:rsidP="00147F2C">
      <w:pPr>
        <w:spacing w:line="480" w:lineRule="auto"/>
      </w:pPr>
      <w:del w:id="279" w:author="CiLia" w:date="2022-08-05T11:57:00Z">
        <w:r w:rsidDel="00B86B68">
          <w:delText xml:space="preserve">The raw FASTQ files were quality-checked in FastQC 0.11.3. </w:delText>
        </w:r>
      </w:del>
      <w:r>
        <w:t>Sequenced reads were analy</w:t>
      </w:r>
      <w:r w:rsidR="00A9355C">
        <w:t>z</w:t>
      </w:r>
      <w:r>
        <w:t xml:space="preserve">ed using STACKS v.2.4 pipeline </w:t>
      </w:r>
      <w:r w:rsidR="00F851F4">
        <w:rPr>
          <w:rStyle w:val="FootnoteReference"/>
        </w:rPr>
        <w:fldChar w:fldCharType="begin" w:fldLock="1"/>
      </w:r>
      <w:r w:rsidR="000D6529">
        <w:instrText>ADDIN CSL_CITATION {"citationItems":[{"id":"ITEM-1","itemData":{"DOI":"10.1111/mec.12354","ISSN":"09621083","author":[{"dropping-particle":"","family":"Catchen","given":"Julian","non-dropping-particle":"","parse-names":false,"suffix":""},{"dropping-particle":"","family":"Hohenlohe","given":"Paul A.","non-dropping-particle":"","parse-names":false,"suffix":""},{"dropping-particle":"","family":"Bassham","given":"Susan","non-dropping-particle":"","parse-names":false,"suffix":""},{"dropping-particle":"","family":"Amores","given":"Angel","non-dropping-particle":"","parse-names":false,"suffix":""},{"dropping-particle":"","family":"Cresko","given":"William A.","non-dropping-particle":"","parse-names":false,"suffix":""}],"container-title":"Molecular Ecology","id":"ITEM-1","issue":"11","issued":{"date-parts":[["2013","6","1"]]},"page":"3124-3140","publisher":"John Wiley &amp; Sons, Ltd (10.1111)","title":"Stacks: an analysis tool set for population genomics","type":"article-journal","volume":"22"},"uris":["http://www.mendeley.com/documents/?uuid=15e6f186-f29a-3288-ba41-dcb1a52be729"]}],"mendeley":{"formattedCitation":"(Catchen, Hohenlohe, Bassham, Amores, &amp; Cresko, 2013)","plainTextFormattedCitation":"(Catchen, Hohenlohe, Bassham, Amores, &amp; Cresko, 2013)","previouslyFormattedCitation":"(Catchen, Hohenlohe, Bassham, Amores, &amp; Cresko, 2013)"},"properties":{"noteIndex":0},"schema":"https://github.com/citation-style-language/schema/raw/master/csl-citation.json"}</w:instrText>
      </w:r>
      <w:r w:rsidR="00F851F4">
        <w:rPr>
          <w:rStyle w:val="FootnoteReference"/>
        </w:rPr>
        <w:fldChar w:fldCharType="separate"/>
      </w:r>
      <w:r w:rsidR="00F851F4" w:rsidRPr="00F851F4">
        <w:rPr>
          <w:bCs/>
          <w:noProof/>
          <w:lang w:val="en-US"/>
        </w:rPr>
        <w:t>(Catchen, Hohenlohe, Bassham, Amores, &amp; Cresko, 2013)</w:t>
      </w:r>
      <w:r w:rsidR="00F851F4">
        <w:rPr>
          <w:rStyle w:val="FootnoteReference"/>
        </w:rPr>
        <w:fldChar w:fldCharType="end"/>
      </w:r>
      <w:r>
        <w:t>, to quality control the reads, identify the genomic loci sequenced, genotype each individual, and conduct basic population genetic analyses</w:t>
      </w:r>
      <w:ins w:id="280" w:author="CiLia" w:date="2022-08-05T17:21:00Z">
        <w:r w:rsidR="0001066C">
          <w:t xml:space="preserve"> </w:t>
        </w:r>
      </w:ins>
      <w:del w:id="281" w:author="CiLia" w:date="2022-08-05T11:57:00Z">
        <w:r w:rsidDel="00B86B68">
          <w:delText xml:space="preserve">. </w:delText>
        </w:r>
      </w:del>
      <w:del w:id="282" w:author="CiLia" w:date="2022-08-04T19:52:00Z">
        <w:r w:rsidDel="009358D8">
          <w:delText xml:space="preserve">For the quality control, reads were processed with </w:delText>
        </w:r>
        <w:r w:rsidDel="009358D8">
          <w:rPr>
            <w:i/>
          </w:rPr>
          <w:delText>process_radtags.pl</w:delText>
        </w:r>
        <w:r w:rsidDel="009358D8">
          <w:delText xml:space="preserve"> which removes reads with low quality and reads including Illumina adapters. </w:delText>
        </w:r>
      </w:del>
      <w:del w:id="283" w:author="CiLia" w:date="2022-08-05T11:58:00Z">
        <w:r w:rsidDel="00B86B68">
          <w:delText xml:space="preserve">The </w:delText>
        </w:r>
        <w:r w:rsidR="0050227E" w:rsidDel="00B86B68">
          <w:delText>remaining</w:delText>
        </w:r>
        <w:r w:rsidDel="00B86B68">
          <w:delText xml:space="preserve"> high-quality reads of each sample were aligned </w:delText>
        </w:r>
      </w:del>
      <w:r>
        <w:t>against the sardine</w:t>
      </w:r>
      <w:ins w:id="284" w:author="CiLia" w:date="2022-08-05T11:58:00Z">
        <w:r w:rsidR="00B86B68">
          <w:t>s’</w:t>
        </w:r>
      </w:ins>
      <w:r>
        <w:t xml:space="preserve"> genome </w:t>
      </w:r>
      <w:r w:rsidR="00F851F4">
        <w:rPr>
          <w:rStyle w:val="FootnoteReference"/>
        </w:rPr>
        <w:lastRenderedPageBreak/>
        <w:fldChar w:fldCharType="begin" w:fldLock="1"/>
      </w:r>
      <w:r w:rsidR="000D6529">
        <w:instrText>ADDIN CSL_CITATION {"citationItems":[{"id":"ITEM-1","itemData":{"DOI":"10.1093/gigascience/giz059","ISBN":"0000000262446","ISSN":"2047217X","PMID":"31112613","abstract":"Background: The European sardine (Sardina pilchardus Walbaum, 1792) is culturally and economically important throughout its distribution. Monitoring studies of sardine populations report an alarming decrease in stocks due to overfishing and environmental change, which has resulted in historically low captures along the Iberian Atlantic coast. Important biological and ecological features such as population diversity, structure, and migratory patterns can be addressed with the development and use of genomics resources. Findings: The genome of a single female individual was sequenced using Illumina HiSeq X Ten 10x Genomics linked reads, generating 113.8 gigabase pairs of data. Three draft genomes were assembled: 2 haploid genomes with a total size of 935 megabase pairs (N50 103 kilobase pairs) each, and a consensus genome of total size 950 megabase pairs (N50 97 kilobase pairs). The genome completeness assessment captured 84% of Actinopterygii Benchmarking Universal Single-Copy Orthologs. To obtain a more complete analysis, the transcriptomes of 11 tissues were sequenced to aid the functional annotation of the genome, resulting in 40,777 genes predicted. Variant calling on nearly half of the haplotype genome resulted in the identification of &gt;2.3 million phased single-nucleotide polymorphisms with heterozygous loci. Conclusions: A draft genome was obtained, despite a high level of sequence repeats and heterozygosity, which are expected genome characteristics of a wild sardine. The reference sardine genome and respective variant data will be a cornerstone resource of ongoing population genomics studies to be integrated into future sardine stock assessment modelling to better manage this valuable resource.","author":[{"dropping-particle":"","family":"Louro","given":"Bruno","non-dropping-particle":"","parse-names":false,"suffix":""},{"dropping-particle":"","family":"Moro","given":"Gianluca","non-dropping-particle":"De","parse-names":false,"suffix":""},{"dropping-particle":"","family":"Garcia","given":"Carlos","non-dropping-particle":"","parse-names":false,"suffix":""},{"dropping-particle":"","family":"Cox","given":"Cymon J.","non-dropping-particle":"","parse-names":false,"suffix":""},{"dropping-particle":"","family":"Veríssimo","given":"Ana","non-dropping-particle":"","parse-names":false,"suffix":""},{"dropping-particle":"","family":"Sabatino","given":"Stephen J.","non-dropping-particle":"","parse-names":false,"suffix":""},{"dropping-particle":"","family":"Santos","given":"António M.","non-dropping-particle":"","parse-names":false,"suffix":""},{"dropping-particle":"","family":"Canário","given":"Adelino V.M.","non-dropping-particle":"","parse-names":false,"suffix":""}],"container-title":"GigaScience","id":"ITEM-1","issue":"5","issued":{"date-parts":[["2019"]]},"page":"1-8","title":"A haplotype-resolved draft genome of the European sardine (Sardina pilchardus)","type":"article-journal","volume":"8"},"uris":["http://www.mendeley.com/documents/?uuid=0841e4a5-6165-4469-b118-0da71d9eb627"]}],"mendeley":{"formattedCitation":"(Louro et al., 2019)","plainTextFormattedCitation":"(Louro et al., 2019)","previouslyFormattedCitation":"(Louro et al., 2019)"},"properties":{"noteIndex":0},"schema":"https://github.com/citation-style-language/schema/raw/master/csl-citation.json"}</w:instrText>
      </w:r>
      <w:r w:rsidR="00F851F4">
        <w:rPr>
          <w:rStyle w:val="FootnoteReference"/>
        </w:rPr>
        <w:fldChar w:fldCharType="separate"/>
      </w:r>
      <w:r w:rsidR="00F851F4" w:rsidRPr="00F851F4">
        <w:rPr>
          <w:bCs/>
          <w:noProof/>
          <w:lang w:val="en-US"/>
        </w:rPr>
        <w:t>(Louro et al., 2019)</w:t>
      </w:r>
      <w:r w:rsidR="00F851F4">
        <w:rPr>
          <w:rStyle w:val="FootnoteReference"/>
        </w:rPr>
        <w:fldChar w:fldCharType="end"/>
      </w:r>
      <w:del w:id="285" w:author="CiLia" w:date="2022-08-05T17:21:00Z">
        <w:r w:rsidDel="0001066C">
          <w:delText xml:space="preserve"> available in (https://www.ncbi.nlm.nih.gov/assembly/GCA_900499035.1) </w:delText>
        </w:r>
      </w:del>
      <w:del w:id="286" w:author="CiLia" w:date="2022-08-04T19:53:00Z">
        <w:r w:rsidDel="009358D8">
          <w:delText xml:space="preserve">using </w:delText>
        </w:r>
        <w:r w:rsidDel="009358D8">
          <w:rPr>
            <w:i/>
          </w:rPr>
          <w:delText>bwa</w:delText>
        </w:r>
        <w:r w:rsidDel="009358D8">
          <w:delText xml:space="preserve"> </w:delText>
        </w:r>
        <w:r w:rsidR="00F851F4" w:rsidDel="009358D8">
          <w:rPr>
            <w:rStyle w:val="FootnoteReference"/>
          </w:rPr>
          <w:fldChar w:fldCharType="begin" w:fldLock="1"/>
        </w:r>
        <w:r w:rsidR="00C7333F" w:rsidDel="009358D8">
          <w:delInstrText xml:space="preserve">ADDIN CSL_CITATION {"citationItems":[{"id":"ITEM-1","itemData":{"DOI":"10.1093/bioinformatics/btp324","ISSN":"1367-4803","abstract":"Motivation: The enormous amount of short reads generated by the new DNA sequencing technologies call for the development of fast and accurate read alignment programs. A first generation of hash table-based methods has been developed, including MAQ, which is accurate, feature rich and fast enough to align short reads from a single individual. However, MAQ does not support gapped alignment for single-end reads, which makes it unsuitable for alignment of longer reads where indels may occur frequently. The speed of MAQ is also a concern when the alignment is scaled up to the resequencing of hundreds of individuals. Results: We implemented Burrows-Wheeler Alignment tool (BWA), a new read alignment package that is based on backward search with Burrows-Wheeler Transform (BWT), to efficiently align short sequencing reads against a large reference sequence such as the human genome, allowing mismatches and gaps. BWA supports both base space reads, e.g. from Illumina sequencing machines, and color space reads from AB SOLiD machines. Evaluations on both simulated and real data suggest that BWA is </w:delInstrText>
        </w:r>
        <w:r w:rsidR="00C7333F" w:rsidDel="009358D8">
          <w:rPr>
            <w:rFonts w:ascii="Cambria Math" w:hAnsi="Cambria Math" w:cs="Cambria Math"/>
          </w:rPr>
          <w:delInstrText>∼</w:delInstrText>
        </w:r>
        <w:r w:rsidR="00C7333F" w:rsidDel="009358D8">
          <w:delInstrText>10-20× faster than MAQ, while achieving similar accuracy. In addition, BWA outputs alignment in the new standard SAM (Sequence Alignment/Map) format. Variant calling and other downstream analyses after the alignment can be achieved with the open source SAMtools software package. © 2009 The Author(s).","author":[{"dropping-particle":"","family":"Li","given":"H.","non-dropping-particle":"","parse-names":false,"suffix":""},{"dropping-particle":"","family":"Durbin","given":"R.","non-dropping-particle":"","parse-names":false,"suffix":""}],"container-title":"Bioinformatics","id":"ITEM-1","issue":"14","issued":{"date-parts":[["2009","7","15"]]},"page":"1754-1760","publisher":"Oxford Academic","title":"Fast and accurate short read alignment with Burrows-Wheeler transform","type":"article-journal","volume":"25"},"uris":["http://www.mendeley.com/documents/?uuid=bd422cf4-523a-30e8-ab78-3c7ccb74e778"]}],"mendeley":{"formattedCitation":"(H. Li &amp; Durbin, 2009)","manualFormatting":"(Li &amp; Durbin, 2009)","plainTextFormattedCitation":"(H. Li &amp; Durbin, 2009)","previouslyFormattedCitation":"(H. Li &amp; Durbin, 2009)"},"properties":{"noteIndex":0},"schema":"https://github.com/citation-style-language/schema/raw/master/csl-citation.json"}</w:delInstrText>
        </w:r>
        <w:r w:rsidR="00F851F4" w:rsidDel="009358D8">
          <w:rPr>
            <w:rStyle w:val="FootnoteReference"/>
          </w:rPr>
          <w:fldChar w:fldCharType="separate"/>
        </w:r>
        <w:r w:rsidR="0081203C" w:rsidRPr="0081203C" w:rsidDel="009358D8">
          <w:rPr>
            <w:bCs/>
            <w:noProof/>
            <w:lang w:val="en-US"/>
          </w:rPr>
          <w:delText>(Li &amp; Durbin, 2009)</w:delText>
        </w:r>
        <w:r w:rsidR="00F851F4" w:rsidDel="009358D8">
          <w:rPr>
            <w:rStyle w:val="FootnoteReference"/>
          </w:rPr>
          <w:fldChar w:fldCharType="end"/>
        </w:r>
        <w:r w:rsidDel="009358D8">
          <w:delText xml:space="preserve">. The produced alignment (bam) files were sorted with </w:delText>
        </w:r>
        <w:r w:rsidDel="009358D8">
          <w:rPr>
            <w:i/>
          </w:rPr>
          <w:delText>samtools</w:delText>
        </w:r>
        <w:r w:rsidDel="009358D8">
          <w:delText xml:space="preserve"> v 1.9 </w:delText>
        </w:r>
        <w:r w:rsidR="00F851F4" w:rsidDel="009358D8">
          <w:rPr>
            <w:rStyle w:val="FootnoteReference"/>
          </w:rPr>
          <w:fldChar w:fldCharType="begin" w:fldLock="1"/>
        </w:r>
        <w:r w:rsidR="00B92D70" w:rsidDel="009358D8">
          <w:delInstrText>ADDIN CSL_CITATION {"citationItems":[{"id":"ITEM-1","itemData":{"DOI":"10.1093/bioinformatics/btp352","ISSN":"1367-4803","abstract":"Summary: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 tools implements various utilities for post-processing alignments in the SAM format, such as indexing, variant caller and alignment viewer, and thus provides universal tools for processing read alignments. © 2009 The Author(s).","author":[{"dropping-particle":"","family":"Li","given":"H.","non-dropping-particle":"","parse-names":false,"suffix":""},{"dropping-particle":"","family":"Handsaker","given":"B.","non-dropping-particle":"","parse-names":false,"suffix":""},{"dropping-particle":"","family":"Wysoker","given":"A.","non-dropping-particle":"","parse-names":false,"suffix":""},{"dropping-particle":"","family":"Fennell","given":"T.","non-dropping-particle":"","parse-names":false,"suffix":""},{"dropping-particle":"","family":"Ruan","given":"J.","non-dropping-particle":"","parse-names":false,"suffix":""},{"dropping-particle":"","family":"Homer","given":"N.","non-dropping-particle":"","parse-names":false,"suffix":""},{"dropping-particle":"","family":"Marth","given":"G.","non-dropping-particle":"","parse-names":false,"suffix":""},{"dropping-particle":"","family":"Abecasis","given":"G.","non-dropping-particle":"","parse-names":false,"suffix":""},{"dropping-particle":"","family":"Durbin","given":"R.","non-dropping-particle":"","parse-names":false,"suffix":""}],"container-title":"Bioinformatics","id":"ITEM-1","issue":"16","issued":{"date-parts":[["2009","8","15"]]},"page":"2078-2079","publisher":"Oxford Academic","title":"The Sequence Alignment/Map format and SAMtools","type":"article-journal","volume":"25"},"uris":["http://www.mendeley.com/documents/?uuid=fde81f30-6d83-33a5-8b8c-38df65d3fc25"]}],"mendeley":{"formattedCitation":"(H. Li et al., 2009)","manualFormatting":"(Li et al., 2009)","plainTextFormattedCitation":"(H. Li et al., 2009)","previouslyFormattedCitation":"(H. Li et al., 2009)"},"properties":{"noteIndex":0},"schema":"https://github.com/citation-style-language/schema/raw/master/csl-citation.json"}</w:delInstrText>
        </w:r>
        <w:r w:rsidR="00F851F4" w:rsidDel="009358D8">
          <w:rPr>
            <w:rStyle w:val="FootnoteReference"/>
          </w:rPr>
          <w:fldChar w:fldCharType="separate"/>
        </w:r>
        <w:r w:rsidR="0081203C" w:rsidRPr="0081203C" w:rsidDel="009358D8">
          <w:rPr>
            <w:bCs/>
            <w:noProof/>
            <w:lang w:val="en-US"/>
          </w:rPr>
          <w:delText>(Li et al., 2009)</w:delText>
        </w:r>
        <w:r w:rsidR="00F851F4" w:rsidDel="009358D8">
          <w:rPr>
            <w:rStyle w:val="FootnoteReference"/>
          </w:rPr>
          <w:fldChar w:fldCharType="end"/>
        </w:r>
        <w:r w:rsidDel="009358D8">
          <w:delText xml:space="preserve"> </w:delText>
        </w:r>
        <w:r w:rsidR="00DE17E6" w:rsidDel="009358D8">
          <w:delText>and</w:delText>
        </w:r>
        <w:r w:rsidDel="009358D8">
          <w:delText xml:space="preserve"> used as input in the STACKS component </w:delText>
        </w:r>
        <w:r w:rsidDel="009358D8">
          <w:rPr>
            <w:i/>
          </w:rPr>
          <w:delText>gstacks</w:delText>
        </w:r>
        <w:r w:rsidDel="009358D8">
          <w:delText xml:space="preserve"> to build loci, call variant sites and identify the genotype of each sample per locus. </w:delText>
        </w:r>
        <w:r w:rsidR="00B917A5" w:rsidDel="009358D8">
          <w:delText xml:space="preserve">Finally, strict filtering of the SNP dataset was conducted through the STACKS module </w:delText>
        </w:r>
        <w:r w:rsidR="00B917A5" w:rsidDel="009358D8">
          <w:rPr>
            <w:i/>
          </w:rPr>
          <w:delText>populations</w:delText>
        </w:r>
        <w:r w:rsidR="00B917A5" w:rsidDel="009358D8">
          <w:delText xml:space="preserve"> </w:delText>
        </w:r>
        <w:r w:rsidDel="009358D8">
          <w:delText>by keeping only loci that were sequenced in &gt;</w:delText>
        </w:r>
        <w:r w:rsidR="00C7333F" w:rsidDel="009358D8">
          <w:delText xml:space="preserve"> </w:delText>
        </w:r>
        <w:r w:rsidDel="009358D8">
          <w:delText xml:space="preserve">80% of the individuals </w:delText>
        </w:r>
        <w:r w:rsidR="0008210F" w:rsidDel="009358D8">
          <w:delText xml:space="preserve">within </w:delText>
        </w:r>
        <w:r w:rsidDel="009358D8">
          <w:delText xml:space="preserve">each </w:delText>
        </w:r>
        <w:r w:rsidR="00913F4D" w:rsidDel="009358D8">
          <w:delText>of the 12 geographical sites</w:delText>
        </w:r>
        <w:r w:rsidDel="009358D8">
          <w:delText>, with &gt;</w:delText>
        </w:r>
        <w:r w:rsidR="00C7333F" w:rsidDel="009358D8">
          <w:delText xml:space="preserve"> </w:delText>
        </w:r>
        <w:r w:rsidDel="009358D8">
          <w:delText>0.1 minor allele frequency</w:delText>
        </w:r>
      </w:del>
      <w:r>
        <w:t xml:space="preserve">. </w:t>
      </w:r>
      <w:del w:id="287" w:author="CiLia" w:date="2022-08-05T17:22:00Z">
        <w:r w:rsidDel="0020426F">
          <w:delText>For each ddRAD locus, only a single randomly selected SNP was kept for downstream analyses.</w:delText>
        </w:r>
      </w:del>
      <w:ins w:id="288" w:author="CiLia" w:date="2022-08-05T11:58:00Z">
        <w:r w:rsidR="00B86B68">
          <w:t xml:space="preserve">A detailed description on sampling, library construction and genotyping </w:t>
        </w:r>
        <w:proofErr w:type="gramStart"/>
        <w:r w:rsidR="00B86B68">
          <w:t>is</w:t>
        </w:r>
        <w:proofErr w:type="gramEnd"/>
        <w:r w:rsidR="00B86B68">
          <w:t xml:space="preserve"> provided at the Supp</w:t>
        </w:r>
      </w:ins>
      <w:ins w:id="289" w:author="CiLia" w:date="2022-08-05T15:45:00Z">
        <w:r w:rsidR="00EF53FD">
          <w:t>orting</w:t>
        </w:r>
      </w:ins>
      <w:ins w:id="290" w:author="CiLia" w:date="2022-08-05T11:58:00Z">
        <w:r w:rsidR="00B86B68">
          <w:t xml:space="preserve"> </w:t>
        </w:r>
      </w:ins>
      <w:ins w:id="291" w:author="CiLia" w:date="2022-08-05T15:45:00Z">
        <w:r w:rsidR="00EF53FD">
          <w:t>Information</w:t>
        </w:r>
      </w:ins>
      <w:ins w:id="292" w:author="CiLia" w:date="2022-08-05T11:58:00Z">
        <w:r w:rsidR="00B86B68">
          <w:t>.</w:t>
        </w:r>
      </w:ins>
    </w:p>
    <w:bookmarkEnd w:id="230"/>
    <w:p w14:paraId="43AA28B7" w14:textId="77777777" w:rsidR="00CA796C" w:rsidRDefault="00CA796C" w:rsidP="003C3892">
      <w:pPr>
        <w:spacing w:line="480" w:lineRule="auto"/>
      </w:pPr>
    </w:p>
    <w:p w14:paraId="71E8DCEE" w14:textId="77777777" w:rsidR="00CA796C" w:rsidRPr="003C3892" w:rsidRDefault="00E04F7D" w:rsidP="003C3892">
      <w:pPr>
        <w:spacing w:line="480" w:lineRule="auto"/>
        <w:rPr>
          <w:i/>
          <w:iCs/>
        </w:rPr>
      </w:pPr>
      <w:bookmarkStart w:id="293" w:name="_gjdgxs" w:colFirst="0" w:colLast="0"/>
      <w:bookmarkEnd w:id="293"/>
      <w:r w:rsidRPr="003C3892">
        <w:rPr>
          <w:i/>
          <w:iCs/>
        </w:rPr>
        <w:t>Population genetic analyses</w:t>
      </w:r>
    </w:p>
    <w:p w14:paraId="2EC1BE03" w14:textId="28CFCC7F" w:rsidR="00CA796C" w:rsidRDefault="00E04F7D" w:rsidP="00147F2C">
      <w:pPr>
        <w:spacing w:line="480" w:lineRule="auto"/>
      </w:pPr>
      <w:r>
        <w:t xml:space="preserve">Population genetic structure was assessed by both </w:t>
      </w:r>
      <w:ins w:id="294" w:author="CiLia" w:date="2022-04-07T11:54:00Z">
        <w:r w:rsidR="00316D28">
          <w:t xml:space="preserve">Bayesian and </w:t>
        </w:r>
      </w:ins>
      <w:ins w:id="295" w:author="CiLia" w:date="2022-04-07T11:56:00Z">
        <w:r w:rsidR="00FD751A">
          <w:t>multivariate</w:t>
        </w:r>
      </w:ins>
      <w:ins w:id="296" w:author="CiLia" w:date="2022-04-07T11:54:00Z">
        <w:r w:rsidR="00316D28">
          <w:t xml:space="preserve"> ordination </w:t>
        </w:r>
      </w:ins>
      <w:del w:id="297" w:author="CiLia" w:date="2022-04-07T11:54:00Z">
        <w:r w:rsidDel="00316D28">
          <w:delText>model-based and non</w:delText>
        </w:r>
        <w:r w:rsidR="007363E1" w:rsidDel="00316D28">
          <w:delText>-</w:delText>
        </w:r>
        <w:r w:rsidDel="00316D28">
          <w:delText xml:space="preserve">model-based </w:delText>
        </w:r>
      </w:del>
      <w:r>
        <w:t>methods.</w:t>
      </w:r>
      <w:r w:rsidR="00A921F4">
        <w:t xml:space="preserve"> </w:t>
      </w:r>
      <w:r w:rsidR="00C25A3F">
        <w:t xml:space="preserve">First </w:t>
      </w:r>
      <w:del w:id="298" w:author="CiLia" w:date="2022-04-07T11:54:00Z">
        <w:r w:rsidR="00C25A3F" w:rsidDel="00316D28">
          <w:delText>a</w:delText>
        </w:r>
        <w:r w:rsidDel="00316D28">
          <w:delText xml:space="preserve">s </w:delText>
        </w:r>
      </w:del>
      <w:r>
        <w:t xml:space="preserve">a model-based </w:t>
      </w:r>
      <w:del w:id="299" w:author="CiLia" w:date="2022-04-07T11:54:00Z">
        <w:r w:rsidDel="00316D28">
          <w:delText>method</w:delText>
        </w:r>
      </w:del>
      <w:ins w:id="300" w:author="CiLia" w:date="2022-04-07T11:54:00Z">
        <w:r w:rsidR="00316D28">
          <w:t xml:space="preserve">clustering was performed </w:t>
        </w:r>
      </w:ins>
      <w:ins w:id="301" w:author="CiLia" w:date="2022-04-07T11:55:00Z">
        <w:r w:rsidR="00FD751A">
          <w:t>with</w:t>
        </w:r>
      </w:ins>
      <w:del w:id="302" w:author="CiLia" w:date="2022-04-07T11:54:00Z">
        <w:r w:rsidDel="00316D28">
          <w:delText>,</w:delText>
        </w:r>
      </w:del>
      <w:r>
        <w:t xml:space="preserve"> STRUCTURE 2.3.4 </w:t>
      </w:r>
      <w:r w:rsidR="00F851F4">
        <w:rPr>
          <w:rStyle w:val="FootnoteReference"/>
        </w:rPr>
        <w:fldChar w:fldCharType="begin" w:fldLock="1"/>
      </w:r>
      <w:r w:rsidR="000D6529">
        <w:instrText>ADDIN CSL_CITATION {"citationItems":[{"id":"ITEM-1","itemData":{"ISBN":"0016-6731","abstract":"We describe a model-based clustering method for using multilocus genotype data to infer population structure and assign individuals to populations. We assume a model in which there are K populations (where K may be unknown), each of which is characterized by a set of allele frequencies at each locus. Individuals in the sample are assigned (probabilistically) to populations, or jointly to two or more populations if their genotypes indicate that they are admixed. Our model does not assume a particular mutation process, and it can be applied to most of the commonly used genetic markers, provided that they are not closely linked. Applications of our method include demonstrating the presence of population structure, assigning individuals to populations, studying hybrid zones, and identifying migrants and admired individuals. We show that the method can produce highly accurate assignments using modest numbers of loci-e.g., seven microsatellite loci in an example using genotype data from an endangered bird species. The software used for this article is available from http://www.stats.ox.ac.uk/similar to pritch/home.html.","author":[{"dropping-particle":"","family":"Pritchard","given":"J K","non-dropping-particle":"","parse-names":false,"suffix":""},{"dropping-particle":"","family":"Stephens","given":"M","non-dropping-particle":"","parse-names":false,"suffix":""},{"dropping-particle":"","family":"Donnelly","given":"P","non-dropping-particle":"","parse-names":false,"suffix":""}],"container-title":"Genetics","id":"ITEM-1","issue":"2","issued":{"date-parts":[["2000"]]},"language":"English","note":"321VJ\nTimes Cited:1224\nCited References Count:30","page":"945-959","title":"Inference of population structure using multilocus genotype data","type":"article-journal","volume":"155"},"uris":["http://www.mendeley.com/documents/?uuid=1746fb9d-59b1-4891-82b2-031090272389"]}],"mendeley":{"formattedCitation":"(Pritchard, Stephens, &amp; Donnelly, 2000)","plainTextFormattedCitation":"(Pritchard, Stephens, &amp; Donnelly, 2000)","previouslyFormattedCitation":"(Pritchard, Stephens, &amp; Donnelly, 2000)"},"properties":{"noteIndex":0},"schema":"https://github.com/citation-style-language/schema/raw/master/csl-citation.json"}</w:instrText>
      </w:r>
      <w:r w:rsidR="00F851F4">
        <w:rPr>
          <w:rStyle w:val="FootnoteReference"/>
        </w:rPr>
        <w:fldChar w:fldCharType="separate"/>
      </w:r>
      <w:r w:rsidR="00F851F4" w:rsidRPr="00F851F4">
        <w:rPr>
          <w:noProof/>
        </w:rPr>
        <w:t>(Pritchard, Stephens, &amp; Donnelly, 2000)</w:t>
      </w:r>
      <w:r w:rsidR="00F851F4">
        <w:rPr>
          <w:rStyle w:val="FootnoteReference"/>
        </w:rPr>
        <w:fldChar w:fldCharType="end"/>
      </w:r>
      <w:r>
        <w:t xml:space="preserve"> </w:t>
      </w:r>
      <w:del w:id="303" w:author="CiLia" w:date="2022-04-07T11:55:00Z">
        <w:r w:rsidDel="00FD751A">
          <w:delText xml:space="preserve">was used </w:delText>
        </w:r>
      </w:del>
      <w:r>
        <w:t>under the correlated allele frequency model allowing admixture, without location prior</w:t>
      </w:r>
      <w:del w:id="304" w:author="CiLia" w:date="2022-08-05T17:22:00Z">
        <w:r w:rsidDel="0020426F">
          <w:delText>,</w:delText>
        </w:r>
      </w:del>
      <w:r>
        <w:t xml:space="preserve"> </w:t>
      </w:r>
      <w:del w:id="305" w:author="CiLia" w:date="2022-08-05T12:02:00Z">
        <w:r w:rsidDel="00D641A2">
          <w:delText xml:space="preserve">and </w:delText>
        </w:r>
      </w:del>
      <w:del w:id="306" w:author="CiLia" w:date="2022-08-05T17:22:00Z">
        <w:r w:rsidDel="0020426F">
          <w:delText>with a burn-in period of 100,000 followed by 400,000 iterations</w:delText>
        </w:r>
      </w:del>
      <w:ins w:id="307" w:author="CiLia" w:date="2022-08-05T12:02:00Z">
        <w:r w:rsidR="00D641A2">
          <w:t xml:space="preserve">and </w:t>
        </w:r>
      </w:ins>
      <w:del w:id="308" w:author="CiLia" w:date="2022-08-05T12:03:00Z">
        <w:r w:rsidDel="00D641A2">
          <w:delText>. Runs were conducted</w:delText>
        </w:r>
      </w:del>
      <w:ins w:id="309" w:author="CiLia" w:date="2022-08-05T12:03:00Z">
        <w:r w:rsidR="00D641A2">
          <w:t>a</w:t>
        </w:r>
      </w:ins>
      <w:r>
        <w:t xml:space="preserve"> varying </w:t>
      </w:r>
      <w:del w:id="310" w:author="CiLia" w:date="2022-08-05T12:03:00Z">
        <w:r w:rsidDel="00D641A2">
          <w:delText xml:space="preserve">the </w:delText>
        </w:r>
      </w:del>
      <w:r>
        <w:t>number of clusters (K</w:t>
      </w:r>
      <w:ins w:id="311" w:author="CiLia" w:date="2022-08-05T17:23:00Z">
        <w:r w:rsidR="0020426F">
          <w:t xml:space="preserve"> = 1-8</w:t>
        </w:r>
      </w:ins>
      <w:r>
        <w:t xml:space="preserve">) </w:t>
      </w:r>
      <w:del w:id="312" w:author="CiLia" w:date="2022-08-05T17:23:00Z">
        <w:r w:rsidDel="0020426F">
          <w:delText xml:space="preserve">from 1 to 8 </w:delText>
        </w:r>
      </w:del>
      <w:r>
        <w:t xml:space="preserve">with 10 replicate runs at each </w:t>
      </w:r>
      <w:del w:id="313" w:author="CiLia" w:date="2022-08-05T17:23:00Z">
        <w:r w:rsidDel="0020426F">
          <w:delText xml:space="preserve">value of </w:delText>
        </w:r>
      </w:del>
      <w:r>
        <w:t xml:space="preserve">K. The inference of K was evaluated with </w:t>
      </w:r>
      <w:ins w:id="314" w:author="CiLia" w:date="2022-08-05T12:04:00Z">
        <w:r w:rsidR="00D641A2">
          <w:t xml:space="preserve">different methods </w:t>
        </w:r>
        <w:r w:rsidR="000674A9">
          <w:t xml:space="preserve">and replicate runs </w:t>
        </w:r>
      </w:ins>
      <w:del w:id="315" w:author="CiLia" w:date="2022-08-05T12:04:00Z">
        <w:r w:rsidDel="000674A9">
          <w:delText xml:space="preserve">two methods a) the </w:delText>
        </w:r>
        <w:r w:rsidDel="000674A9">
          <w:rPr>
            <w:i/>
          </w:rPr>
          <w:delText>ΔK</w:delText>
        </w:r>
        <w:r w:rsidDel="000674A9">
          <w:delText xml:space="preserve"> approach </w:delText>
        </w:r>
        <w:r w:rsidR="00F851F4" w:rsidDel="000674A9">
          <w:rPr>
            <w:rStyle w:val="FootnoteReference"/>
          </w:rPr>
          <w:fldChar w:fldCharType="begin" w:fldLock="1"/>
        </w:r>
        <w:r w:rsidR="000D6529" w:rsidDel="000674A9">
          <w:delInstrText>ADDIN CSL_CITATION {"citationItems":[{"id":"ITEM-1","itemData":{"ISBN":"0962-1083","abstract":"The identification of genetically homogeneous groups of individuals is a long standing issue in population genetics. A recent Bayesian algorithm implemented in the software STRUCTURE allows the identification of such groups. However, the ability of this algorithm to detect the true number of clusters (K) in a sample of individuals when patterns of dispersal among populations are not homogeneous has not been tested. The goal of this study is to carry out such tests, using various dispersal scenarios from data generated with an individual-based model. We found that in most cases the estimated 'log probability of data' does not provide a correct estimation of the number of clusters, K. However, using an ad hoc statistic Delta K based on the rate of change in the log probability of data between successive K values, we found that STRUCTURE accurately detects the uppermost hierarchical level of structure for the scenarios we tested. As might be expected, the results are sensitive to the type of genetic marker used (AFLP vs. microsatellite), the number of loci scored, the number of populations sampled, and the number of individuals typed in each sample.","author":[{"dropping-particle":"","family":"Evanno","given":"G","non-dropping-particle":"","parse-names":false,"suffix":""},{"dropping-particle":"","family":"Regnaut","given":"S","non-dropping-particle":"","parse-names":false,"suffix":""},{"dropping-particle":"","family":"Goudet","given":"J","non-dropping-particle":"","parse-names":false,"suffix":""}],"container-title":"Molecular Ecology","id":"ITEM-1","issue":"8","issued":{"date-parts":[["2005"]]},"language":"English","note":"937YB\nTimes Cited:69\nCited References Count:42","page":"2611-2620","title":"Detecting the number of clusters of individuals using the software STRUCTURE: a simulation study","type":"article-journal","volume":"14"},"uris":["http://www.mendeley.com/documents/?uuid=cf2f9916-12bc-4cdb-b335-fdf8acad58e8"]}],"mendeley":{"formattedCitation":"(Evanno, Regnaut, &amp; Goudet, 2005)","plainTextFormattedCitation":"(Evanno, Regnaut, &amp; Goudet, 2005)","previouslyFormattedCitation":"(Evanno, Regnaut, &amp; Goudet, 2005)"},"properties":{"noteIndex":0},"schema":"https://github.com/citation-style-language/schema/raw/master/csl-citation.json"}</w:delInstrText>
        </w:r>
        <w:r w:rsidR="00F851F4" w:rsidDel="000674A9">
          <w:rPr>
            <w:rStyle w:val="FootnoteReference"/>
          </w:rPr>
          <w:fldChar w:fldCharType="separate"/>
        </w:r>
        <w:r w:rsidR="00F851F4" w:rsidRPr="00F851F4" w:rsidDel="000674A9">
          <w:rPr>
            <w:bCs/>
            <w:noProof/>
            <w:lang w:val="en-US"/>
          </w:rPr>
          <w:delText>(Evanno, Regnaut, &amp; Goudet, 2005)</w:delText>
        </w:r>
        <w:r w:rsidR="00F851F4" w:rsidDel="000674A9">
          <w:rPr>
            <w:rStyle w:val="FootnoteReference"/>
          </w:rPr>
          <w:fldChar w:fldCharType="end"/>
        </w:r>
        <w:r w:rsidDel="000674A9">
          <w:delText xml:space="preserve"> and b) the posterior probabilities of each K as suggested by the developers in the software’s documentation. The ten independent runs of the ‘best’ K </w:delText>
        </w:r>
      </w:del>
      <w:r>
        <w:t xml:space="preserve">were averaged </w:t>
      </w:r>
      <w:del w:id="316" w:author="CiLia" w:date="2022-08-05T12:04:00Z">
        <w:r w:rsidDel="000674A9">
          <w:delText xml:space="preserve">in order </w:delText>
        </w:r>
      </w:del>
      <w:r>
        <w:t xml:space="preserve">to identify sets of highly similar runs, </w:t>
      </w:r>
      <w:ins w:id="317" w:author="CiLia" w:date="2022-08-05T12:10:00Z">
        <w:r w:rsidR="00CD4874">
          <w:t xml:space="preserve">as well as </w:t>
        </w:r>
      </w:ins>
      <w:del w:id="318" w:author="CiLia" w:date="2022-08-05T12:10:00Z">
        <w:r w:rsidDel="00CD4874">
          <w:delText xml:space="preserve">and separate distinct groups of runs that represent </w:delText>
        </w:r>
      </w:del>
      <w:r>
        <w:t xml:space="preserve">distinct modes in the space of possible solutions </w:t>
      </w:r>
      <w:del w:id="319" w:author="CiLia" w:date="2022-08-05T12:11:00Z">
        <w:r w:rsidDel="00CD4874">
          <w:delText>(if any)</w:delText>
        </w:r>
        <w:r w:rsidR="00C70BC3" w:rsidDel="00CD4874">
          <w:delText>. This resulted in</w:delText>
        </w:r>
        <w:r w:rsidDel="00CD4874">
          <w:delText xml:space="preserve"> generating a consensus solution for each distinct mode</w:delText>
        </w:r>
        <w:r w:rsidR="00C70BC3" w:rsidDel="00CD4874">
          <w:delText>,</w:delText>
        </w:r>
        <w:r w:rsidDel="00CD4874">
          <w:delText xml:space="preserve"> allow</w:delText>
        </w:r>
        <w:r w:rsidR="00C70BC3" w:rsidDel="00CD4874">
          <w:delText>ing</w:delText>
        </w:r>
        <w:r w:rsidDel="00CD4874">
          <w:delText xml:space="preserve"> for label switching and testing of convergence. Both analyses (choosing of K and averaging) were performed </w:delText>
        </w:r>
      </w:del>
      <w:r>
        <w:t xml:space="preserve">with CLUMPAK server </w:t>
      </w:r>
      <w:r w:rsidR="00F851F4">
        <w:rPr>
          <w:rStyle w:val="FootnoteReference"/>
        </w:rPr>
        <w:fldChar w:fldCharType="begin" w:fldLock="1"/>
      </w:r>
      <w:r w:rsidR="000D6529">
        <w:instrText>ADDIN CSL_CITATION {"citationItems":[{"id":"ITEM-1","itemData":{"DOI":"10.1111/1755-0998.12387","ISSN":"1755098X","abstract":"The identification of the genetic structure of populations from multilocus genotype data has become a central component of modern population-genetic data analysis. Application of model-based clustering programs often entails a number of steps, in which the user considers different modelling assumptions, compares results across different predetermined values of the number of assumed clusters (a parameter typically denoted K), examines multiple independent runs for each fixed value of K, and distinguishes among runs belonging to substantially distinct clustering solutions. Here, we present Clumpak (Cluster Markov Packager Across K), a method that automates the postprocessing of results of model-based population structure analyses. For analysing multiple independent runs at a single K value, Clumpak identifies sets of highly similar runs, separating distinct groups of runs that represent distinct modes in the space of possible solutions. This procedure, which generates a consensus solution for each distinct mode, is performed by the use of a Markov clustering algorithm that relies on a similarity matrix between replicate runs, as computed by the software Clumpp. Next, Clumpak identifies an optimal alignment of inferred clusters across different values of K, extending a similar approach implemented for a fixed K in Clumpp and simplifying the comparison of clustering results across different K values. Clumpak incorporates additional features, such as implementations of methods for choosing K and comparing solutions obtained by different programs, models, or data subsets. Clumpak, available at http://clumpak.tau.ac.il, simplifies the use of model-based analyses of population structure in population genetics and molecular ecology.","author":[{"dropping-particle":"","family":"Kopelman","given":"Naama M.","non-dropping-particle":"","parse-names":false,"suffix":""},{"dropping-particle":"","family":"Mayzel","given":"Jonathan","non-dropping-particle":"","parse-names":false,"suffix":""},{"dropping-particle":"","family":"Jakobsson","given":"Mattias","non-dropping-particle":"","parse-names":false,"suffix":""},{"dropping-particle":"","family":"Rosenberg","given":"Noah A.","non-dropping-particle":"","parse-names":false,"suffix":""},{"dropping-particle":"","family":"Mayrose","given":"Itay","non-dropping-particle":"","parse-names":false,"suffix":""}],"container-title":"Molecular Ecology Resources","id":"ITEM-1","issue":"5","issued":{"date-parts":[["2015","9","1"]]},"page":"1179-1191","publisher":"Blackwell Publishing Ltd","title":"&lt;scp&gt;Clumpak&lt;/scp&gt; : a program for identifying clustering modes and packaging population structure inferences across &lt;i&gt;K&lt;/i&gt;","type":"article-journal","volume":"15"},"uris":["http://www.mendeley.com/documents/?uuid=7ee55476-8244-3724-9593-e855aa3a3e09"]}],"mendeley":{"formattedCitation":"(Kopelman, Mayzel, Jakobsson, Rosenberg, &amp; Mayrose, 2015)","plainTextFormattedCitation":"(Kopelman, Mayzel, Jakobsson, Rosenberg, &amp; Mayrose, 2015)","previouslyFormattedCitation":"(Kopelman, Mayzel, Jakobsson, Rosenberg, &amp; Mayrose, 2015)"},"properties":{"noteIndex":0},"schema":"https://github.com/citation-style-language/schema/raw/master/csl-citation.json"}</w:instrText>
      </w:r>
      <w:r w:rsidR="00F851F4">
        <w:rPr>
          <w:rStyle w:val="FootnoteReference"/>
        </w:rPr>
        <w:fldChar w:fldCharType="separate"/>
      </w:r>
      <w:r w:rsidR="00F851F4" w:rsidRPr="00F851F4">
        <w:rPr>
          <w:bCs/>
          <w:noProof/>
          <w:lang w:val="en-US"/>
        </w:rPr>
        <w:t>(Kopelman, Mayzel, Jakobsson, Rosenberg, &amp; Mayrose, 2015)</w:t>
      </w:r>
      <w:r w:rsidR="00F851F4">
        <w:rPr>
          <w:rStyle w:val="FootnoteReference"/>
        </w:rPr>
        <w:fldChar w:fldCharType="end"/>
      </w:r>
      <w:r>
        <w:t>.</w:t>
      </w:r>
      <w:r w:rsidR="0024346B">
        <w:t xml:space="preserve"> </w:t>
      </w:r>
      <w:r w:rsidR="00C70BC3">
        <w:t>In cases where</w:t>
      </w:r>
      <w:r w:rsidR="0024346B">
        <w:t xml:space="preserve"> K &gt; 1, samples allocated to clusters with high membership coefficient (</w:t>
      </w:r>
      <w:del w:id="320" w:author="CiLia" w:date="2022-08-05T17:23:00Z">
        <w:r w:rsidR="0024346B" w:rsidDel="0020426F">
          <w:delText xml:space="preserve">i.e. </w:delText>
        </w:r>
      </w:del>
      <w:r w:rsidR="0024346B">
        <w:t xml:space="preserve">q </w:t>
      </w:r>
      <w:r w:rsidR="0024346B" w:rsidRPr="0024346B">
        <w:t>≥</w:t>
      </w:r>
      <w:r w:rsidR="0024346B">
        <w:t xml:space="preserve"> 0.9) were </w:t>
      </w:r>
      <w:r w:rsidR="0024346B">
        <w:lastRenderedPageBreak/>
        <w:t>further analy</w:t>
      </w:r>
      <w:r w:rsidR="003C3892">
        <w:t>z</w:t>
      </w:r>
      <w:r w:rsidR="0024346B">
        <w:t xml:space="preserve">ed with STRUCTURE </w:t>
      </w:r>
      <w:r w:rsidR="00C70BC3">
        <w:t xml:space="preserve">for each cluster and </w:t>
      </w:r>
      <w:r w:rsidR="0024346B">
        <w:t>with the same settings as above</w:t>
      </w:r>
      <w:r w:rsidR="00C70BC3">
        <w:t>,</w:t>
      </w:r>
      <w:r w:rsidR="0024346B">
        <w:t xml:space="preserve"> in </w:t>
      </w:r>
      <w:r w:rsidR="006E2B7E">
        <w:t>an attempt</w:t>
      </w:r>
      <w:r w:rsidR="0024346B">
        <w:t xml:space="preserve"> to </w:t>
      </w:r>
      <w:r w:rsidR="006E2B7E">
        <w:t>examine, based o</w:t>
      </w:r>
      <w:r w:rsidR="00C70BC3">
        <w:t>n</w:t>
      </w:r>
      <w:r w:rsidR="006E2B7E">
        <w:t xml:space="preserve"> non-admixed individuals</w:t>
      </w:r>
      <w:r w:rsidR="00C70BC3">
        <w:t>,</w:t>
      </w:r>
      <w:r w:rsidR="006E2B7E">
        <w:t xml:space="preserve"> whether further sub</w:t>
      </w:r>
      <w:r w:rsidR="003C3892">
        <w:t>-</w:t>
      </w:r>
      <w:r w:rsidR="006E2B7E">
        <w:t>structuring occurs.</w:t>
      </w:r>
    </w:p>
    <w:p w14:paraId="59A34A9C" w14:textId="3A5C8224" w:rsidR="00CA796C" w:rsidRDefault="00DE51D4" w:rsidP="00147F2C">
      <w:pPr>
        <w:spacing w:line="480" w:lineRule="auto"/>
      </w:pPr>
      <w:r>
        <w:t>Second, a</w:t>
      </w:r>
      <w:r w:rsidR="00E04F7D">
        <w:t xml:space="preserve"> Discriminant Analysis of Principal Components (DAPC) was performed with </w:t>
      </w:r>
      <w:proofErr w:type="spellStart"/>
      <w:r w:rsidR="00E04F7D">
        <w:t>Adegenet</w:t>
      </w:r>
      <w:proofErr w:type="spellEnd"/>
      <w:r w:rsidR="00E04F7D">
        <w:t xml:space="preserve"> v. 2.1.1 package </w:t>
      </w:r>
      <w:r w:rsidR="00F851F4">
        <w:rPr>
          <w:rStyle w:val="FootnoteReference"/>
        </w:rPr>
        <w:fldChar w:fldCharType="begin" w:fldLock="1"/>
      </w:r>
      <w:r w:rsidR="000D6529">
        <w:instrText>ADDIN CSL_CITATION {"citationItems":[{"id":"ITEM-1","itemData":{"DOI":"10.1093/bioinformatics/btn129","ISSN":"13674803","PMID":"18397895","abstract":"The package adegenet for the R software is dedicated to the multivariate analysis of genetic markers. It extends the ade4 package of multivariate methods by implementing formal classes and functions to manipulate and analyse genetic markers. Data can be imported from common population genetics software and exported to other software and R packages. adegenet also implements standard population genetics tools along with more original approaches for spatial genetics and hybridization. © The Author 2008. Published by Oxford University Press. All rights reserved.","author":[{"dropping-particle":"","family":"Jombart","given":"Thibaut","non-dropping-particle":"","parse-names":false,"suffix":""}],"container-title":"Bioinformatics","id":"ITEM-1","issue":"11","issued":{"date-parts":[["2008","6"]]},"page":"1403-1405","publisher":"Bioinformatics","title":"Adegenet: A R package for the multivariate analysis of genetic markers","type":"article-journal","volume":"24"},"uris":["http://www.mendeley.com/documents/?uuid=c16f9811-956d-3f2e-9150-a2b85e34d1ac"]}],"mendeley":{"formattedCitation":"(Jombart, 2008)","plainTextFormattedCitation":"(Jombart, 2008)","previouslyFormattedCitation":"(Jombart, 2008)"},"properties":{"noteIndex":0},"schema":"https://github.com/citation-style-language/schema/raw/master/csl-citation.json"}</w:instrText>
      </w:r>
      <w:r w:rsidR="00F851F4">
        <w:rPr>
          <w:rStyle w:val="FootnoteReference"/>
        </w:rPr>
        <w:fldChar w:fldCharType="separate"/>
      </w:r>
      <w:r w:rsidR="00F851F4" w:rsidRPr="00F851F4">
        <w:rPr>
          <w:bCs/>
          <w:noProof/>
          <w:lang w:val="en-US"/>
        </w:rPr>
        <w:t>(Jombart, 2008)</w:t>
      </w:r>
      <w:r w:rsidR="00F851F4">
        <w:rPr>
          <w:rStyle w:val="FootnoteReference"/>
        </w:rPr>
        <w:fldChar w:fldCharType="end"/>
      </w:r>
      <w:r w:rsidR="00E04F7D">
        <w:t xml:space="preserve">, </w:t>
      </w:r>
      <w:r>
        <w:t xml:space="preserve">in the R environment </w:t>
      </w:r>
      <w:r w:rsidR="003C3892">
        <w:fldChar w:fldCharType="begin" w:fldLock="1"/>
      </w:r>
      <w:r w:rsidR="00CF6347">
        <w:instrText>ADDIN CSL_CITATION {"citationItems":[{"id":"ITEM-1","itemData":{"author":[{"dropping-particle":"","family":"R Core Team","given":"","non-dropping-particle":"","parse-names":false,"suffix":""}],"id":"ITEM-1","issued":{"date-parts":[["2020"]]},"publisher":"R Foundation for Statistical Computing, Vienna, Austria","title":"R: A language and environment for statistical computing.","type":"article"},"uris":["http://www.mendeley.com/documents/?uuid=881614ba-de32-45c2-bc4c-78dab8041c3a"]}],"mendeley":{"formattedCitation":"(R Core Team, 2020)","plainTextFormattedCitation":"(R Core Team, 2020)","previouslyFormattedCitation":"(R Core Team, 2020)"},"properties":{"noteIndex":0},"schema":"https://github.com/citation-style-language/schema/raw/master/csl-citation.json"}</w:instrText>
      </w:r>
      <w:r w:rsidR="003C3892">
        <w:fldChar w:fldCharType="separate"/>
      </w:r>
      <w:r w:rsidR="003C3892" w:rsidRPr="003C3892">
        <w:rPr>
          <w:noProof/>
        </w:rPr>
        <w:t>(R Core Team, 2020)</w:t>
      </w:r>
      <w:r w:rsidR="003C3892">
        <w:fldChar w:fldCharType="end"/>
      </w:r>
      <w:r>
        <w:t xml:space="preserve"> </w:t>
      </w:r>
      <w:r w:rsidR="00E04F7D">
        <w:t>as means to infer population subdivision of the samples under study, with an independent of population genetics model method.</w:t>
      </w:r>
      <w:del w:id="321" w:author="CiLia" w:date="2022-08-05T17:24:00Z">
        <w:r w:rsidR="00E04F7D" w:rsidDel="0020426F">
          <w:delText xml:space="preserve"> </w:delText>
        </w:r>
      </w:del>
      <w:del w:id="322" w:author="CiLia" w:date="2022-08-05T12:12:00Z">
        <w:r w:rsidR="00E04F7D" w:rsidDel="00CD4874">
          <w:delText xml:space="preserve">Prior to running a Discriminant Analysis (DA), the number of principal components achieving highest mean success was identified using a stratified cross validation with the function </w:delText>
        </w:r>
        <w:r w:rsidR="00E04F7D" w:rsidDel="00CD4874">
          <w:rPr>
            <w:i/>
          </w:rPr>
          <w:delText>xvalDapx</w:delText>
        </w:r>
        <w:r w:rsidR="00E04F7D" w:rsidDel="00CD4874">
          <w:delText xml:space="preserve"> of the package adegenet </w:delText>
        </w:r>
        <w:r w:rsidR="00F851F4" w:rsidDel="00CD4874">
          <w:rPr>
            <w:rStyle w:val="FootnoteReference"/>
          </w:rPr>
          <w:fldChar w:fldCharType="begin" w:fldLock="1"/>
        </w:r>
        <w:r w:rsidR="000D6529" w:rsidDel="00CD4874">
          <w:delInstrText>ADDIN CSL_CITATION {"citationItems":[{"id":"ITEM-1","itemData":{"DOI":"10.1186/1471-2156-11-94","ISSN":"14712156","PMID":"20950446","abstract":"Background: The dramatic progress in sequencing technologies offers unprecedented prospects for deciphering the organization of natural populations in space and time. However, the size of the datasets generated also poses some daunting challenges. In particular, Bayesian clustering algorithms based on pre-defined population genetics models such as the STRUCTURE or BAPS software may not be able to cope with this unprecedented amount of data. Thus, there is a need for less computer-intensive approaches. Multivariate analyses seem particularly appealing as they are specifically devoted to extracting information from large datasets. Unfortunately, currently available multivariate methods still lack some essential features needed to study the genetic structure of natural populations.Results: We introduce the Discriminant Analysis of Principal Components (DAPC), a multivariate method designed to identify and describe clusters of genetically related individuals. When group priors are lacking, DAPC uses sequential K-means and model selection to infer genetic clusters. Our approach allows extracting rich information from genetic data, providing assignment of individuals to groups, a visual assessment of between-population differentiation, and contribution of individual alleles to population structuring. We evaluate the performance of our method using simulated data, which were also analyzed using STRUCTURE as a benchmark. Additionally, we illustrate the method by analyzing microsatellite polymorphism in worldwide human populations and hemagglutinin gene sequence variation in seasonal influenza.Conclusions: Analysis of simulated data revealed that our approach performs generally better than STRUCTURE at characterizing population subdivision. The tools implemented in DAPC for the identification of clusters and graphical representation of between-group structures allow to unravel complex population structures. Our approach is also faster than Bayesian clustering algorithms by several orders of magnitude, and may be applicable to a wider range of datasets. © 2010 Jombart et al; licensee BioMed Central Ltd.","author":[{"dropping-particle":"","family":"Jombart","given":"Thibaut","non-dropping-particle":"","parse-names":false,"suffix":""},{"dropping-particle":"","family":"Devillard","given":"Sébastien","non-dropping-particle":"","parse-names":false,"suffix":""},{"dropping-particle":"","family":"Balloux","given":"François","non-dropping-particle":"","parse-names":false,"suffix":""}],"container-title":"BMC Genetics","id":"ITEM-1","issue":"1","issued":{"date-parts":[["2010","10","15"]]},"page":"94","publisher":"BioMed Central Ltd.","title":"Discriminant analysis of principal components: A new method for the analysis of genetically structured populations","type":"article-journal","volume":"11"},"uris":["http://www.mendeley.com/documents/?uuid=aaea8f46-0713-3454-9f3b-003199fd75be"]}],"mendeley":{"formattedCitation":"(Jombart, Devillard, &amp; Balloux, 2010)","plainTextFormattedCitation":"(Jombart, Devillard, &amp; Balloux, 2010)","previouslyFormattedCitation":"(Jombart, Devillard, &amp; Balloux, 2010)"},"properties":{"noteIndex":0},"schema":"https://github.com/citation-style-language/schema/raw/master/csl-citation.json"}</w:delInstrText>
        </w:r>
        <w:r w:rsidR="00F851F4" w:rsidDel="00CD4874">
          <w:rPr>
            <w:rStyle w:val="FootnoteReference"/>
          </w:rPr>
          <w:fldChar w:fldCharType="separate"/>
        </w:r>
        <w:r w:rsidR="00F851F4" w:rsidRPr="00F851F4" w:rsidDel="00CD4874">
          <w:rPr>
            <w:bCs/>
            <w:noProof/>
            <w:lang w:val="en-US"/>
          </w:rPr>
          <w:delText>(Jombart, Devillard, &amp; Balloux, 2010)</w:delText>
        </w:r>
        <w:r w:rsidR="00F851F4" w:rsidDel="00CD4874">
          <w:rPr>
            <w:rStyle w:val="FootnoteReference"/>
          </w:rPr>
          <w:fldChar w:fldCharType="end"/>
        </w:r>
        <w:r w:rsidR="00E04F7D" w:rsidDel="00CD4874">
          <w:delText xml:space="preserve">. The DA was then run on the retained principal components using the </w:delText>
        </w:r>
        <w:r w:rsidR="00E04F7D" w:rsidDel="00CD4874">
          <w:rPr>
            <w:i/>
          </w:rPr>
          <w:delText>dapc</w:delText>
        </w:r>
        <w:r w:rsidR="00E04F7D" w:rsidDel="00CD4874">
          <w:delText xml:space="preserve"> function. Finally, after selecting the best number of eigenvalues for the DA analysis, the DAPC results (DAPC scatterplots) were visualized graphically with the </w:delText>
        </w:r>
        <w:r w:rsidR="00E04F7D" w:rsidRPr="00DE51D4" w:rsidDel="00CD4874">
          <w:rPr>
            <w:i/>
            <w:iCs/>
          </w:rPr>
          <w:delText>scatter</w:delText>
        </w:r>
        <w:r w:rsidR="00E04F7D" w:rsidDel="00CD4874">
          <w:delText xml:space="preserve"> function of the package ade4 </w:delText>
        </w:r>
        <w:r w:rsidR="00F851F4" w:rsidDel="00CD4874">
          <w:rPr>
            <w:rStyle w:val="FootnoteReference"/>
          </w:rPr>
          <w:fldChar w:fldCharType="begin" w:fldLock="1"/>
        </w:r>
        <w:r w:rsidR="000D6529" w:rsidDel="00CD4874">
          <w:delInstrText>ADDIN CSL_CITATION {"citationItems":[{"id":"ITEM-1","itemData":{"DOI":"10.18637/jss.v022.i04","ISSN":"15487660","abstract":"Multivariate analyses are well known and widely used to identify and understand structures of ecological communities. The ade4 package for the R statistical environment proposes a great number of multivariate methods. Its implementation follows the tradition of the French school of \"Analyse des Données\" and is based on the use of the duality diagram. We present the theory of the duality diagram and discuss its implementation in ade4. Classes and main functions are presented. An example is given to illustrate the ade4 philosophy.","author":[{"dropping-particle":"","family":"Dray","given":"Stéphane","non-dropping-particle":"","parse-names":false,"suffix":""},{"dropping-particle":"","family":"Dufour","given":"Anne Béatrice","non-dropping-particle":"","parse-names":false,"suffix":""}],"container-title":"Journal of Statistical Software","id":"ITEM-1","issue":"4","issued":{"date-parts":[["2007","9","30"]]},"page":"1-20","publisher":"American Statistical Association","title":"The ade4 package: Implementing the duality diagram for ecologists","type":"article-journal","volume":"22"},"uris":["http://www.mendeley.com/documents/?uuid=2345e685-b66f-386e-b0d7-6179dd52d78e"]}],"mendeley":{"formattedCitation":"(Dray &amp; Dufour, 2007)","plainTextFormattedCitation":"(Dray &amp; Dufour, 2007)","previouslyFormattedCitation":"(Dray &amp; Dufour, 2007)"},"properties":{"noteIndex":0},"schema":"https://github.com/citation-style-language/schema/raw/master/csl-citation.json"}</w:delInstrText>
        </w:r>
        <w:r w:rsidR="00F851F4" w:rsidDel="00CD4874">
          <w:rPr>
            <w:rStyle w:val="FootnoteReference"/>
          </w:rPr>
          <w:fldChar w:fldCharType="separate"/>
        </w:r>
        <w:r w:rsidR="00F851F4" w:rsidRPr="00F851F4" w:rsidDel="00CD4874">
          <w:rPr>
            <w:bCs/>
            <w:noProof/>
            <w:lang w:val="en-US"/>
          </w:rPr>
          <w:delText>(Dray &amp; Dufour, 2007)</w:delText>
        </w:r>
        <w:r w:rsidR="00F851F4" w:rsidDel="00CD4874">
          <w:rPr>
            <w:rStyle w:val="FootnoteReference"/>
          </w:rPr>
          <w:fldChar w:fldCharType="end"/>
        </w:r>
        <w:r w:rsidR="00E04F7D" w:rsidDel="00CD4874">
          <w:delText>.</w:delText>
        </w:r>
      </w:del>
    </w:p>
    <w:p w14:paraId="6872347C" w14:textId="176379D0" w:rsidR="00CA796C" w:rsidRDefault="00E04F7D" w:rsidP="00147F2C">
      <w:pPr>
        <w:spacing w:line="480" w:lineRule="auto"/>
      </w:pPr>
      <w:r>
        <w:t xml:space="preserve">To determine the number of expected genetic clusters (K) present in the dataset, without any </w:t>
      </w:r>
      <w:r w:rsidRPr="00B0163C">
        <w:rPr>
          <w:i/>
          <w:iCs/>
        </w:rPr>
        <w:t>a priori</w:t>
      </w:r>
      <w:r>
        <w:t xml:space="preserve"> population definition, the </w:t>
      </w:r>
      <w:proofErr w:type="spellStart"/>
      <w:proofErr w:type="gramStart"/>
      <w:r>
        <w:rPr>
          <w:i/>
        </w:rPr>
        <w:t>find.clusters</w:t>
      </w:r>
      <w:proofErr w:type="spellEnd"/>
      <w:proofErr w:type="gramEnd"/>
      <w:r>
        <w:t xml:space="preserve"> function included in </w:t>
      </w:r>
      <w:proofErr w:type="spellStart"/>
      <w:r>
        <w:t>adegenet</w:t>
      </w:r>
      <w:proofErr w:type="spellEnd"/>
      <w:r>
        <w:t xml:space="preserve"> was used to run successive numbers of K-means clusters of the individuals, across a range of K = 1–</w:t>
      </w:r>
      <w:r w:rsidR="007363E1">
        <w:t>8</w:t>
      </w:r>
      <w:r>
        <w:t>. We identified the best supported number of clusters through comparison of the Bayesian Information Criterion (BIC) for the different values of K.</w:t>
      </w:r>
    </w:p>
    <w:p w14:paraId="005475E2" w14:textId="64403B76" w:rsidR="00CA796C" w:rsidRDefault="00D2436C" w:rsidP="00147F2C">
      <w:pPr>
        <w:spacing w:line="480" w:lineRule="auto"/>
      </w:pPr>
      <w:r w:rsidRPr="00D2436C">
        <w:t xml:space="preserve">Genetic diversity between the 12 sampling localities and the identified clusters was then compared </w:t>
      </w:r>
      <w:r w:rsidR="00E04F7D">
        <w:t>in terms of observed (H</w:t>
      </w:r>
      <w:r w:rsidR="00E04F7D">
        <w:rPr>
          <w:vertAlign w:val="subscript"/>
        </w:rPr>
        <w:t>o</w:t>
      </w:r>
      <w:r w:rsidR="00E04F7D">
        <w:t>)</w:t>
      </w:r>
      <w:del w:id="323" w:author="CiLia" w:date="2022-08-03T14:23:00Z">
        <w:r w:rsidR="00E04F7D" w:rsidDel="00AD73B5">
          <w:delText>,</w:delText>
        </w:r>
      </w:del>
      <w:ins w:id="324" w:author="CiLia" w:date="2022-08-03T14:23:00Z">
        <w:r w:rsidR="00AD73B5">
          <w:t xml:space="preserve"> and</w:t>
        </w:r>
      </w:ins>
      <w:r w:rsidR="00E04F7D">
        <w:t xml:space="preserve"> expected heterozygosity (H</w:t>
      </w:r>
      <w:r w:rsidR="00E04F7D" w:rsidRPr="00E04F7D">
        <w:rPr>
          <w:vertAlign w:val="subscript"/>
        </w:rPr>
        <w:t>e</w:t>
      </w:r>
      <w:r w:rsidR="00E04F7D">
        <w:t>)</w:t>
      </w:r>
      <w:del w:id="325" w:author="CiLia" w:date="2022-08-03T14:23:00Z">
        <w:r w:rsidR="00E04F7D" w:rsidDel="00AD73B5">
          <w:delText>, and inbreeding index (F</w:delText>
        </w:r>
        <w:r w:rsidR="00E04F7D" w:rsidRPr="00E04F7D" w:rsidDel="00AD73B5">
          <w:rPr>
            <w:vertAlign w:val="subscript"/>
          </w:rPr>
          <w:delText>IS</w:delText>
        </w:r>
        <w:r w:rsidR="00E04F7D" w:rsidDel="00AD73B5">
          <w:delText>)</w:delText>
        </w:r>
      </w:del>
      <w:r w:rsidR="00E04F7D">
        <w:t>, as means of genetic differentiation and levels of gene flow</w:t>
      </w:r>
      <w:r>
        <w:t xml:space="preserve"> using</w:t>
      </w:r>
      <w:r w:rsidR="00E04F7D">
        <w:t xml:space="preserve"> STACKS population program. Furthermore, levels of differentiation among localities and clusters were assessed by</w:t>
      </w:r>
      <w:r>
        <w:t xml:space="preserve"> the fixation index</w:t>
      </w:r>
      <w:r w:rsidR="00E04F7D">
        <w:t xml:space="preserve"> F</w:t>
      </w:r>
      <w:r w:rsidR="00E04F7D" w:rsidRPr="00E04F7D">
        <w:rPr>
          <w:vertAlign w:val="subscript"/>
        </w:rPr>
        <w:t>ST</w:t>
      </w:r>
      <w:ins w:id="326" w:author="CiLia" w:date="2022-09-10T21:10:00Z">
        <w:r w:rsidR="000D5BC2">
          <w:rPr>
            <w:vertAlign w:val="subscript"/>
          </w:rPr>
          <w:t>,</w:t>
        </w:r>
      </w:ins>
      <w:r w:rsidR="00E04F7D">
        <w:t xml:space="preserve"> </w:t>
      </w:r>
      <w:del w:id="327" w:author="CiLia" w:date="2022-09-06T12:26:00Z">
        <w:r w:rsidR="00E04F7D" w:rsidDel="000C2778">
          <w:delText xml:space="preserve">and </w:delText>
        </w:r>
      </w:del>
      <w:r w:rsidR="00E04F7D">
        <w:t>statistical significance was evaluated through 1</w:t>
      </w:r>
      <w:ins w:id="328" w:author="CiLia" w:date="2022-09-10T20:00:00Z">
        <w:r w:rsidR="004A52B2">
          <w:t>0</w:t>
        </w:r>
      </w:ins>
      <w:r w:rsidR="00E04F7D">
        <w:t xml:space="preserve">,000 permutations with the software </w:t>
      </w:r>
      <w:del w:id="329" w:author="CiLia" w:date="2022-09-10T20:00:00Z">
        <w:r w:rsidR="00E04F7D" w:rsidDel="004A52B2">
          <w:delText xml:space="preserve">Hierfstat </w:delText>
        </w:r>
      </w:del>
      <w:proofErr w:type="spellStart"/>
      <w:ins w:id="330" w:author="CiLia" w:date="2022-09-10T20:00:00Z">
        <w:r w:rsidR="004A52B2">
          <w:t>strataG</w:t>
        </w:r>
        <w:proofErr w:type="spellEnd"/>
        <w:r w:rsidR="004A52B2">
          <w:t xml:space="preserve"> </w:t>
        </w:r>
      </w:ins>
      <w:r w:rsidR="00E04F7D">
        <w:t xml:space="preserve">R package </w:t>
      </w:r>
      <w:r w:rsidR="00F851F4">
        <w:rPr>
          <w:rStyle w:val="FootnoteReference"/>
        </w:rPr>
        <w:fldChar w:fldCharType="begin" w:fldLock="1"/>
      </w:r>
      <w:r w:rsidR="00A2368D">
        <w:instrText>ADDIN CSL_CITATION {"citationItems":[{"id":"ITEM-1","itemData":{"DOI":"10.1111/1755-0998.12559","ISSN":"1755-0998","PMID":"27327208","abstract":"We introduce the r package stratag as a user-friendly population genetics toolkit. stratag provides easy access to a suite of standard genetic summaries as well as the ability to rapidly manipulate stratified genetic data for custom analyses. Tests of population subdivision with most common measures of population subdivision (e.g., FST, GST, ΦST, Χ2) can be conducted within a single function. The package also provides wrapper functions that allow users to configure and run popular external programs such as genepop, structure, and fastsimcoal from within r, and smoothly interface with popular r packages adegenet and pegas. stratag is intended to be an open-source dynamic package that will grow with future needs and user input.","author":[{"dropping-particle":"","family":"Archer","given":"Frederick I.","non-dropping-particle":"","parse-names":false,"suffix":""},{"dropping-particle":"","family":"Adams","given":"Paula E.","non-dropping-particle":"","parse-names":false,"suffix":""},{"dropping-particle":"","family":"Schneiders","given":"Brita B.","non-dropping-particle":"","parse-names":false,"suffix":""}],"container-title":"Molecular ecology resources","id":"ITEM-1","issue":"1","issued":{"date-parts":[["2017","1","1"]]},"page":"5-11","publisher":"Mol Ecol Resour","title":"stratag: An r package for manipulating, summarizing and analysing population genetic data","type":"article-journal","volume":"17"},"uris":["http://www.mendeley.com/documents/?uuid=0fcb07d9-c643-3a62-8381-6b5ee0260321"]}],"mendeley":{"formattedCitation":"(Archer, Adams, &amp; Schneiders, 2017)","plainTextFormattedCitation":"(Archer, Adams, &amp; Schneiders, 2017)","previouslyFormattedCitation":"(Archer, Adams, &amp; Schneiders, 2017)"},"properties":{"noteIndex":0},"schema":"https://github.com/citation-style-language/schema/raw/master/csl-citation.json"}</w:instrText>
      </w:r>
      <w:r w:rsidR="00F851F4">
        <w:rPr>
          <w:rStyle w:val="FootnoteReference"/>
        </w:rPr>
        <w:fldChar w:fldCharType="separate"/>
      </w:r>
      <w:r w:rsidR="00152243" w:rsidRPr="00152243">
        <w:rPr>
          <w:bCs/>
          <w:noProof/>
          <w:lang w:val="en-US"/>
        </w:rPr>
        <w:t>(Archer, Adams, &amp; Schneiders, 2017)</w:t>
      </w:r>
      <w:r w:rsidR="00F851F4">
        <w:rPr>
          <w:rStyle w:val="FootnoteReference"/>
        </w:rPr>
        <w:fldChar w:fldCharType="end"/>
      </w:r>
      <w:ins w:id="331" w:author="CiLia" w:date="2022-09-06T12:27:00Z">
        <w:r w:rsidR="000C2778">
          <w:t>,</w:t>
        </w:r>
      </w:ins>
      <w:ins w:id="332" w:author="CiLia" w:date="2022-09-06T12:26:00Z">
        <w:r w:rsidR="000C2778">
          <w:t xml:space="preserve"> </w:t>
        </w:r>
      </w:ins>
      <w:ins w:id="333" w:author="CiLia" w:date="2022-09-06T12:27:00Z">
        <w:r w:rsidR="000C2778">
          <w:t xml:space="preserve">and </w:t>
        </w:r>
        <w:r w:rsidR="000C2778" w:rsidRPr="005C5EB0">
          <w:t xml:space="preserve">P values were adjusted for multiple testing through false discovery rate (FDR) correction </w:t>
        </w:r>
      </w:ins>
      <w:r w:rsidR="000C2778">
        <w:fldChar w:fldCharType="begin" w:fldLock="1"/>
      </w:r>
      <w:r w:rsidR="000C2778">
        <w:instrText>ADDIN CSL_CITATION {"citationItems":[{"id":"ITEM-1","itemData":{"author":[{"dropping-particle":"","family":"Benjamini","given":"Yoav","non-dropping-particle":"","parse-names":false,"suffix":""},{"dropping-particle":"","family":"Hochberg","given":"Yosef","non-dropping-particle":"","parse-names":false,"suffix":""}],"container-title":"Source: Journal of the Royal Statistical Society. Series B (Methodological)","id":"ITEM-1","issue":"1","issued":{"date-parts":[["1995"]]},"page":"289-300","title":"Controlling the False Discovery Rate: A Practical and Powerful Approach to Multiple Testing","type":"article-journal","volume":"57"},"uris":["http://www.mendeley.com/documents/?uuid=2d966d8b-811e-319d-8d60-564193fdf670"]}],"mendeley":{"formattedCitation":"(Benjamini &amp; Hochberg, 1995)","plainTextFormattedCitation":"(Benjamini &amp; Hochberg, 1995)","previouslyFormattedCitation":"(Benjamini &amp; Hochberg, 1995)"},"properties":{"noteIndex":0},"schema":"https://github.com/citation-style-language/schema/raw/master/csl-citation.json"}</w:instrText>
      </w:r>
      <w:r w:rsidR="000C2778">
        <w:fldChar w:fldCharType="separate"/>
      </w:r>
      <w:r w:rsidR="000C2778" w:rsidRPr="00580966">
        <w:rPr>
          <w:noProof/>
        </w:rPr>
        <w:t>(Benjamini &amp; Hochberg, 1995)</w:t>
      </w:r>
      <w:r w:rsidR="000C2778">
        <w:fldChar w:fldCharType="end"/>
      </w:r>
      <w:ins w:id="334" w:author="CiLia" w:date="2022-09-06T12:27:00Z">
        <w:r w:rsidR="000C2778" w:rsidRPr="005C5EB0">
          <w:t xml:space="preserve"> using the ‘</w:t>
        </w:r>
        <w:proofErr w:type="spellStart"/>
        <w:r w:rsidR="000C2778" w:rsidRPr="005C5EB0">
          <w:t>p.adjust</w:t>
        </w:r>
        <w:proofErr w:type="spellEnd"/>
        <w:r w:rsidR="000C2778" w:rsidRPr="005C5EB0">
          <w:t>’ function in R v.3.6.0</w:t>
        </w:r>
        <w:r w:rsidR="000C2778">
          <w:t xml:space="preserve"> </w:t>
        </w:r>
      </w:ins>
      <w:r w:rsidR="000C2778">
        <w:fldChar w:fldCharType="begin" w:fldLock="1"/>
      </w:r>
      <w:r w:rsidR="000C2778">
        <w:instrText>ADDIN CSL_CITATION {"citationItems":[{"id":"ITEM-1","itemData":{"author":[{"dropping-particle":"","family":"R Core Team","given":"","non-dropping-particle":"","parse-names":false,"suffix":""}],"id":"ITEM-1","issued":{"date-parts":[["2020"]]},"publisher":"R Foundation for Statistical Computing, Vienna, Austria","title":"R: A language and environment for statistical computing.","type":"article"},"uris":["http://www.mendeley.com/documents/?uuid=881614ba-de32-45c2-bc4c-78dab8041c3a"]}],"mendeley":{"formattedCitation":"(R Core Team, 2020)","plainTextFormattedCitation":"(R Core Team, 2020)","previouslyFormattedCitation":"(R Core Team, 2020)"},"properties":{"noteIndex":0},"schema":"https://github.com/citation-style-language/schema/raw/master/csl-citation.json"}</w:instrText>
      </w:r>
      <w:r w:rsidR="000C2778">
        <w:fldChar w:fldCharType="separate"/>
      </w:r>
      <w:r w:rsidR="000C2778" w:rsidRPr="00580966">
        <w:rPr>
          <w:noProof/>
        </w:rPr>
        <w:t>(R Core Team, 2020)</w:t>
      </w:r>
      <w:r w:rsidR="000C2778">
        <w:fldChar w:fldCharType="end"/>
      </w:r>
      <w:r w:rsidR="00E04F7D">
        <w:t>.</w:t>
      </w:r>
      <w:ins w:id="335" w:author="CiLia" w:date="2022-08-05T12:13:00Z">
        <w:r w:rsidR="00CD4874">
          <w:t xml:space="preserve"> A detailed description of the followed procedure </w:t>
        </w:r>
      </w:ins>
      <w:ins w:id="336" w:author="CiLia" w:date="2022-09-10T20:03:00Z">
        <w:r w:rsidR="00221EC2">
          <w:t xml:space="preserve">so far </w:t>
        </w:r>
      </w:ins>
      <w:ins w:id="337" w:author="CiLia" w:date="2022-08-05T12:13:00Z">
        <w:r w:rsidR="00CD4874">
          <w:t xml:space="preserve">is given at </w:t>
        </w:r>
      </w:ins>
      <w:ins w:id="338" w:author="CiLia" w:date="2022-08-05T15:46:00Z">
        <w:r w:rsidR="00EF53FD">
          <w:t>Supporting Information</w:t>
        </w:r>
      </w:ins>
      <w:ins w:id="339" w:author="CiLia" w:date="2022-08-05T12:14:00Z">
        <w:r w:rsidR="00CD4874">
          <w:t>.</w:t>
        </w:r>
      </w:ins>
    </w:p>
    <w:p w14:paraId="433B03BE" w14:textId="77777777" w:rsidR="00CA796C" w:rsidRDefault="00CA796C" w:rsidP="00147F2C">
      <w:pPr>
        <w:spacing w:line="480" w:lineRule="auto"/>
      </w:pPr>
    </w:p>
    <w:p w14:paraId="4A0B630C" w14:textId="5743E2E4" w:rsidR="00CA796C" w:rsidRDefault="00E04F7D" w:rsidP="003C3892">
      <w:pPr>
        <w:spacing w:line="480" w:lineRule="auto"/>
        <w:rPr>
          <w:i/>
          <w:iCs/>
        </w:rPr>
      </w:pPr>
      <w:bookmarkStart w:id="340" w:name="_30j0zll" w:colFirst="0" w:colLast="0"/>
      <w:bookmarkEnd w:id="340"/>
      <w:r w:rsidRPr="003C3892">
        <w:rPr>
          <w:i/>
          <w:iCs/>
        </w:rPr>
        <w:t>Seascape genomic analyses and outlier detection</w:t>
      </w:r>
    </w:p>
    <w:p w14:paraId="62642350" w14:textId="09C75F41" w:rsidR="00875E7C" w:rsidRPr="003C3892" w:rsidRDefault="00875E7C" w:rsidP="003C3892">
      <w:pPr>
        <w:spacing w:line="480" w:lineRule="auto"/>
        <w:rPr>
          <w:i/>
          <w:iCs/>
        </w:rPr>
      </w:pPr>
      <w:r>
        <w:rPr>
          <w:i/>
          <w:iCs/>
        </w:rPr>
        <w:t>The datasets</w:t>
      </w:r>
    </w:p>
    <w:p w14:paraId="78C7671A" w14:textId="74413B0F" w:rsidR="00204B3B" w:rsidRDefault="00A27599" w:rsidP="00FB2248">
      <w:pPr>
        <w:spacing w:line="480" w:lineRule="auto"/>
      </w:pPr>
      <w:r>
        <w:t xml:space="preserve">Four types of genomic datasets were </w:t>
      </w:r>
      <w:r w:rsidR="00C37F7F">
        <w:t xml:space="preserve">analyzed as to </w:t>
      </w:r>
      <w:del w:id="341" w:author="CiLia" w:date="2022-03-24T15:11:00Z">
        <w:r w:rsidR="00C37F7F" w:rsidDel="00B05E78">
          <w:delText xml:space="preserve">reflect </w:delText>
        </w:r>
      </w:del>
      <w:ins w:id="342" w:author="CiLia" w:date="2022-03-24T15:11:00Z">
        <w:r w:rsidR="00B05E78">
          <w:t xml:space="preserve">detect whether </w:t>
        </w:r>
      </w:ins>
      <w:r w:rsidR="00C37F7F">
        <w:t xml:space="preserve">the different levels of population structure and </w:t>
      </w:r>
      <w:r w:rsidR="00CF6347">
        <w:t xml:space="preserve">the </w:t>
      </w:r>
      <w:r w:rsidR="007363E1">
        <w:t xml:space="preserve">observed </w:t>
      </w:r>
      <w:r w:rsidR="00CF6347">
        <w:t xml:space="preserve">contrast in </w:t>
      </w:r>
      <w:r w:rsidR="00C37F7F">
        <w:t>physical condition</w:t>
      </w:r>
      <w:ins w:id="343" w:author="CiLia" w:date="2022-03-30T17:55:00Z">
        <w:r w:rsidR="008A5A28">
          <w:t xml:space="preserve"> </w:t>
        </w:r>
      </w:ins>
      <w:ins w:id="344" w:author="CiLia" w:date="2022-03-30T17:56:00Z">
        <w:r w:rsidR="008A5A28">
          <w:t xml:space="preserve">are driven by </w:t>
        </w:r>
      </w:ins>
      <w:ins w:id="345" w:author="CiLia" w:date="2022-03-30T17:55:00Z">
        <w:r w:rsidR="008A5A28">
          <w:t>distinct environmental drivers</w:t>
        </w:r>
      </w:ins>
      <w:ins w:id="346" w:author="CiLia" w:date="2022-08-03T16:29:00Z">
        <w:r w:rsidR="00503E3D">
          <w:t>. The fir</w:t>
        </w:r>
      </w:ins>
      <w:ins w:id="347" w:author="CiLia" w:date="2022-08-03T16:30:00Z">
        <w:r w:rsidR="00503E3D">
          <w:t xml:space="preserve">st </w:t>
        </w:r>
      </w:ins>
      <w:del w:id="348" w:author="CiLia" w:date="2022-08-03T16:30:00Z">
        <w:r w:rsidDel="00503E3D">
          <w:delText xml:space="preserve">: i) </w:delText>
        </w:r>
      </w:del>
      <w:r>
        <w:t xml:space="preserve">one </w:t>
      </w:r>
      <w:del w:id="349" w:author="CiLia" w:date="2022-08-03T16:30:00Z">
        <w:r w:rsidDel="00503E3D">
          <w:delText xml:space="preserve">that </w:delText>
        </w:r>
      </w:del>
      <w:r>
        <w:t xml:space="preserve">included all studied samples (“all samples” </w:t>
      </w:r>
      <w:proofErr w:type="gramStart"/>
      <w:r>
        <w:t>i.e.</w:t>
      </w:r>
      <w:proofErr w:type="gramEnd"/>
      <w:r>
        <w:t xml:space="preserve"> a dataset that displayed population structure, see Results)</w:t>
      </w:r>
      <w:del w:id="350" w:author="CiLia" w:date="2022-09-02T15:28:00Z">
        <w:r w:rsidDel="00715E6A">
          <w:delText>,</w:delText>
        </w:r>
        <w:r w:rsidR="00C37F7F" w:rsidDel="00715E6A">
          <w:delText xml:space="preserve"> subsets of samples </w:delText>
        </w:r>
      </w:del>
      <w:del w:id="351" w:author="CiLia" w:date="2022-08-03T16:31:00Z">
        <w:r w:rsidR="00C37F7F" w:rsidDel="00503E3D">
          <w:delText>i.e</w:delText>
        </w:r>
      </w:del>
      <w:r w:rsidR="00C37F7F">
        <w:t xml:space="preserve">. </w:t>
      </w:r>
      <w:ins w:id="352" w:author="CiLia" w:date="2022-08-03T16:31:00Z">
        <w:r w:rsidR="00503E3D">
          <w:t>T</w:t>
        </w:r>
      </w:ins>
      <w:ins w:id="353" w:author="CiLia" w:date="2022-08-03T16:30:00Z">
        <w:r w:rsidR="00503E3D">
          <w:t xml:space="preserve">he second and third </w:t>
        </w:r>
      </w:ins>
      <w:r w:rsidR="00C37F7F">
        <w:t>datasets</w:t>
      </w:r>
      <w:r>
        <w:t xml:space="preserve"> </w:t>
      </w:r>
      <w:del w:id="354" w:author="CiLia" w:date="2022-08-03T16:30:00Z">
        <w:r w:rsidDel="00503E3D">
          <w:delText xml:space="preserve">ii) and iii) </w:delText>
        </w:r>
      </w:del>
      <w:del w:id="355" w:author="CiLia" w:date="2022-08-03T16:31:00Z">
        <w:r w:rsidDel="00503E3D">
          <w:delText>correspond</w:delText>
        </w:r>
        <w:r w:rsidR="00CF6347" w:rsidDel="00503E3D">
          <w:delText>ing</w:delText>
        </w:r>
        <w:r w:rsidDel="00503E3D">
          <w:delText xml:space="preserve"> </w:delText>
        </w:r>
      </w:del>
      <w:ins w:id="356" w:author="CiLia" w:date="2022-08-03T16:31:00Z">
        <w:r w:rsidR="00503E3D">
          <w:t xml:space="preserve">corresponded </w:t>
        </w:r>
      </w:ins>
      <w:r>
        <w:t xml:space="preserve">to </w:t>
      </w:r>
      <w:del w:id="357" w:author="CiLia" w:date="2022-08-03T16:31:00Z">
        <w:r w:rsidDel="00503E3D">
          <w:delText>the population clusters of</w:delText>
        </w:r>
      </w:del>
      <w:del w:id="358" w:author="CiLia" w:date="2022-08-05T17:25:00Z">
        <w:r w:rsidDel="0020426F">
          <w:delText xml:space="preserve"> </w:delText>
        </w:r>
      </w:del>
      <w:r>
        <w:t>sardines</w:t>
      </w:r>
      <w:ins w:id="359" w:author="CiLia" w:date="2022-09-07T11:56:00Z">
        <w:r w:rsidR="00A21403">
          <w:t>’</w:t>
        </w:r>
      </w:ins>
      <w:r>
        <w:t xml:space="preserve"> </w:t>
      </w:r>
      <w:ins w:id="360" w:author="CiLia" w:date="2022-08-03T16:31:00Z">
        <w:r w:rsidR="00503E3D">
          <w:t xml:space="preserve">population clusters </w:t>
        </w:r>
      </w:ins>
      <w:r>
        <w:t xml:space="preserve">discovered in the studied area </w:t>
      </w:r>
      <w:ins w:id="361" w:author="CiLia" w:date="2022-08-03T16:31:00Z">
        <w:r w:rsidR="00503E3D">
          <w:t>i.</w:t>
        </w:r>
      </w:ins>
      <w:ins w:id="362" w:author="CiLia" w:date="2022-08-03T16:32:00Z">
        <w:r w:rsidR="00503E3D">
          <w:t xml:space="preserve">e. </w:t>
        </w:r>
      </w:ins>
      <w:r>
        <w:t>“Atlantic” [ATL] and “Mediterranean” [MED] clusters</w:t>
      </w:r>
      <w:r w:rsidR="00C82A70">
        <w:t>, respectively</w:t>
      </w:r>
      <w:r>
        <w:t xml:space="preserve"> (see Results </w:t>
      </w:r>
      <w:del w:id="363" w:author="CiLia" w:date="2022-08-03T14:31:00Z">
        <w:r w:rsidDel="00DF7FEA">
          <w:delText xml:space="preserve">of population genomics section </w:delText>
        </w:r>
      </w:del>
      <w:del w:id="364" w:author="CiLia" w:date="2022-09-07T11:56:00Z">
        <w:r w:rsidDel="00A21403">
          <w:delText>for further details</w:delText>
        </w:r>
      </w:del>
      <w:r>
        <w:t>)</w:t>
      </w:r>
      <w:ins w:id="365" w:author="CiLia" w:date="2022-08-03T16:32:00Z">
        <w:r w:rsidR="00503E3D">
          <w:t>.</w:t>
        </w:r>
      </w:ins>
      <w:r>
        <w:t xml:space="preserve"> </w:t>
      </w:r>
      <w:del w:id="366" w:author="CiLia" w:date="2022-08-03T16:32:00Z">
        <w:r w:rsidDel="00503E3D">
          <w:delText>and iv)</w:delText>
        </w:r>
      </w:del>
      <w:ins w:id="367" w:author="CiLia" w:date="2022-08-03T16:32:00Z">
        <w:r w:rsidR="00503E3D">
          <w:t>Finally</w:t>
        </w:r>
      </w:ins>
      <w:ins w:id="368" w:author="CiLia" w:date="2022-08-05T17:25:00Z">
        <w:r w:rsidR="0020426F">
          <w:t>,</w:t>
        </w:r>
      </w:ins>
      <w:ins w:id="369" w:author="CiLia" w:date="2022-08-03T16:32:00Z">
        <w:r w:rsidR="00503E3D">
          <w:t xml:space="preserve"> the fourth dataset </w:t>
        </w:r>
      </w:ins>
      <w:ins w:id="370" w:author="CiLia" w:date="2022-09-07T11:56:00Z">
        <w:r w:rsidR="00A21403">
          <w:t>contained</w:t>
        </w:r>
      </w:ins>
      <w:del w:id="371" w:author="CiLia" w:date="2022-09-07T11:56:00Z">
        <w:r w:rsidDel="00A21403">
          <w:delText xml:space="preserve"> subset</w:delText>
        </w:r>
      </w:del>
      <w:del w:id="372" w:author="CiLia" w:date="2022-08-03T16:32:00Z">
        <w:r w:rsidDel="00503E3D">
          <w:delText>s</w:delText>
        </w:r>
      </w:del>
      <w:del w:id="373" w:author="CiLia" w:date="2022-09-07T11:56:00Z">
        <w:r w:rsidDel="00A21403">
          <w:delText xml:space="preserve"> of</w:delText>
        </w:r>
      </w:del>
      <w:r>
        <w:t xml:space="preserve"> samples from northern and southern sampling sites of the Western Mediterranean Sea (“northern vs southern sites” </w:t>
      </w:r>
      <w:proofErr w:type="gramStart"/>
      <w:r>
        <w:t>i.e.</w:t>
      </w:r>
      <w:proofErr w:type="gramEnd"/>
      <w:r>
        <w:t xml:space="preserve"> GSA</w:t>
      </w:r>
      <w:r w:rsidR="00DD1EE9">
        <w:t>0</w:t>
      </w:r>
      <w:r>
        <w:t>7</w:t>
      </w:r>
      <w:r w:rsidR="00DD1EE9">
        <w:t>a</w:t>
      </w:r>
      <w:r>
        <w:t>, GSA</w:t>
      </w:r>
      <w:r w:rsidR="00DD1EE9">
        <w:t>0</w:t>
      </w:r>
      <w:r>
        <w:t>7</w:t>
      </w:r>
      <w:r w:rsidR="00DD1EE9">
        <w:t>b</w:t>
      </w:r>
      <w:r>
        <w:t>, GSA</w:t>
      </w:r>
      <w:r w:rsidR="00DD1EE9">
        <w:t>0</w:t>
      </w:r>
      <w:r>
        <w:t>6</w:t>
      </w:r>
      <w:r w:rsidR="00DD1EE9">
        <w:t>a</w:t>
      </w:r>
      <w:r>
        <w:t xml:space="preserve"> versus GSA</w:t>
      </w:r>
      <w:r w:rsidR="00DD1EE9">
        <w:t>0</w:t>
      </w:r>
      <w:r>
        <w:t>6</w:t>
      </w:r>
      <w:r w:rsidR="00DD1EE9">
        <w:t>c</w:t>
      </w:r>
      <w:r>
        <w:t>) that displayed remarkable differences in their physical condition</w:t>
      </w:r>
      <w:r w:rsidR="00135984">
        <w:t xml:space="preserve"> i.e. </w:t>
      </w:r>
      <w:r w:rsidR="00204B3B">
        <w:t>fish length and weigh</w:t>
      </w:r>
      <w:r w:rsidR="00563640">
        <w:t>t</w:t>
      </w:r>
      <w:r w:rsidR="00135984">
        <w:t>. This difference had</w:t>
      </w:r>
      <w:r w:rsidR="00241171" w:rsidRPr="001613A3">
        <w:t xml:space="preserve"> a North/South gradient with </w:t>
      </w:r>
      <w:r w:rsidR="00241171">
        <w:t xml:space="preserve">larger and </w:t>
      </w:r>
      <w:del w:id="374" w:author="CiLia" w:date="2022-08-05T17:26:00Z">
        <w:r w:rsidR="00241171" w:rsidDel="0020426F">
          <w:delText>wea</w:delText>
        </w:r>
        <w:r w:rsidR="00D3142E" w:rsidDel="0020426F">
          <w:rPr>
            <w:lang w:val="en-US"/>
          </w:rPr>
          <w:delText>l</w:delText>
        </w:r>
        <w:r w:rsidR="00D3142E" w:rsidDel="0020426F">
          <w:delText>thier</w:delText>
        </w:r>
        <w:r w:rsidR="00241171" w:rsidDel="0020426F">
          <w:delText xml:space="preserve"> </w:delText>
        </w:r>
      </w:del>
      <w:ins w:id="375" w:author="CiLia" w:date="2022-08-05T17:26:00Z">
        <w:r w:rsidR="0020426F">
          <w:t xml:space="preserve">heavier </w:t>
        </w:r>
      </w:ins>
      <w:r w:rsidR="00241171">
        <w:t xml:space="preserve">sardines </w:t>
      </w:r>
      <w:r w:rsidR="00135984">
        <w:t xml:space="preserve">found </w:t>
      </w:r>
      <w:r w:rsidR="00241171">
        <w:t xml:space="preserve">in the southernmost areas of the Western Mediterranean </w:t>
      </w:r>
      <w:r w:rsidR="00241171" w:rsidRPr="001613A3">
        <w:t>(Table S1, Figure 1)</w:t>
      </w:r>
      <w:r>
        <w:t>.</w:t>
      </w:r>
      <w:r w:rsidR="00204B3B">
        <w:t xml:space="preserve"> </w:t>
      </w:r>
      <w:r w:rsidR="00241171" w:rsidRPr="001613A3">
        <w:t>Although those differences might be attributed to the sampling strategy itself (both time and gear employed for sampling</w:t>
      </w:r>
      <w:ins w:id="376" w:author="CiLia" w:date="2022-09-02T15:29:00Z">
        <w:r w:rsidR="00715E6A">
          <w:t>),</w:t>
        </w:r>
      </w:ins>
      <w:ins w:id="377" w:author="CiLia" w:date="2022-08-03T16:33:00Z">
        <w:r w:rsidR="00503E3D">
          <w:t xml:space="preserve"> </w:t>
        </w:r>
      </w:ins>
      <w:ins w:id="378" w:author="CiLia" w:date="2022-08-05T12:14:00Z">
        <w:r w:rsidR="00775D0D">
          <w:t>as well as</w:t>
        </w:r>
      </w:ins>
      <w:ins w:id="379" w:author="CiLia" w:date="2022-08-03T16:33:00Z">
        <w:r w:rsidR="00503E3D">
          <w:t xml:space="preserve"> the inclusion of </w:t>
        </w:r>
      </w:ins>
      <w:ins w:id="380" w:author="CiLia" w:date="2022-08-05T12:14:00Z">
        <w:r w:rsidR="00775D0D">
          <w:t>six</w:t>
        </w:r>
      </w:ins>
      <w:ins w:id="381" w:author="CiLia" w:date="2022-08-03T16:33:00Z">
        <w:r w:rsidR="00503E3D">
          <w:t xml:space="preserve"> immature samples at the northern sites</w:t>
        </w:r>
      </w:ins>
      <w:del w:id="382" w:author="CiLia" w:date="2022-09-02T15:29:00Z">
        <w:r w:rsidR="00241171" w:rsidRPr="001613A3" w:rsidDel="00715E6A">
          <w:delText>)</w:delText>
        </w:r>
      </w:del>
      <w:r w:rsidR="00241171" w:rsidRPr="001613A3">
        <w:t xml:space="preserve">, </w:t>
      </w:r>
      <w:ins w:id="383" w:author="CiLia" w:date="2022-09-02T15:30:00Z">
        <w:r w:rsidR="00715E6A">
          <w:t xml:space="preserve">this seems less likely given that sampling </w:t>
        </w:r>
      </w:ins>
      <w:ins w:id="384" w:author="CiLia" w:date="2022-09-02T15:31:00Z">
        <w:r w:rsidR="00715E6A">
          <w:t xml:space="preserve">was conducted </w:t>
        </w:r>
      </w:ins>
      <w:ins w:id="385" w:author="CiLia" w:date="2022-09-02T15:30:00Z">
        <w:r w:rsidR="00715E6A">
          <w:t xml:space="preserve">during the same oceanographic surveys, and </w:t>
        </w:r>
      </w:ins>
      <w:ins w:id="386" w:author="CiLia" w:date="2022-09-02T15:31:00Z">
        <w:r w:rsidR="00715E6A">
          <w:t xml:space="preserve">the consistency of </w:t>
        </w:r>
      </w:ins>
      <w:ins w:id="387" w:author="CiLia" w:date="2022-09-02T15:30:00Z">
        <w:r w:rsidR="00715E6A">
          <w:t xml:space="preserve">such differences </w:t>
        </w:r>
      </w:ins>
      <w:del w:id="388" w:author="CiLia" w:date="2022-09-02T15:30:00Z">
        <w:r w:rsidR="00241171" w:rsidDel="00715E6A">
          <w:delText xml:space="preserve">they </w:delText>
        </w:r>
      </w:del>
      <w:del w:id="389" w:author="CiLia" w:date="2022-09-02T15:31:00Z">
        <w:r w:rsidR="00241171" w:rsidDel="00715E6A">
          <w:delText>are</w:delText>
        </w:r>
        <w:r w:rsidR="00204B3B" w:rsidDel="00715E6A">
          <w:delText xml:space="preserve"> consistent </w:delText>
        </w:r>
      </w:del>
      <w:r w:rsidR="00241171" w:rsidRPr="001613A3">
        <w:t xml:space="preserve">with recent studies reporting a similar trend in maximum size and body condition of sardines in the area </w:t>
      </w:r>
      <w:r w:rsidR="00241171" w:rsidRPr="001613A3">
        <w:fldChar w:fldCharType="begin" w:fldLock="1"/>
      </w:r>
      <w:r w:rsidR="00FB77C1">
        <w:instrText>ADDIN CSL_CITATION {"citationItems":[{"id":"ITEM-1","itemData":{"DOI":"10.1016/j.pocean.2016.12.002","ISSN":"00796611","abstract":"Small pelagic fish are among the most ecologically and economically important marine fish species and are characterized by large fluctuations all over the world. In the Mediterranean Sea, low catches and biomass of anchovies and sardines have been described in some areas during the last decade, resulting in important fisheries crises. Therefore, we studied anchovy and sardine body condition variability, a key index of population health and its response to environmental and anthropogenic changes. Wide temporal and spatial patterns were investigated by analyzing separately data from scientific surveys and fisheries in eight Mediterranean areas between 1975 and 2015. Results showed that anchovy and sardine body condition as well as maximum size in some areas sharply decreased in most Mediterranean areas along years (except in the Northern Alboran Sea). Despite this general pattern, well-marked environmental differences between sub-regions were highlighted by several analyses and variations in body condition were not found to be homogeneous over all the Mediterranean Sea. Further, other analyses revealed that except for the Adriatic where major changes towards a lower body condition were concomitant with a decrease in river runoffs and chl-a concentration, no concomitant environmental regime shift was detected in other areas. Together, these analyses highlighted the current poor body condition of almost all small pelagic fish populations in the Mediterranean. Yet, global environmental indices could not explain the observed changes and the general decrease in condition might more likely come from regional environmental and/or anthropogenic (fishing) effects. A prolonged state of poor fish body condition, together with an observed reduced size and early age-at-maturity may have strong ecological, economic and social consequences all around the Mediterranean Sea.","author":[{"dropping-particle":"","family":"Brosset","given":"Pablo","non-dropping-particle":"","parse-names":false,"suffix":""},{"dropping-particle":"","family":"Fromentin","given":"Jean Marc","non-dropping-particle":"","parse-names":false,"suffix":""},{"dropping-particle":"","family":"Beveren","given":"Elisabeth","non-dropping-particle":"Van","parse-names":false,"suffix":""},{"dropping-particle":"","family":"Lloret","given":"Josep","non-dropping-particle":"","parse-names":false,"suffix":""},{"dropping-particle":"","family":"Marques","given":"Virginie","non-dropping-particle":"","parse-names":false,"suffix":""},{"dropping-particle":"","family":"Basilone","given":"Gualtiero","non-dropping-particle":"","parse-names":false,"suffix":""},{"dropping-particle":"","family":"Bonanno","given":"Angelo","non-dropping-particle":"","parse-names":false,"suffix":""},{"dropping-particle":"","family":"Carpi","given":"Piera","non-dropping-particle":"","parse-names":false,"suffix":""},{"dropping-particle":"","family":"Donato","given":"Fortunata","non-dropping-particle":"","parse-names":false,"suffix":""},{"dropping-particle":"","family":"Čikeš Keč","given":"Vanja","non-dropping-particle":"","parse-names":false,"suffix":""},{"dropping-particle":"","family":"Felice","given":"Andrea","non-dropping-particle":"De","parse-names":false,"suffix":""},{"dropping-particle":"","family":"Ferreri","given":"Rosalia","non-dropping-particle":"","parse-names":false,"suffix":""},{"dropping-particle":"","family":"Gašparević","given":"Denis","non-dropping-particle":"","parse-names":false,"suffix":""},{"dropping-particle":"","family":"Giráldez","given":"Ana","non-dropping-particle":"","parse-names":false,"suffix":""},{"dropping-particle":"","family":"Gücü","given":"Ali","non-dropping-particle":"","parse-names":false,"suffix":""},{"dropping-particle":"","family":"Iglesias","given":"Magdalena","non-dropping-particle":"","parse-names":false,"suffix":""},{"dropping-particle":"","family":"Leonori","given":"Iole","non-dropping-particle":"","parse-names":false,"suffix":""},{"dropping-particle":"","family":"Palomera","given":"Isabel","non-dropping-particle":"","parse-names":false,"suffix":""},{"dropping-particle":"","family":"Somarakis","given":"Stylianos","non-dropping-particle":"","parse-names":false,"suffix":""},{"dropping-particle":"","family":"Tičina","given":"Vjekoslav","non-dropping-particle":"","parse-names":false,"suffix":""},{"dropping-particle":"","family":"Torres","given":"Pedro","non-dropping-particle":"","parse-names":false,"suffix":""},{"dropping-particle":"","family":"Ventero","given":"Ana","non-dropping-particle":"","parse-names":false,"suffix":""},{"dropping-particle":"","family":"Zorica","given":"Barbara","non-dropping-particle":"","parse-names":false,"suffix":""},{"dropping-particle":"","family":"Ménard","given":"Frédéric","non-dropping-particle":"","parse-names":false,"suffix":""},{"dropping-particle":"","family":"Saraux","given":"Claire","non-dropping-particle":"","parse-names":false,"suffix":""}],"container-title":"Progress in Oceanography","id":"ITEM-1","issued":{"date-parts":[["2017","2","1"]]},"page":"149-162","publisher":"Elsevier Ltd","title":"Spatio-temporal patterns and environmental controls of small pelagic fish body condition from contrasted Mediterranean areas","type":"article-journal","volume":"151"},"uris":["http://www.mendeley.com/documents/?uuid=1f5cdcb6-ef39-34fc-89ab-8f240eec7424"]},{"id":"ITEM-2","itemData":{"DOI":"10.1038/s41598-020-74602-y","ISBN":"0123456789","ISSN":"20452322","PMID":"33077761","abstract":"This work combines state-of-the-art methods (DNA metabarcoding) with classic approaches (visual stomach content characterization and stable isotope analyses of nitrogen (δ15N) and carbon (δ13C)) to investigate the trophic ecology of anchovy (Engraulis encrasicolus) and sardine (Sardina pilchardus) at high taxonomic and spatial resolution in the Western Mediterranean Sea. Gut contents observed are in accordance with the dietary plasticity generally described for anchovy and sardine, suggesting a diet related to the opportunistic ingestion of available prey in a certain area and/or time. Genetic tools also showed modest inter-specific differences regarding ingested species. However, inter-specific and intra-specific differences in ingested prey frequencies and prey biomass reflected a latitudinal signal that could indicate a more effective predation on large prey like krill by anchovy versus sardine, as well as a generalized higher large prey ingestion by both species southwards. In fact, both species presented lower δ15N in the northernmost area. This latitudinal gradient indicates changes in the trophic ecology of anchovy and sardine that coincide with previously described better biological conditions for fish in the southern part of the study area as well as higher landings of both species in recent years.","author":[{"dropping-particle":"","family":"Bachiller","given":"Eneko","non-dropping-particle":"","parse-names":false,"suffix":""},{"dropping-particle":"","family":"Albo-Puigserver","given":"Marta","non-dropping-particle":"","parse-names":false,"suffix":""},{"dropping-particle":"","family":"Giménez","given":"Joan","non-dropping-particle":"","parse-names":false,"suffix":""},{"dropping-particle":"","family":"Pennino","given":"Maria Grazia","non-dropping-particle":"","parse-names":false,"suffix":""},{"dropping-particle":"","family":"Marí-Mena","given":"Neus","non-dropping-particle":"","parse-names":false,"suffix":""},{"dropping-particle":"","family":"Esteban","given":"Antonio","non-dropping-particle":"","parse-names":false,"suffix":""},{"dropping-particle":"","family":"Lloret-Lloret","given":"Elena","non-dropping-particle":"","parse-names":false,"suffix":""},{"dropping-particle":"","family":"Jadaud","given":"Angelique","non-dropping-particle":"","parse-names":false,"suffix":""},{"dropping-particle":"","family":"Carro","given":"Belén","non-dropping-particle":"","parse-names":false,"suffix":""},{"dropping-particle":"","family":"Bellido","given":"José María","non-dropping-particle":"","parse-names":false,"suffix":""},{"dropping-particle":"","family":"Coll","given":"Marta","non-dropping-particle":"","parse-names":false,"suffix":""}],"container-title":"Scientific Reports","id":"ITEM-2","issue":"1","issued":{"date-parts":[["2020"]]},"page":"1-18","publisher":"Nature Publishing Group UK","title":"A trophic latitudinal gradient revealed in anchovy and sardine from the Western Mediterranean Sea using a multi-proxy approach","type":"article-journal","volume":"10"},"uris":["http://www.mendeley.com/documents/?uuid=2ab8f258-017b-433e-8d55-dac0e4f1c421"]},{"id":"ITEM-3","itemData":{"DOI":"10.3389/FMARS.2021.570354/BIBTEX","ISSN":"22967745","abstract":"Small pelagic fish (SPF) in the western Mediterranean Sea are key elements of the marine food web and are important in terms of biomass and fisheries catches. Significant declines in biomass, landings, and changes in the age/size structure of sardine Sardina pilchardus and anchovy Engraulis encrasicolus have been observed in recent decades, particularly in the northern area of the western Mediterranean Sea. To understand the different patterns observed in SPF populations, we analyzed key life history traits [total length at age, length at maturity, gonadosomatic index (GSI), and body condition (Kn)] of sardine and anchovy collected between 2003 and 2017, from different fishing harbors distributed along a latitudinal gradient from northern to southern Spain. We used Generalized Linear Models (GLM) to estimate the length at maturity and Generalized Additive Models (GAMs) to test the relationship with environmental variables (seawater temperature, water currents, and net primary productivity). The life history traits of both species presented seasonal, interannual and latitudinal differences with a clear decline in length at age, length at first maturity, and body condition, for both species in the northern part of the study area. In the southern part, on the contrary, life history traits did not present a clear temporal trend. The environmental conditions partially explained the long-term changes in life history traits, but the selected variables differed between areas, highlighting the importance of regional oceanographic conditions to understand the dynamics of small pelagic fish. The truncated length-at-age pattern for both species with the disappearance of the larger individuals of the population could have contributed to the poor condition of small pelagic fish populations in the northern part of the western Mediterranean Sea in recent years. In the south area, recent declines in body condition for sardine and anchovy were observed and could be a possible first sign for future population declines. This study highlights the importance of understanding the trade-off between the energy invested in reproduction, maintenance and growth at seasonal and interannual level to advance our knowledge on how environmental and human pressures influence population dynamics of small pelagic fish at local and regional scales.","author":[{"dropping-particle":"","family":"Albo-Puigserver","given":"Marta","non-dropping-particle":"","parse-names":false,"suffix":""},{"dropping-particle":"","family":"Pennino","given":"Maria Grazia","non-dropping-particle":"","parse-names":false,"suffix":""},{"dropping-particle":"","family":"Bellido","given":"Jose María","non-dropping-particle":"","parse-names":false,"suffix":""},{"dropping-particle":"","family":"Colmenero","given":"Ana Isabel","non-dropping-particle":"","parse-names":false,"suffix":""},{"dropping-particle":"","family":"Giráldez","given":"Ana","non-dropping-particle":"","parse-names":false,"suffix":""},{"dropping-particle":"","family":"Hidalgo","given":"Manuel","non-dropping-particle":"","parse-names":false,"suffix":""},{"dropping-particle":"","family":"Gabriel Ramírez","given":"John","non-dropping-particle":"","parse-names":false,"suffix":""},{"dropping-particle":"","family":"Steenbeek","given":"Jeroen","non-dropping-particle":"","parse-names":false,"suffix":""},{"dropping-particle":"","family":"Torres","given":"Pedro","non-dropping-particle":"","parse-names":false,"suffix":""},{"dropping-particle":"","family":"Cousido-Rocha","given":"Marta","non-dropping-particle":"","parse-names":false,"suffix":""},{"dropping-particle":"","family":"Coll","given":"Marta","non-dropping-particle":"","parse-names":false,"suffix":""}],"container-title":"Frontiers in Marine Science","id":"ITEM-3","issued":{"date-parts":[["2021","8","23"]]},"page":"1197","publisher":"Frontiers Media S.A.","title":"Changes in Life History Traits of Small Pelagic Fish in the Western Mediterranean Sea","type":"article-journal","volume":"8"},"uris":["http://www.mendeley.com/documents/?uuid=046638f2-ce91-3e06-8b81-15f156558655"]}],"mendeley":{"formattedCitation":"(Albo-Puigserver et al., 2021; Bachiller et al., 2020; Brosset et al., 2017)","plainTextFormattedCitation":"(Albo-Puigserver et al., 2021; Bachiller et al., 2020; Brosset et al., 2017)","previouslyFormattedCitation":"(Albo-Puigserver et al., 2021; Bachiller et al., 2020; Brosset et al., 2017)"},"properties":{"noteIndex":0},"schema":"https://github.com/citation-style-language/schema/raw/master/csl-citation.json"}</w:instrText>
      </w:r>
      <w:r w:rsidR="00241171" w:rsidRPr="001613A3">
        <w:fldChar w:fldCharType="separate"/>
      </w:r>
      <w:r w:rsidR="00761B88" w:rsidRPr="00761B88">
        <w:rPr>
          <w:noProof/>
        </w:rPr>
        <w:t>(Albo-Puigserver et al., 2021; Bachiller et al., 2020; Brosset et al., 2017)</w:t>
      </w:r>
      <w:r w:rsidR="00241171" w:rsidRPr="001613A3">
        <w:fldChar w:fldCharType="end"/>
      </w:r>
      <w:r w:rsidR="00241171" w:rsidRPr="001613A3">
        <w:t>.</w:t>
      </w:r>
    </w:p>
    <w:p w14:paraId="14011A8E" w14:textId="77777777" w:rsidR="003C3DD5" w:rsidRDefault="003C3DD5" w:rsidP="00FB2248">
      <w:pPr>
        <w:spacing w:line="480" w:lineRule="auto"/>
      </w:pPr>
    </w:p>
    <w:p w14:paraId="32B70CD2" w14:textId="48B04A04" w:rsidR="00875E7C" w:rsidRPr="00875E7C" w:rsidRDefault="00875E7C" w:rsidP="00FB2248">
      <w:pPr>
        <w:spacing w:line="480" w:lineRule="auto"/>
        <w:rPr>
          <w:i/>
          <w:iCs/>
        </w:rPr>
      </w:pPr>
      <w:r>
        <w:rPr>
          <w:i/>
          <w:iCs/>
        </w:rPr>
        <w:t xml:space="preserve">Outlier detection with </w:t>
      </w:r>
      <w:proofErr w:type="spellStart"/>
      <w:r w:rsidRPr="00875E7C">
        <w:rPr>
          <w:i/>
          <w:iCs/>
        </w:rPr>
        <w:t>gINLAnd</w:t>
      </w:r>
      <w:proofErr w:type="spellEnd"/>
      <w:ins w:id="390" w:author="CiLia" w:date="2022-08-05T12:21:00Z">
        <w:r w:rsidR="001C4772">
          <w:rPr>
            <w:i/>
            <w:iCs/>
          </w:rPr>
          <w:t xml:space="preserve">, </w:t>
        </w:r>
        <w:proofErr w:type="spellStart"/>
        <w:r w:rsidR="001C4772">
          <w:rPr>
            <w:i/>
            <w:iCs/>
          </w:rPr>
          <w:t>PCAdapt</w:t>
        </w:r>
        <w:proofErr w:type="spellEnd"/>
        <w:r w:rsidR="001C4772">
          <w:rPr>
            <w:i/>
            <w:iCs/>
          </w:rPr>
          <w:t xml:space="preserve"> and RDA</w:t>
        </w:r>
      </w:ins>
    </w:p>
    <w:p w14:paraId="2B6E90FD" w14:textId="349D8EE2" w:rsidR="00722AEF" w:rsidRDefault="00722AEF" w:rsidP="00722AEF">
      <w:pPr>
        <w:spacing w:line="480" w:lineRule="auto"/>
      </w:pPr>
      <w:r>
        <w:t xml:space="preserve">Significant genotype–environment associations were inferred with </w:t>
      </w:r>
      <w:proofErr w:type="spellStart"/>
      <w:r>
        <w:t>gINLAnd</w:t>
      </w:r>
      <w:proofErr w:type="spellEnd"/>
      <w:r>
        <w:t xml:space="preserve"> </w:t>
      </w:r>
      <w:r>
        <w:rPr>
          <w:rStyle w:val="FootnoteReference"/>
        </w:rPr>
        <w:fldChar w:fldCharType="begin" w:fldLock="1"/>
      </w:r>
      <w:r>
        <w:instrText>ADDIN CSL_CITATION {"citationItems":[{"id":"ITEM-1","itemData":{"DOI":"10.1016/j.spasta.2013.08.001","ISSN":"22116753","abstract":"Genomic regions (or loci) displaying outstanding correlation with some environmental variables are likely to be under selection and this is the rationale of recent methods of identifying selected loci and retrieving functional information about them. To be efficient, such methods need to be able to disentangle the potential effect of environmental variables from the confounding effect of population history. For the routine analysis of genome-wide datasets, one also needs fast inference and model selection algorithms. We propose a method based on an explicit spatial model which is an instance of spatial generalized linear mixed model (SGLMM). For inference, we make use of the INLA-SPDE theoretical and computational framework developed by Rue etal. (2009) and Lindgren etal. (2011). The method we propose allows one to quantify the correlation between genotypes and environmental variables. It works for the most common types of genetic markers, obtained either at the individual or at the population level. Analyzing the simulated data produced under a geostatistical model then under an explicit model of selection, we show that the method is efficient. We also re-analyze a dataset relative to nineteen pine weevils (. Hylobius abietis) populations across Europe. The method proposed appears also as a statistically sound alternative to the Mantel tests for testing the association between the genetic and environmental variables.","author":[{"dropping-particle":"","family":"Guillot","given":"Gilles","non-dropping-particle":"","parse-names":false,"suffix":""},{"dropping-particle":"","family":"Vitalis","given":"Renaud","non-dropping-particle":"","parse-names":false,"suffix":""},{"dropping-particle":"le","family":"Rouzic","given":"Arnaud","non-dropping-particle":"","parse-names":false,"suffix":""},{"dropping-particle":"","family":"Gautier","given":"Mathieu","non-dropping-particle":"","parse-names":false,"suffix":""}],"container-title":"Spatial Statistics","id":"ITEM-1","issue":"C","issued":{"date-parts":[["2014"]]},"page":"145-155","publisher":"Elsevier Ltd","title":"Detecting correlation between allele frequencies and environmental variables as a signature of selection: A fast computational approach for genome-wide studies","type":"article-journal","volume":"8"},"uris":["http://www.mendeley.com/documents/?uuid=980bc516-4d54-4bed-83be-2547dd956e5f"]}],"mendeley":{"formattedCitation":"(Guillot, Vitalis, Rouzic, &amp; Gautier, 2014)","plainTextFormattedCitation":"(Guillot, Vitalis, Rouzic, &amp; Gautier, 2014)","previouslyFormattedCitation":"(Guillot, Vitalis, Rouzic, &amp; Gautier, 2014)"},"properties":{"noteIndex":0},"schema":"https://github.com/citation-style-language/schema/raw/master/csl-citation.json"}</w:instrText>
      </w:r>
      <w:r>
        <w:rPr>
          <w:rStyle w:val="FootnoteReference"/>
        </w:rPr>
        <w:fldChar w:fldCharType="separate"/>
      </w:r>
      <w:r w:rsidRPr="00F851F4">
        <w:rPr>
          <w:bCs/>
          <w:noProof/>
          <w:lang w:val="en-US"/>
        </w:rPr>
        <w:t>(Guillot, Vitalis, Rouzic, &amp; Gautier, 2014)</w:t>
      </w:r>
      <w:r>
        <w:rPr>
          <w:rStyle w:val="FootnoteReference"/>
        </w:rPr>
        <w:fldChar w:fldCharType="end"/>
      </w:r>
      <w:r>
        <w:t xml:space="preserve">, which implements a spatially explicit generalized linear mixed model to evaluate the correlation between allele frequencies and environmental variables using linear </w:t>
      </w:r>
      <w:r>
        <w:lastRenderedPageBreak/>
        <w:t xml:space="preserve">or logistic regression. </w:t>
      </w:r>
      <w:del w:id="391" w:author="CiLia" w:date="2022-08-05T17:27:00Z">
        <w:r w:rsidDel="00C313C8">
          <w:delText xml:space="preserve">GINLAnd is a univariate method that detects SNPs displaying outstanding correlation with some environmental variables while controlling for the potential confounding effect of genetic autocorrelation resulting from shared population history. </w:delText>
        </w:r>
      </w:del>
      <w:ins w:id="392" w:author="CiLia" w:date="2022-08-03T18:03:00Z">
        <w:r w:rsidR="006B419E" w:rsidRPr="006B419E">
          <w:t xml:space="preserve">To minimize the occurrence of false positives, </w:t>
        </w:r>
      </w:ins>
      <w:ins w:id="393" w:author="CiLia" w:date="2022-08-03T18:04:00Z">
        <w:r w:rsidR="006B419E">
          <w:t>l</w:t>
        </w:r>
      </w:ins>
      <w:ins w:id="394" w:author="CiLia" w:date="2022-08-03T17:40:00Z">
        <w:r w:rsidR="00B01449">
          <w:t xml:space="preserve">oci with </w:t>
        </w:r>
      </w:ins>
      <w:ins w:id="395" w:author="CiLia" w:date="2022-08-03T18:03:00Z">
        <w:r w:rsidR="006B419E" w:rsidRPr="006B419E">
          <w:t>a log</w:t>
        </w:r>
        <w:r w:rsidR="006B419E" w:rsidRPr="006B419E">
          <w:rPr>
            <w:vertAlign w:val="subscript"/>
          </w:rPr>
          <w:t>10</w:t>
        </w:r>
        <w:r w:rsidR="006B419E" w:rsidRPr="006B419E">
          <w:t xml:space="preserve"> Bayes factor (</w:t>
        </w:r>
        <w:proofErr w:type="spellStart"/>
        <w:r w:rsidR="006B419E" w:rsidRPr="006B419E">
          <w:t>logBF</w:t>
        </w:r>
        <w:proofErr w:type="spellEnd"/>
        <w:r w:rsidR="006B419E" w:rsidRPr="006B419E">
          <w:t xml:space="preserve">) of </w:t>
        </w:r>
      </w:ins>
      <w:ins w:id="396" w:author="CiLia" w:date="2022-08-03T17:41:00Z">
        <w:r w:rsidR="00B01449">
          <w:t>≥</w:t>
        </w:r>
      </w:ins>
      <w:ins w:id="397" w:author="CiLia" w:date="2022-08-03T17:40:00Z">
        <w:r w:rsidR="00B01449">
          <w:t xml:space="preserve"> 3</w:t>
        </w:r>
      </w:ins>
      <w:ins w:id="398" w:author="CiLia" w:date="2022-08-03T17:41:00Z">
        <w:r w:rsidR="00B01449">
          <w:t xml:space="preserve"> </w:t>
        </w:r>
      </w:ins>
      <w:ins w:id="399" w:author="CiLia" w:date="2022-08-03T17:43:00Z">
        <w:r w:rsidR="007B7F2C">
          <w:t>were interpreted as having an outstanding statistical dependence with a certain environmental variable and therefore likely to belong to a genomic region under selection.</w:t>
        </w:r>
      </w:ins>
    </w:p>
    <w:p w14:paraId="74D8190C" w14:textId="73E4407D" w:rsidR="00FB2248" w:rsidRDefault="00722AEF" w:rsidP="00FB2248">
      <w:pPr>
        <w:spacing w:line="480" w:lineRule="auto"/>
      </w:pPr>
      <w:r>
        <w:t>Environmental variables were selected</w:t>
      </w:r>
      <w:r w:rsidR="00E04F7D">
        <w:t xml:space="preserve"> consider</w:t>
      </w:r>
      <w:r>
        <w:t>ing</w:t>
      </w:r>
      <w:r w:rsidR="00E04F7D">
        <w:t xml:space="preserve"> evolutionary history, climate </w:t>
      </w:r>
      <w:r w:rsidR="000D57B5">
        <w:t xml:space="preserve">variability or </w:t>
      </w:r>
      <w:r w:rsidR="00E04F7D">
        <w:t>change and fishing activity as the dominant processes affecting small pelagic fish</w:t>
      </w:r>
      <w:r w:rsidR="007C21AF">
        <w:t>.</w:t>
      </w:r>
      <w:r w:rsidR="00E04F7D">
        <w:t xml:space="preserve"> </w:t>
      </w:r>
      <w:bookmarkStart w:id="400" w:name="_Hlk99555697"/>
      <w:ins w:id="401" w:author="CiLia" w:date="2022-08-05T13:13:00Z">
        <w:r w:rsidR="00172777">
          <w:t xml:space="preserve">Given that the impacts of climate change are a rather complex issue that refers to more than </w:t>
        </w:r>
      </w:ins>
      <w:ins w:id="402" w:author="CiLia" w:date="2022-08-05T17:28:00Z">
        <w:r w:rsidR="00C313C8">
          <w:t>one parameter (</w:t>
        </w:r>
        <w:proofErr w:type="gramStart"/>
        <w:r w:rsidR="00C313C8">
          <w:t>e.g.</w:t>
        </w:r>
        <w:proofErr w:type="gramEnd"/>
        <w:r w:rsidR="00C313C8">
          <w:t xml:space="preserve"> </w:t>
        </w:r>
      </w:ins>
      <w:ins w:id="403" w:author="CiLia" w:date="2022-08-05T13:13:00Z">
        <w:r w:rsidR="00172777">
          <w:t>an increase in temperature</w:t>
        </w:r>
      </w:ins>
      <w:ins w:id="404" w:author="CiLia" w:date="2022-08-05T17:28:00Z">
        <w:r w:rsidR="00C313C8">
          <w:t>)</w:t>
        </w:r>
      </w:ins>
      <w:ins w:id="405" w:author="CiLia" w:date="2022-08-05T13:13:00Z">
        <w:r w:rsidR="00172777">
          <w:t xml:space="preserve">, </w:t>
        </w:r>
      </w:ins>
      <w:ins w:id="406" w:author="CiLia" w:date="2022-08-05T13:27:00Z">
        <w:r w:rsidR="00B33457">
          <w:t xml:space="preserve">we tested </w:t>
        </w:r>
      </w:ins>
      <w:ins w:id="407" w:author="CiLia" w:date="2022-08-05T13:26:00Z">
        <w:r w:rsidR="00B33457" w:rsidRPr="00B33457">
          <w:t>whether there are any environmental variables related to topography, hydrodynamic</w:t>
        </w:r>
      </w:ins>
      <w:ins w:id="408" w:author="CiLia" w:date="2022-08-05T17:29:00Z">
        <w:r w:rsidR="00C313C8">
          <w:t>s</w:t>
        </w:r>
      </w:ins>
      <w:ins w:id="409" w:author="CiLia" w:date="2022-08-05T13:26:00Z">
        <w:r w:rsidR="00B33457" w:rsidRPr="00B33457">
          <w:t>, biochemical and biological component</w:t>
        </w:r>
      </w:ins>
      <w:ins w:id="410" w:author="CiLia" w:date="2022-08-05T17:29:00Z">
        <w:r w:rsidR="00C313C8">
          <w:t>s</w:t>
        </w:r>
      </w:ins>
      <w:ins w:id="411" w:author="CiLia" w:date="2022-08-05T13:26:00Z">
        <w:r w:rsidR="00B33457" w:rsidRPr="00B33457">
          <w:t xml:space="preserve"> at different layers (i.e. surface, water column, bottom), different types of exploitation tools and food avai</w:t>
        </w:r>
      </w:ins>
      <w:ins w:id="412" w:author="CiLia" w:date="2022-08-05T13:27:00Z">
        <w:r w:rsidR="00B33457">
          <w:t>l</w:t>
        </w:r>
      </w:ins>
      <w:ins w:id="413" w:author="CiLia" w:date="2022-08-05T13:26:00Z">
        <w:r w:rsidR="00B33457" w:rsidRPr="00B33457">
          <w:t>abi</w:t>
        </w:r>
      </w:ins>
      <w:ins w:id="414" w:author="CiLia" w:date="2022-08-05T13:28:00Z">
        <w:r w:rsidR="00B33457">
          <w:t>li</w:t>
        </w:r>
      </w:ins>
      <w:ins w:id="415" w:author="CiLia" w:date="2022-08-05T13:26:00Z">
        <w:r w:rsidR="00B33457" w:rsidRPr="00B33457">
          <w:t>ty acting as selective agents in sardines of the North-Western Mediterranean</w:t>
        </w:r>
      </w:ins>
      <w:ins w:id="416" w:author="CiLia" w:date="2022-08-05T13:28:00Z">
        <w:r w:rsidR="00B33457">
          <w:t>.</w:t>
        </w:r>
      </w:ins>
      <w:ins w:id="417" w:author="CiLia" w:date="2022-08-05T13:26:00Z">
        <w:r w:rsidR="00B33457" w:rsidRPr="00B33457">
          <w:t xml:space="preserve"> </w:t>
        </w:r>
      </w:ins>
      <w:ins w:id="418" w:author="CiLia" w:date="2022-08-05T13:28:00Z">
        <w:r w:rsidR="00B33457">
          <w:t>V</w:t>
        </w:r>
      </w:ins>
      <w:proofErr w:type="spellStart"/>
      <w:ins w:id="419" w:author="CiLia" w:date="2022-03-18T15:12:00Z">
        <w:r w:rsidR="00105366" w:rsidRPr="00105366">
          <w:rPr>
            <w:lang w:val="en-US"/>
          </w:rPr>
          <w:t>ariables</w:t>
        </w:r>
        <w:proofErr w:type="spellEnd"/>
        <w:r w:rsidR="00105366" w:rsidRPr="00105366">
          <w:rPr>
            <w:lang w:val="en-US"/>
          </w:rPr>
          <w:t xml:space="preserve"> were selected as to include all previously reported variables</w:t>
        </w:r>
      </w:ins>
      <w:ins w:id="420" w:author="CiLia" w:date="2022-03-30T17:59:00Z">
        <w:r w:rsidR="00E202BA">
          <w:rPr>
            <w:lang w:val="en-US"/>
          </w:rPr>
          <w:t xml:space="preserve"> </w:t>
        </w:r>
        <w:r w:rsidR="00E202BA" w:rsidRPr="00105366">
          <w:rPr>
            <w:lang w:val="en-US"/>
          </w:rPr>
          <w:t xml:space="preserve">and their </w:t>
        </w:r>
      </w:ins>
      <w:ins w:id="421" w:author="CiLia" w:date="2022-04-30T15:21:00Z">
        <w:r w:rsidR="00FF3BD8">
          <w:rPr>
            <w:lang w:val="en-US"/>
          </w:rPr>
          <w:t>trends</w:t>
        </w:r>
      </w:ins>
      <w:ins w:id="422" w:author="CiLia" w:date="2022-03-18T15:12:00Z">
        <w:r w:rsidR="00105366" w:rsidRPr="00105366">
          <w:rPr>
            <w:lang w:val="en-US"/>
          </w:rPr>
          <w:t xml:space="preserve"> with significant impact on sardines such as temperature</w:t>
        </w:r>
      </w:ins>
      <w:ins w:id="423" w:author="CiLia" w:date="2022-03-24T15:18:00Z">
        <w:r w:rsidR="007F2F0F">
          <w:rPr>
            <w:lang w:val="en-US"/>
          </w:rPr>
          <w:t xml:space="preserve"> </w:t>
        </w:r>
      </w:ins>
      <w:r w:rsidR="00EC6906">
        <w:fldChar w:fldCharType="begin" w:fldLock="1"/>
      </w:r>
      <w:r w:rsidR="00AA76CF">
        <w:instrText>ADDIN CSL_CITATION {"citationItems":[{"id":"ITEM-1","itemData":{"DOI":"10.1016/j.pocean.2017.10.006","ISSN":"00796611","abstract":"The influence of the environmental conditions during larval development on the resulting recruitment strength was investigated for European sardine (Sardina pilchardus) at Atlanto-Iberian waters. Satellite-derived Sea Surface Temperature (SST) and Chlorophyll-a concentration (Chla) data from the previous spawning seasons (January to March/April and October to December of the previous year) were related to recruitment success data in the main recruitment hotspots. Recruitment data was taken from yearly acoustic scientific cruises and from the ICES recruitment index estimated by an age-structured model for the entire stock. A linear discriminant analysis model using SST, Chla, and the abundance of spawners during the spawning season identified years of high and low recruitment for all the recruitment hotspots with an accuracy of ≥79%. In general, high recruitment years were associated with high Chla and low SST, although the most important variables to discriminate between the groups were area-specific. High recruitment years were mostly related to high food availability (Chla), particularly during the last quarter of the previous year. In Western Iberia and in the Gulf of Cadiz, high recruitment years were also associated to lower SST, whereas in the Bay of Biscay, where SST during the winter was generally below the optimal range ≈11–12 °C for sardine larval development, higher recruitment was associated with high SST. For ICES data of the southern European sardine stock, lower SST and higher Chla during the last quarter of the previous year were associated with high recruitment years and SST alone was able to discriminate between the two recruitment groups with 73% accuracy. Although the time-series of available data are still small, these significant relationships are consistent with field and laboratory studies relating larval growth and mortality with main environmental drivers. These relationships should be further investigated in the following years to evaluate if they can be used to construct reliable indicators to predict the level of recruitment and abundance with sufficient advance to help in the management of this important fishing resource.","author":[{"dropping-particle":"","family":"Garrido","given":"Susana","non-dropping-particle":"","parse-names":false,"suffix":""},{"dropping-particle":"","family":"Silva","given":"Alexandra","non-dropping-particle":"","parse-names":false,"suffix":""},{"dropping-particle":"","family":"Marques","given":"Vitor","non-dropping-particle":"","parse-names":false,"suffix":""},{"dropping-particle":"","family":"Figueiredo","given":"Ivone","non-dropping-particle":"","parse-names":false,"suffix":""},{"dropping-particle":"","family":"Bryère","given":"Philippe","non-dropping-particle":"","parse-names":false,"suffix":""},{"dropping-particle":"","family":"Mangin","given":"Antoine","non-dropping-particle":"","parse-names":false,"suffix":""},{"dropping-particle":"","family":"Santos","given":"A. Miguel P.","non-dropping-particle":"","parse-names":false,"suffix":""}],"container-title":"Progress in Oceanography","id":"ITEM-1","issue":"October","issued":{"date-parts":[["2017"]]},"page":"267-275","publisher":"Elsevier","title":"Temperature and food-mediated variability of European Atlantic sardine recruitment","type":"article-journal","volume":"159"},"uris":["http://www.mendeley.com/documents/?uuid=63343797-8b1a-4407-9b8b-85367fe76d42"]},{"id":"ITEM-2","itemData":{"DOI":"10.1016/j.marenvres.2021.105381","ISSN":"18790291","abstract":"We investigated the main drivers of eggs and larvae distributions of European sardine and anchovy from the NW Mediterranean Sea. We used Generalized Additive Models and satellite environmental data. Mainly sea surface temperature, but also currents, surface height, and primary production were significantly correlated with both species’ early stages distributions. Anchovy optimal temperature upper limit was not detected, but sardine eggs and larvae presented a small-ranged bell-shape curve relationship to SST with an upper SST threshold around 13 °C. Sardine spawning during winter appeared to be dependant not only on in-situ environmental conditions but also on summer conditions prior to the spawning event. Model predictions of the larval and spawning habitat distribution showed clear differences between developmental stages and between species, confirming a worsening of the sardine habitat with time. Considering the further increase of surface temperature predicted in the years to come, the survival of the sardine in the region could be compromised.","author":[{"dropping-particle":"","family":"Gordó-Vilaseca","given":"Cesc","non-dropping-particle":"","parse-names":false,"suffix":""},{"dropping-particle":"","family":"Pennino","given":"Maria Grazia","non-dropping-particle":"","parse-names":false,"suffix":""},{"dropping-particle":"","family":"Albo-Puigserver","given":"Marta","non-dropping-particle":"","parse-names":false,"suffix":""},{"dropping-particle":"","family":"Wolff","given":"Matthias","non-dropping-particle":"","parse-names":false,"suffix":""},{"dropping-particle":"","family":"Coll","given":"Marta","non-dropping-particle":"","parse-names":false,"suffix":""}],"container-title":"Marine Environmental Research","id":"ITEM-2","issued":{"date-parts":[["2021","7","1"]]},"page":"105381-105381","publisher":"Elsevier Ltd","title":"Modelling the spatial distribution of Sardina pilchardus and Engraulis encrasicolus spawning habitat in the NW Mediterranean Sea","type":"article-journal","volume":"169"},"uris":["http://www.mendeley.com/documents/?uuid=e5fb1b5a-d0a4-3518-b0be-fa399a49959c"]}],"mendeley":{"formattedCitation":"(Garrido et al., 2017; Gordó-Vilaseca, Pennino, Albo-Puigserver, Wolff, &amp; Coll, 2021)","plainTextFormattedCitation":"(Garrido et al., 2017; Gordó-Vilaseca, Pennino, Albo-Puigserver, Wolff, &amp; Coll, 2021)","previouslyFormattedCitation":"(Garrido et al., 2017; Gordó-Vilaseca, Pennino, Albo-Puigserver, Wolff, &amp; Coll, 2021)"},"properties":{"noteIndex":0},"schema":"https://github.com/citation-style-language/schema/raw/master/csl-citation.json"}</w:instrText>
      </w:r>
      <w:r w:rsidR="00EC6906">
        <w:fldChar w:fldCharType="separate"/>
      </w:r>
      <w:r w:rsidR="00CF0728" w:rsidRPr="00CF0728">
        <w:rPr>
          <w:noProof/>
        </w:rPr>
        <w:t>(Garrido et al., 2017; Gordó-Vilaseca, Pennino, Albo-Puigserver, Wolff, &amp; Coll, 2021)</w:t>
      </w:r>
      <w:r w:rsidR="00EC6906">
        <w:fldChar w:fldCharType="end"/>
      </w:r>
      <w:ins w:id="424" w:author="CiLia" w:date="2022-03-18T15:12:00Z">
        <w:r w:rsidR="00105366" w:rsidRPr="00105366">
          <w:rPr>
            <w:lang w:val="en-US"/>
          </w:rPr>
          <w:t xml:space="preserve">, salinity </w:t>
        </w:r>
      </w:ins>
      <w:r w:rsidR="00FB77C1">
        <w:rPr>
          <w:lang w:val="en-US"/>
        </w:rPr>
        <w:fldChar w:fldCharType="begin" w:fldLock="1"/>
      </w:r>
      <w:r w:rsidR="00965B88">
        <w:rPr>
          <w:lang w:val="en-US"/>
        </w:rPr>
        <w:instrText>ADDIN CSL_CITATION {"citationItems":[{"id":"ITEM-1","itemData":{"DOI":"10.1093/plankt/fbi137","ISSN":"14643774","abstract":"This study presents results of the vertical behaviour of the European sardine (Sardina pilchardus) larvae as observed at sea off the NW Iberian coast during an oceanographic cruise conducted in May 2002. Samples were taken in a grid of 38 stations (conductivity-temperature-depth [CTD] measurements and Longhurst Hardy Plankton Recorder [LHPR] plankton hauls); a 69-h fixed station study was also performed (hourly CTD measurements and LHPR/neuston hauls every 2 h). The horizontal distribution of larvae is closely related to the circulation patterns measured by a current metre-mooring array deployed during the cruise. Larvae were mainly distributed in the upper 20-25 m of the water column, in evident association with the waters of the Western Iberia Buoyant Plume (WIBP). Large (older) larvae are found mainly in the surface layers, and larval size decreases with depth. A diel rhythm of migration to the neuston layer was observed, correlated with the inflation/deflation activity of the swim bladder. Larvae with lengths greater than 12.5 mm and inflated swim bladders were only found in this layer. Considering the near surface stratification conditions for food availability and Ekman transport in the upper few metres, even small vertical migrations of larvae can be very important for their survival and subsequent recruitment success. © The Author 2006. Published by Oxford University Press. All rights reserved.","author":[{"dropping-particle":"","family":"Santos","given":"A. Miguel P.","non-dropping-particle":"","parse-names":false,"suffix":""},{"dropping-particle":"","family":"Re","given":"Pedro","non-dropping-particle":"","parse-names":false,"suffix":""},{"dropping-particle":"","family":"Santos","given":"Antonina","non-dropping-particle":"Dos","parse-names":false,"suffix":""},{"dropping-particle":"","family":"Peliz","given":"Álvaro","non-dropping-particle":"","parse-names":false,"suffix":""}],"container-title":"Journal of Plankton Research","id":"ITEM-1","issue":"5","issued":{"date-parts":[["2006"]]},"page":"523-532","title":"Vertical distribution of the European sardine (Sardina pilchardus) larvae and its implications for their survival","type":"article-journal","volume":"28"},"uris":["http://www.mendeley.com/documents/?uuid=db5b7aab-b348-4cdd-a35a-a014e12c0bc2"]}],"mendeley":{"formattedCitation":"(Santos, Re, Dos Santos, &amp; Peliz, 2006)","plainTextFormattedCitation":"(Santos, Re, Dos Santos, &amp; Peliz, 2006)","previouslyFormattedCitation":"(Santos, Re, Dos Santos, &amp; Peliz, 2006)"},"properties":{"noteIndex":0},"schema":"https://github.com/citation-style-language/schema/raw/master/csl-citation.json"}</w:instrText>
      </w:r>
      <w:r w:rsidR="00FB77C1">
        <w:rPr>
          <w:lang w:val="en-US"/>
        </w:rPr>
        <w:fldChar w:fldCharType="separate"/>
      </w:r>
      <w:r w:rsidR="00965B88" w:rsidRPr="00965B88">
        <w:rPr>
          <w:noProof/>
          <w:lang w:val="en-US"/>
        </w:rPr>
        <w:t>(Santos, Re, Dos Santos, &amp; Peliz, 2006)</w:t>
      </w:r>
      <w:r w:rsidR="00FB77C1">
        <w:rPr>
          <w:lang w:val="en-US"/>
        </w:rPr>
        <w:fldChar w:fldCharType="end"/>
      </w:r>
      <w:ins w:id="425" w:author="CiLia" w:date="2022-03-24T15:18:00Z">
        <w:r w:rsidR="007F2F0F">
          <w:rPr>
            <w:lang w:val="en-US"/>
          </w:rPr>
          <w:t xml:space="preserve"> </w:t>
        </w:r>
      </w:ins>
      <w:ins w:id="426" w:author="CiLia" w:date="2022-03-18T15:12:00Z">
        <w:r w:rsidR="00105366" w:rsidRPr="00105366">
          <w:rPr>
            <w:lang w:val="en-US"/>
          </w:rPr>
          <w:t xml:space="preserve">and hydrodynamics </w:t>
        </w:r>
      </w:ins>
      <w:r w:rsidR="001D2BAF">
        <w:rPr>
          <w:lang w:val="en-US"/>
        </w:rPr>
        <w:fldChar w:fldCharType="begin" w:fldLock="1"/>
      </w:r>
      <w:r w:rsidR="00F96EF3">
        <w:rPr>
          <w:lang w:val="en-US"/>
        </w:rPr>
        <w:instrText>ADDIN CSL_CITATION {"citationItems":[{"id":"ITEM-1","itemData":{"DOI":"10.1007/s11160-022-09704-z","ISBN":"0123456789","ISSN":"15735184","abstract":"To achieve sustainable fisheries implies that resources’ management is carried out in accordance with biologically and ecologically relevant processes. In this context, to infer the boundaries of the genetic stocks along their distribution is crucial to avoid the depletion of genetic diversity induced by fishing pressure. Despite its remarkable ecological role and commercial interest, there are still many uncertainties about the genetic population structure and local adaptation processes of the European sardine (Sardina pilchardus) along its distributional range. Our analysis revealed that in addition to the uneven genetic study effort throughout its distribution, there are discrepancies when it comes to delimiting populations, especially in the waters surrounding the Iberian Peninsula. Also, powers of the genetic markers applied in the studies were examined, showing that allozymes detected a larger number of significant pairwise values of genetic differentiation, while mtDNA-RFLP detected a greater degree of differentiation among genetic stocks. Moreover, large values of genetic diversity in all the locations were identified regardless of marker type. Thereby, we provide a discussion of updated knowledge, contributing to shape long-term and genetically sustainable harvest strategies for this pelagic fish, since our findings indicate a mismatch between the genetic stocks and the managed stocks currently defined.","author":[{"dropping-particle":"","family":"Caballero-Huertas","given":"Marta","non-dropping-particle":"","parse-names":false,"suffix":""},{"dropping-particle":"","family":"Frigola-Tepe","given":"Xènia","non-dropping-particle":"","parse-names":false,"suffix":""},{"dropping-particle":"","family":"Coll","given":"Marta","non-dropping-particle":"","parse-names":false,"suffix":""},{"dropping-particle":"","family":"Muñoz","given":"Marta","non-dropping-particle":"","parse-names":false,"suffix":""},{"dropping-particle":"","family":"Viñas","given":"Jordi","non-dropping-particle":"","parse-names":false,"suffix":""}],"container-title":"Reviews in Fish Biology and Fisheries","id":"ITEM-1","issue":"0123456789","issued":{"date-parts":[["2022"]]},"publisher":"Springer International Publishing","title":"The current knowledge status of the genetic population structure of the European sardine (Sardina pilchardus): uncertainties to be solved for an appropriate fishery management","type":"article-journal"},"uris":["http://www.mendeley.com/documents/?uuid=cea49b2a-7796-4657-b2d7-5b11e5d6c349"]}],"mendeley":{"formattedCitation":"(Caballero-Huertas et al., 2022)","manualFormatting":"(for a review see Caballero-Huertas et al., 2022)","plainTextFormattedCitation":"(Caballero-Huertas et al., 2022)","previouslyFormattedCitation":"(Caballero-Huertas et al., 2022)"},"properties":{"noteIndex":0},"schema":"https://github.com/citation-style-language/schema/raw/master/csl-citation.json"}</w:instrText>
      </w:r>
      <w:r w:rsidR="001D2BAF">
        <w:rPr>
          <w:lang w:val="en-US"/>
        </w:rPr>
        <w:fldChar w:fldCharType="separate"/>
      </w:r>
      <w:r w:rsidR="001D2BAF" w:rsidRPr="001D2BAF">
        <w:rPr>
          <w:noProof/>
          <w:lang w:val="en-US"/>
        </w:rPr>
        <w:t>(</w:t>
      </w:r>
      <w:r w:rsidR="001D2BAF" w:rsidRPr="00105366">
        <w:rPr>
          <w:noProof/>
          <w:lang w:val="en-US"/>
        </w:rPr>
        <w:t xml:space="preserve">for a review see </w:t>
      </w:r>
      <w:r w:rsidR="001D2BAF" w:rsidRPr="001D2BAF">
        <w:rPr>
          <w:noProof/>
          <w:lang w:val="en-US"/>
        </w:rPr>
        <w:t>Caballero-Huertas et al., 2022)</w:t>
      </w:r>
      <w:r w:rsidR="001D2BAF">
        <w:rPr>
          <w:lang w:val="en-US"/>
        </w:rPr>
        <w:fldChar w:fldCharType="end"/>
      </w:r>
      <w:ins w:id="427" w:author="CiLia" w:date="2022-03-18T15:12:00Z">
        <w:r w:rsidR="00105366" w:rsidRPr="00105366">
          <w:rPr>
            <w:lang w:val="en-US"/>
          </w:rPr>
          <w:t xml:space="preserve">, as well as variables related to the biology of the species whose impact has never been </w:t>
        </w:r>
      </w:ins>
      <w:ins w:id="428" w:author="CiLia" w:date="2022-03-18T15:13:00Z">
        <w:r w:rsidR="00105366">
          <w:rPr>
            <w:lang w:val="en-US"/>
          </w:rPr>
          <w:t>assessed</w:t>
        </w:r>
      </w:ins>
      <w:ins w:id="429" w:author="CiLia" w:date="2022-03-18T15:12:00Z">
        <w:r w:rsidR="00105366" w:rsidRPr="00105366">
          <w:rPr>
            <w:lang w:val="en-US"/>
          </w:rPr>
          <w:t xml:space="preserve"> before. The latter include topography related variables associated to sardine’s spawning and feeding </w:t>
        </w:r>
        <w:proofErr w:type="spellStart"/>
        <w:r w:rsidR="00105366" w:rsidRPr="00105366">
          <w:rPr>
            <w:lang w:val="en-US"/>
          </w:rPr>
          <w:t>behaviour</w:t>
        </w:r>
        <w:proofErr w:type="spellEnd"/>
        <w:r w:rsidR="00105366" w:rsidRPr="00105366">
          <w:rPr>
            <w:lang w:val="en-US"/>
          </w:rPr>
          <w:t xml:space="preserve">, human pressure through fishing effort, nutrients as a proxy to food availability and quality but also to habitat conditions. Finally, </w:t>
        </w:r>
        <w:proofErr w:type="spellStart"/>
        <w:r w:rsidR="00105366" w:rsidRPr="00105366">
          <w:rPr>
            <w:lang w:val="en-US"/>
          </w:rPr>
          <w:t>regionalizations</w:t>
        </w:r>
        <w:proofErr w:type="spellEnd"/>
        <w:r w:rsidR="00105366" w:rsidRPr="00105366">
          <w:rPr>
            <w:lang w:val="en-US"/>
          </w:rPr>
          <w:t xml:space="preserve"> based on climatological and/or biological components of the Mediterranean ecosystems were also used as they delimit provinces within which physical conditions, chemical properties, and biological communities are reasonably homogeneous. These were conducted under an exploratory framework as to pinpoint significant factors shaping sardine’s genomic patterns, that have previously been neglected with subsequent implications on future directions of global change. </w:t>
        </w:r>
        <w:bookmarkEnd w:id="400"/>
        <w:r w:rsidR="00105366" w:rsidRPr="00105366">
          <w:rPr>
            <w:lang w:val="en-US"/>
          </w:rPr>
          <w:t xml:space="preserve">Environmental variables </w:t>
        </w:r>
        <w:r w:rsidR="00105366" w:rsidRPr="00105366">
          <w:rPr>
            <w:lang w:val="en-US"/>
          </w:rPr>
          <w:lastRenderedPageBreak/>
          <w:t>employed, comprise direct observations (</w:t>
        </w:r>
        <w:proofErr w:type="gramStart"/>
        <w:r w:rsidR="00105366" w:rsidRPr="00105366">
          <w:rPr>
            <w:lang w:val="en-US"/>
          </w:rPr>
          <w:t>i.e.</w:t>
        </w:r>
        <w:proofErr w:type="gramEnd"/>
        <w:r w:rsidR="00105366" w:rsidRPr="00105366">
          <w:rPr>
            <w:lang w:val="en-US"/>
          </w:rPr>
          <w:t xml:space="preserve"> satellite data) as well as model derived products.</w:t>
        </w:r>
      </w:ins>
      <w:ins w:id="430" w:author="CiLia" w:date="2022-03-18T15:14:00Z">
        <w:r w:rsidR="00105366">
          <w:rPr>
            <w:lang w:val="en-US"/>
          </w:rPr>
          <w:t xml:space="preserve"> </w:t>
        </w:r>
      </w:ins>
      <w:r w:rsidR="00E04F7D">
        <w:t>T</w:t>
      </w:r>
      <w:ins w:id="431" w:author="CiLia" w:date="2022-03-18T15:14:00Z">
        <w:r w:rsidR="00105366">
          <w:t>he</w:t>
        </w:r>
      </w:ins>
      <w:del w:id="432" w:author="CiLia" w:date="2022-03-18T15:14:00Z">
        <w:r w:rsidR="00CF6347" w:rsidDel="00105366">
          <w:delText>o this direction</w:delText>
        </w:r>
        <w:r w:rsidR="00E04F7D" w:rsidDel="00105366">
          <w:delText>,</w:delText>
        </w:r>
      </w:del>
      <w:r w:rsidR="00E04F7D">
        <w:t xml:space="preserve"> relevant raw and derived abiotic and biotic variables</w:t>
      </w:r>
      <w:del w:id="433" w:author="CiLia" w:date="2022-08-05T17:30:00Z">
        <w:r w:rsidR="00E04F7D" w:rsidDel="00C313C8">
          <w:delText xml:space="preserve"> </w:delText>
        </w:r>
      </w:del>
      <w:del w:id="434" w:author="CiLia" w:date="2022-03-18T15:15:00Z">
        <w:r w:rsidR="00E04F7D" w:rsidDel="00105366">
          <w:delText>(i.e., physical, chemical and biological variables)</w:delText>
        </w:r>
      </w:del>
      <w:r w:rsidR="00E04F7D">
        <w:t xml:space="preserve"> from </w:t>
      </w:r>
      <w:r w:rsidR="00CF6347">
        <w:t>five</w:t>
      </w:r>
      <w:r w:rsidR="00E04F7D">
        <w:t xml:space="preserve"> different sources </w:t>
      </w:r>
      <w:ins w:id="435" w:author="CiLia" w:date="2022-08-05T12:16:00Z">
        <w:r w:rsidR="00775D0D">
          <w:t xml:space="preserve">(detailed information is provided at the </w:t>
        </w:r>
      </w:ins>
      <w:ins w:id="436" w:author="CiLia" w:date="2022-08-05T15:46:00Z">
        <w:r w:rsidR="00EF53FD">
          <w:t>Supporting Information</w:t>
        </w:r>
      </w:ins>
      <w:ins w:id="437" w:author="CiLia" w:date="2022-08-05T12:16:00Z">
        <w:r w:rsidR="00775D0D">
          <w:t xml:space="preserve">) </w:t>
        </w:r>
      </w:ins>
      <w:r w:rsidR="00E04F7D">
        <w:t>were incorporated in the analysis</w:t>
      </w:r>
      <w:r w:rsidR="007306AD">
        <w:t xml:space="preserve"> (</w:t>
      </w:r>
      <w:r w:rsidR="00D507AD">
        <w:t xml:space="preserve">Table 1 and </w:t>
      </w:r>
      <w:r w:rsidR="007306AD">
        <w:t>Table S2)</w:t>
      </w:r>
      <w:r w:rsidR="00E04F7D">
        <w:t xml:space="preserve">, permitting tests of genotype–environment correlation and the detection of putative loci under selection (outlier loci). </w:t>
      </w:r>
      <w:del w:id="438" w:author="CiLia" w:date="2022-08-05T12:17:00Z">
        <w:r w:rsidR="00E04F7D" w:rsidDel="00775D0D">
          <w:delText xml:space="preserve">The </w:delText>
        </w:r>
        <w:r w:rsidR="00CF6347" w:rsidDel="00775D0D">
          <w:delText>five</w:delText>
        </w:r>
        <w:r w:rsidR="00E015FB" w:rsidDel="00775D0D">
          <w:delText xml:space="preserve"> </w:delText>
        </w:r>
        <w:r w:rsidR="00E04F7D" w:rsidDel="00775D0D">
          <w:delText>sources include</w:delText>
        </w:r>
        <w:r w:rsidR="00E015FB" w:rsidDel="00775D0D">
          <w:delText>d</w:delText>
        </w:r>
        <w:r w:rsidR="00E04F7D" w:rsidDel="00775D0D">
          <w:delText xml:space="preserve">: a) MARSPEC </w:delText>
        </w:r>
        <w:r w:rsidR="00F851F4" w:rsidDel="00775D0D">
          <w:rPr>
            <w:rStyle w:val="FootnoteReference"/>
          </w:rPr>
          <w:fldChar w:fldCharType="begin" w:fldLock="1"/>
        </w:r>
        <w:r w:rsidR="000D6529" w:rsidDel="00775D0D">
          <w:delInstrText>ADDIN CSL_CITATION {"citationItems":[{"id":"ITEM-1","itemData":{"DOI":"10.1890/12-1358.1","ISSN":"0012-9658","abstract":"Ecological niche models are widely used in terrestrial studies to address critical ecological and evolutionary questions related to past and future climate change, local adaptation and speciation, the discovery of rare endemics, and biological invasions. However the application of niche models to similar questions in marine ecosystems has lagged behind, in part due to the lack of a centralized high-resolution spatial data set representing both benthic and pelagic marine environments. Here we describe the creation of MARSPEC, a high-resolution GIS database of ocean climate layers intended for marine ecological niche modeling and other applications in marine spatial ecology. MARSPEC combines information related to topographic complexity of the seafloor with bioclimatic measures of sea surface temperature and salinity for the world ocean. We derived seven geophysical variables from a high-resolution raster grid representing depth of the seafloor (bathymetry) to characterize six facets of topographic complexity (east–west and north–south components of aspect, slope, concavity of the seafloor, and plan and profile curvature) and distance from shore. We further derived 10 bioclimatic variables describing the annual mean, range, variance, and extreme values for temperature and salinity from long-term monthly climatological means obtained from remotely sensed and in situ oceanographic observations. All variables were clipped to a common land mask, interpolated to a nominal 1-km (30 arc-second) grid, and converted to an ESRI raster grid file format compatible with popular GIS programs. MARSPEC is a 10-fold improvement in spatial resolution over the next-best data set (Bio-ORACLE) and is the only high-resolution global marine data set to combine variables from the benthic and pelagic environments into a single database. Additionally, we provide the monthly climatological layers used to derive the bioclimatic variables, allowing users to calculate equivalent MARSPEC variables from anomaly data for past and future climate scenarios. A detailed description of GIS processing steps required to calculate the MARSPEC variables can be found in the metadata.","author":[{"dropping-particle":"","family":"Sbrocco","given":"Elizabeth J.","non-dropping-particle":"","parse-names":false,"suffix":""},{"dropping-particle":"","family":"Barber","given":"Paul H.","non-dropping-particle":"","parse-names":false,"suffix":""}],"container-title":"Ecology","id":"ITEM-1","issue":"4","issued":{"date-parts":[["2013","4","1"]]},"page":"979-979","publisher":"Wiley-Blackwell","title":"MARSPEC: ocean climate layers for marine spatial ecology","type":"article-journal","volume":"94"},"uris":["http://www.mendeley.com/documents/?uuid=8a90defb-6f74-34c9-91fe-7b2093d7c536"]}],"mendeley":{"formattedCitation":"(Sbrocco &amp; Barber, 2013)","plainTextFormattedCitation":"(Sbrocco &amp; Barber, 2013)","previouslyFormattedCitation":"(Sbrocco &amp; Barber, 2013)"},"properties":{"noteIndex":0},"schema":"https://github.com/citation-style-language/schema/raw/master/csl-citation.json"}</w:delInstrText>
        </w:r>
        <w:r w:rsidR="00F851F4" w:rsidDel="00775D0D">
          <w:rPr>
            <w:rStyle w:val="FootnoteReference"/>
          </w:rPr>
          <w:fldChar w:fldCharType="separate"/>
        </w:r>
        <w:r w:rsidR="00F851F4" w:rsidRPr="00F851F4" w:rsidDel="00775D0D">
          <w:rPr>
            <w:bCs/>
            <w:noProof/>
            <w:lang w:val="en-US"/>
          </w:rPr>
          <w:delText>(Sbrocco &amp; Barber, 2013)</w:delText>
        </w:r>
        <w:r w:rsidR="00F851F4" w:rsidDel="00775D0D">
          <w:rPr>
            <w:rStyle w:val="FootnoteReference"/>
          </w:rPr>
          <w:fldChar w:fldCharType="end"/>
        </w:r>
        <w:r w:rsidR="00D5562B" w:rsidDel="00775D0D">
          <w:delText xml:space="preserve"> where 18 geophysical and climatic data layers</w:delText>
        </w:r>
        <w:r w:rsidR="00031A03" w:rsidDel="00775D0D">
          <w:delText xml:space="preserve"> over the period 1955-2010</w:delText>
        </w:r>
        <w:r w:rsidR="00D5562B" w:rsidDel="00775D0D">
          <w:delText xml:space="preserve"> were employed</w:delText>
        </w:r>
        <w:r w:rsidR="00E04F7D" w:rsidDel="00775D0D">
          <w:delText xml:space="preserve">, </w:delText>
        </w:r>
        <w:r w:rsidR="00FB2248" w:rsidDel="00775D0D">
          <w:delText xml:space="preserve">b) eight </w:delText>
        </w:r>
        <w:r w:rsidR="007C21AF" w:rsidDel="00775D0D">
          <w:delText xml:space="preserve">regionalization </w:delText>
        </w:r>
        <w:r w:rsidR="00FB2248" w:rsidDel="00775D0D">
          <w:delText xml:space="preserve">layers of the Mediterranean based on physical conditions, chemical properties </w:delText>
        </w:r>
        <w:r w:rsidR="00FB2248" w:rsidDel="00775D0D">
          <w:rPr>
            <w:rStyle w:val="FootnoteReference"/>
          </w:rPr>
          <w:fldChar w:fldCharType="begin" w:fldLock="1"/>
        </w:r>
        <w:r w:rsidR="00FB2248" w:rsidDel="00775D0D">
          <w:delInstrText>ADDIN CSL_CITATION {"citationItems":[{"id":"ITEM-1","itemData":{"DOI":"10.1016/j.pocean.2016.11.001","ISSN":"00796611","abstract":"When dividing the ocean, the aim is generally to summarise a complex system into a representative number of units, each representing a specific environment, a biological community or a socio-economical specificity. Recently, several geographical partitions of the global ocean have been proposed using statistical approaches applied to remote sensing or observations gathered during oceanographic cruises. Such geographical frameworks defined at a macroscale appear hardly applicable to characterise the biogeochemical features of semi-enclosed seas that are driven by smaller-scale chemical and physical processes. Following the Longhurst's biogeochemical partitioning of the pelagic realm, this study investigates the environmental divisions of the Mediterranean Sea using a large set of environmental parameters. These parameters were informed in the horizontal and the vertical dimensions to provide a 3D spatial framework for environmental management (12 regions found for the epipelagic, 12 for the mesopelagic, 13 for the bathypelagic and 26 for the seafloor). We show that: (1) the contribution of the longitudinal environmental gradient to the biogeochemical partitions decreases with depth; (2) the partition of the surface layer cannot be extrapolated to other vertical layers as the partition is driven by a different set of environmental variables. This new partitioning of the Mediterranean Sea has strong implications for conservation as it highlights that management must account for the differences in zoning with depth at a regional scale.","author":[{"dropping-particle":"","family":"Reygondeau","given":"Gabriel","non-dropping-particle":"","parse-names":false,"suffix":""},{"dropping-particle":"","family":"Guieu","given":"Cécile","non-dropping-particle":"","parse-names":false,"suffix":""},{"dropping-particle":"","family":"Benedetti","given":"Fabio","non-dropping-particle":"","parse-names":false,"suffix":""},{"dropping-particle":"","family":"Irisson","given":"Jean Olivier","non-dropping-particle":"","parse-names":false,"suffix":""},{"dropping-particle":"","family":"Ayata","given":"Sakina Dorothée","non-dropping-particle":"","parse-names":false,"suffix":""},{"dropping-particle":"","family":"Gasparini","given":"Stéphane","non-dropping-particle":"","parse-names":false,"suffix":""},{"dropping-particle":"","family":"Koubbi","given":"Philippe","non-dropping-particle":"","parse-names":false,"suffix":""}],"container-title":"Progress in Oceanography","id":"ITEM-1","issued":{"date-parts":[["2017"]]},"page":"138-148","publisher":"Elsevier Ltd","title":"Biogeochemical regions of the Mediterranean Sea: An objective multidimensional and multivariate environmental approach","type":"article-journal","volume":"151"},"uris":["http://www.mendeley.com/documents/?uuid=76f8fcf1-b911-4443-97ac-7eedb16d30b3"]},{"id":"ITEM-2","itemData":{"DOI":"10.1371/journal.pone.0111978","ISSN":"19326203","PMID":"25375212","abstract":"Ecoregionalization of the ocean is a necessary step for spatial management of marine resources. Previous ecoregionalization efforts were based either on the distribution of species or on the distribution of physical and biogeochemical properties. These approaches ignore the dispersal of species by oceanic circulation that can connect regions and isolates others. This dispersal effect can be quantified through connectivity that is the probability, or time of transport between distinct regions. Here a new regionalization method based on a connectivity approach is described and applied to the Mediterranean Sea. This method is based on an ensemble of Lagrangian particle numerical simulations using ocean model outputs at 1/12u resolution. The domain is divided into square subregions of 50 km size. Then particle trajectories are used to quantify the oceanographic distance between each subregions, here defined as the mean connection time. Finally the oceanographic distance matrix is used as a basis for a hierarchical clustering. 22 regions are retained and discussed together with a quantification of the stability of boundaries between regions. Identified regions are generally consistent with the general circulation with boundaries located along current jets or surrounding gyres patterns. Regions are discussed in the light of existing ecoregionalizations and available knowledge on plankton distributions. This objective method complements static regionalization approaches based on the environmental niche concept and can be applied to any oceanic region at any scale.","author":[{"dropping-particle":"","family":"Berline","given":"Lé O.","non-dropping-particle":"","parse-names":false,"suffix":""},{"dropping-particle":"","family":"Rammou","given":"Anna Maria","non-dropping-particle":"","parse-names":false,"suffix":""},{"dropping-particle":"","family":"Doglioli","given":"Andrea","non-dropping-particle":"","parse-names":false,"suffix":""},{"dropping-particle":"","family":"Molcard","given":"Anne","non-dropping-particle":"","parse-names":false,"suffix":""},{"dropping-particle":"","family":"Petrenko","given":"Anne","non-dropping-particle":"","parse-names":false,"suffix":""}],"container-title":"PLoS ONE","id":"ITEM-2","issue":"11","issued":{"date-parts":[["2014"]]},"page":"3-11","title":"A connectivity-based Eco-regionalization method of the mediterranean sea","type":"article-journal","volume":"9"},"uris":["http://www.mendeley.com/documents/?uuid=d6447bb9-6083-4bb1-b3a3-21f19ad12d69"]}],"mendeley":{"formattedCitation":"(Berline, Rammou, Doglioli, Molcard, &amp; Petrenko, 2014; Reygondeau et al., 2017)","plainTextFormattedCitation":"(Berline, Rammou, Doglioli, Molcard, &amp; Petrenko, 2014; Reygondeau et al., 2017)","previouslyFormattedCitation":"(Berline, Rammou, Doglioli, Molcard, &amp; Petrenko, 2014; Reygondeau et al., 2017)"},"properties":{"noteIndex":0},"schema":"https://github.com/citation-style-language/schema/raw/master/csl-citation.json"}</w:delInstrText>
        </w:r>
        <w:r w:rsidR="00FB2248" w:rsidDel="00775D0D">
          <w:rPr>
            <w:rStyle w:val="FootnoteReference"/>
          </w:rPr>
          <w:fldChar w:fldCharType="separate"/>
        </w:r>
        <w:r w:rsidR="00FB2248" w:rsidRPr="00F851F4" w:rsidDel="00775D0D">
          <w:rPr>
            <w:bCs/>
            <w:noProof/>
            <w:lang w:val="en-US"/>
          </w:rPr>
          <w:delText>(Berline, Rammou, Doglioli, Molcard, &amp; Petrenko, 2014; Reygondeau et al., 2017)</w:delText>
        </w:r>
        <w:r w:rsidR="00FB2248" w:rsidDel="00775D0D">
          <w:rPr>
            <w:rStyle w:val="FootnoteReference"/>
          </w:rPr>
          <w:fldChar w:fldCharType="end"/>
        </w:r>
        <w:r w:rsidR="00FB2248" w:rsidDel="00775D0D">
          <w:delText xml:space="preserve"> and biological communities </w:delText>
        </w:r>
        <w:r w:rsidR="00FB2248" w:rsidDel="00775D0D">
          <w:rPr>
            <w:rStyle w:val="FootnoteReference"/>
          </w:rPr>
          <w:fldChar w:fldCharType="begin" w:fldLock="1"/>
        </w:r>
        <w:r w:rsidR="00FB2248" w:rsidDel="00775D0D">
          <w:delInstrText>ADDIN CSL_CITATION {"citationItems":[{"id":"ITEM-1","itemData":{"DOI":"10.5194/bg-13-1901-2016","ISSN":"17264189","abstract":"D'Ortenzio and Ribera d'Alcalà (2009, DR09 hereafter) divided the Mediterranean Sea into \"bioregions\" based on the climatological seasonality (phenology) of phytoplankton. Here we investigate the interannual variability of this bioregionalization. Using 16 years of available ocean color observations (i.e., SeaWiFS and MODIS), we analyzed the spatial distribution of the DR09 trophic regimes on an annual basis. Additionally, we identified new trophic regimes, exhibiting seasonal cycles of phytoplankton biomass different from the DR09 climatological description and named \"Anomalous\". Overall, the classification of the Mediterranean phytoplankton phenology proposed by DR09 (i.e., \"No Bloom\", \"Intermittently\", \"Bloom\" and \"Coastal\"), is confirmed to be representative of most of the Mediterranean phytoplankton phenologies. The mean spatial distribution of these trophic regimes (i.e., bioregions) over the 16 years studied is also similar to the one proposed by DR09, although some annual variations were observed at regional scale. Discrepancies with the DR09 study were related to interannual variability in the sub-basin forcing: winter deep convection events, frontal instabilities, inflow of Atlantic or Black Sea Waters and river run-off. The large assortment of phytoplankton phenologies identified in the Mediterranean Sea is thus verified at the interannual scale, further supporting the \"sentinel\" role of this basin for detecting the impact of climate changes on the pelagic environment.","author":[{"dropping-particle":"","family":"Mayot","given":"Nicolas","non-dropping-particle":"","parse-names":false,"suffix":""},{"dropping-particle":"","family":"D'Ortenzio","given":"Fabrizio","non-dropping-particle":"","parse-names":false,"suffix":""},{"dropping-particle":"","family":"D'Alcalà","given":"Maurizio Ribera","non-dropping-particle":"","parse-names":false,"suffix":""},{"dropping-particle":"","family":"Lavigne","given":"Héloïse","non-dropping-particle":"","parse-names":false,"suffix":""},{"dropping-particle":"","family":"Claustre","given":"Hervé","non-dropping-particle":"","parse-names":false,"suffix":""}],"container-title":"Biogeosciences","id":"ITEM-1","issue":"6","issued":{"date-parts":[["2016","3","30"]]},"page":"1901-1917","publisher":"Copernicus GmbH","title":"Interannual variability of the Mediterranean trophic regimes from ocean color satellites","type":"article-journal","volume":"13"},"uris":["http://www.mendeley.com/documents/?uuid=76545f8d-f4d7-33a3-ae3a-10c806be6617"]},{"id":"ITEM-2","itemData":{"abstract":"In recent decades, it has been found useful to partition the ocean using the concept of ecoregionalisation where within each region it is assumed that environmental conditions and species associations are distinguishable and unique. Indeed, all partitions of the ocean that has been proposed aimed to delineate the main oceanographical, ecological patterns and discontinuities in order to provide a geographical framework for ecological studies and management purposes. The aim of the present work is to integrate and process existing environmental data and biological observations (from phytoplankton to top predators) in order to define and characterize the Mediterranean Sea’ ecosystems. The first step was to gather a comprehensive database informed on environmental conditions (22 parameters), biological observations (more than 1500 species from plankton to whales) and human pressure (Halpern et al., 2008) from online database, cruises and published articles. Based on a novel multi-clustering methodology and on environmental niche modelling, a two levels partition of the Mediterranean Sea the: biogeochemical regions (biotopes) and the ecoregions (associated biocenoses) are proposed. This work allows us to characterize the main environmental divisions of the basin as well as the biodiversity and mean organisms size gradient at each trophic level. Finally, an ecological characterization of each ecoregion is proposed along with a perturbation index based on 13 human pressures.","author":[{"dropping-particle":"","family":"Reygondeau","given":"Gabriel","non-dropping-particle":"","parse-names":false,"suffix":""},{"dropping-particle":"","family":"Irisson","given":"Jean-Olivier Olivier","non-dropping-particle":"","parse-names":false,"suffix":""},{"dropping-particle":"","family":"Ayata","given":"Sakina-Dorothée","non-dropping-particle":"","parse-names":false,"suffix":""},{"dropping-particle":"","family":"Gasparini","given":"Stéphane Stephane","non-dropping-particle":"","parse-names":false,"suffix":""},{"dropping-particle":"","family":"Benedetti","given":"Fabio","non-dropping-particle":"","parse-names":false,"suffix":""},{"dropping-particle":"","family":"Albouy","given":"Camille","non-dropping-particle":"","parse-names":false,"suffix":""},{"dropping-particle":"","family":"Hattab","given":"Tarek","non-dropping-particle":"","parse-names":false,"suffix":""},{"dropping-particle":"","family":"Guieu","given":"Cecile Cécile","non-dropping-particle":"","parse-names":false,"suffix":""},{"dropping-particle":"","family":"Koubbi","given":"Philippe","non-dropping-particle":"","parse-names":false,"suffix":""},{"dropping-particle":"","family":"Tarek","given":"Hattab","non-dropping-particle":"","parse-names":false,"suffix":""},{"dropping-particle":"","family":"Guieu","given":"Cecile Cécile","non-dropping-particle":"","parse-names":false,"suffix":""},{"dropping-particle":"","family":"Koubbi","given":"Philippe","non-dropping-particle":"","parse-names":false,"suffix":""},{"dropping-particle":"","family":"Hattab","given":"Tarek","non-dropping-particle":"","parse-names":false,"suffix":""},{"dropping-particle":"","family":"Guieu","given":"Cecile Cécile","non-dropping-particle":"","parse-names":false,"suffix":""},{"dropping-particle":"","family":"Koubbi","given":"Philippe","non-dropping-particle":"","parse-names":false,"suffix":""},{"dropping-particle":"","family":"Tarek","given":"Hattab","non-dropping-particle":"","parse-names":false,"suffix":""},{"dropping-particle":"","family":"Guieu","given":"Cecile Cécile","non-dropping-particle":"","parse-names":false,"suffix":""},{"dropping-particle":"","family":"Koubbi","given":"Philippe","non-dropping-particle":"","parse-names":false,"suffix":""}],"container-title":"Policy-oriented marine Environmental Research in the Southern EUropean Seas","id":"ITEM-2","issue":"1","issued":{"date-parts":[["2015"]]},"page":"1-45","title":"Definition of the Mediterranean eco-regions and maps of potential pressures in these eco-regions","type":"article-journal","volume":"1"},"uris":["http://www.mendeley.com/documents/?uuid=7d25e72c-085a-4bb8-85f5-d6baeb2cd2f9"]},{"id":"ITEM-3","itemData":{"DOI":"10.1002/2014GL059540","ISSN":"19448007","abstract":"Oceanic dispersal and connectivity have been identified as crucial factors for structuring marine populations and designing marine protected areas (MPAs). Focusing on larval dispersal by ocean currents, we propose an approach coupling Lagrangian transport and new tools from Network Theory to characterize marine connectivity in the Mediterranean basin. Larvae of different pelagic durations and seasons are modeled as passive tracers advected in a simulated oceanic surface flow from which a network of connected areas is constructed. Hydrodynamical provinces extracted from this network are delimited by frontiers which match multiscale oceanographic features. By examining the repeated occurrence of such boundaries, we identify the spatial scales and geographic structures that would control larval dispersal across the entire seascape. Based on these hydrodynamical units, we study novel connectivity metrics for existing reserves. Our results are discussed in the context of ocean biogeography and MPAs design, having ecological and managerial implications. Key Points Method coupling Lagrangian transport and network theory to study connectivity Provinces delimited by oceanic features organize basin-scale larval dispersal New connectivity metrics to assess existing MPAs and design future ones ©2014. American Geophysical Union. All Rights Reserved.","author":[{"dropping-particle":"","family":"Rossi","given":"Vincent","non-dropping-particle":"","parse-names":false,"suffix":""},{"dropping-particle":"","family":"Ser-Giacomi","given":"Enrico","non-dropping-particle":"","parse-names":false,"suffix":""},{"dropping-particle":"","family":"Lõpez","given":"Cristõbal","non-dropping-particle":"","parse-names":false,"suffix":""},{"dropping-particle":"","family":"Hernández-García","given":"Emilio","non-dropping-particle":"","parse-names":false,"suffix":""}],"container-title":"Geophysical Research Letters","id":"ITEM-3","issue":"8","issued":{"date-parts":[["2014"]]},"page":"2883-2891","title":"Hydrodynamic provinces and oceanic connectivity from a transport network help designing marine reserves","type":"article-journal","volume":"41"},"uris":["http://www.mendeley.com/documents/?uuid=31fa76a5-2d88-4dd7-8785-76bebb9e78b0"]}],"mendeley":{"formattedCitation":"(Mayot, D’Ortenzio, D’Alcalà, Lavigne, &amp; Claustre, 2016; Reygondeau et al., 2015; Rossi, Ser-Giacomi, Lõpez, &amp; Hernández-García, 2014)","plainTextFormattedCitation":"(Mayot, D’Ortenzio, D’Alcalà, Lavigne, &amp; Claustre, 2016; Reygondeau et al., 2015; Rossi, Ser-Giacomi, Lõpez, &amp; Hernández-García, 2014)","previouslyFormattedCitation":"(Mayot, D’Ortenzio, D’Alcalà, Lavigne, &amp; Claustre, 2016; Reygondeau et al., 2015; Rossi, Ser-Giacomi, Lõpez, &amp; Hernández-García, 2014)"},"properties":{"noteIndex":0},"schema":"https://github.com/citation-style-language/schema/raw/master/csl-citation.json"}</w:delInstrText>
        </w:r>
        <w:r w:rsidR="00FB2248" w:rsidDel="00775D0D">
          <w:rPr>
            <w:rStyle w:val="FootnoteReference"/>
          </w:rPr>
          <w:fldChar w:fldCharType="separate"/>
        </w:r>
        <w:r w:rsidR="00FB2248" w:rsidRPr="00F851F4" w:rsidDel="00775D0D">
          <w:rPr>
            <w:bCs/>
            <w:noProof/>
            <w:lang w:val="en-US"/>
          </w:rPr>
          <w:delText>(Mayot, D’Ortenzio, D’Alcalà, Lavigne, &amp; Claustre, 2016; Reygondeau et al., 2015; Rossi, Ser-Giacomi, Lõpez, &amp; Hernández-García, 2014)</w:delText>
        </w:r>
        <w:r w:rsidR="00FB2248" w:rsidDel="00775D0D">
          <w:rPr>
            <w:rStyle w:val="FootnoteReference"/>
          </w:rPr>
          <w:fldChar w:fldCharType="end"/>
        </w:r>
        <w:r w:rsidR="00FB2248" w:rsidDel="00775D0D">
          <w:delText xml:space="preserve"> as well as their smoothed congruence layer </w:delText>
        </w:r>
        <w:r w:rsidR="00FB2248" w:rsidDel="00775D0D">
          <w:rPr>
            <w:rStyle w:val="FootnoteReference"/>
          </w:rPr>
          <w:fldChar w:fldCharType="begin" w:fldLock="1"/>
        </w:r>
        <w:r w:rsidR="00FB2248" w:rsidDel="00775D0D">
          <w:delInstrText>ADDIN CSL_CITATION {"citationItems":[{"id":"ITEM-1","itemData":{"DOI":"10.1016/j.pocean.2017.09.016","ISSN":"00796611","abstract":"Regionalisation aims at delimiting provinces within which physical conditions, chemical properties, and biological communities are reasonably homogeneous. This article proposes a synthesis of the many recent regionalisations of the open-sea regions of the Mediterranean Sea. The nine studies considered here defined regions based on different, and sometimes complementary, criteria: dynamics of surface chlorophyll concentration, ocean currents, three-dimensional hydrological and biogeochemical properties, or the distribution of organisms. Although they identified different numbers and patterns of homogeneous regions, their compilation in the epipelagic zone identifies nine consensus frontiers, eleven consensus regions with relatively homogeneous conditions, and four heterogeneous regions with highly dynamical conditions. The consensus frontiers and regions are in agreement with well-known hydrodynamical features of the Mediterranean Sea, which constrain the distribution of hydrological and ecological variables. The heterogeneous regions are rather defined by intense mesoscale activity. The synthesis proposed here could constitute a reference step for management actions and spatial planning, such as the application of the European Marine Strategy Framework Directive, and for future biogeochemical and ecological studies in the Mediterranean Sea.","author":[{"dropping-particle":"","family":"Ayata","given":"Sakina Dorothée","non-dropping-particle":"","parse-names":false,"suffix":""},{"dropping-particle":"","family":"Irisson","given":"Jean Olivier","non-dropping-particle":"","parse-names":false,"suffix":""},{"dropping-particle":"","family":"Aubert","given":"Anaïs","non-dropping-particle":"","parse-names":false,"suffix":""},{"dropping-particle":"","family":"Berline","given":"Léo","non-dropping-particle":"","parse-names":false,"suffix":""},{"dropping-particle":"","family":"Dutay","given":"Jean Claude","non-dropping-particle":"","parse-names":false,"suffix":""},{"dropping-particle":"","family":"Mayot","given":"Nicolas","non-dropping-particle":"","parse-names":false,"suffix":""},{"dropping-particle":"","family":"Nieblas","given":"Anne Elise","non-dropping-particle":"","parse-names":false,"suffix":""},{"dropping-particle":"","family":"D'Ortenzio","given":"Fabrizio","non-dropping-particle":"","parse-names":false,"suffix":""},{"dropping-particle":"","family":"Palmiéri","given":"Julien","non-dropping-particle":"","parse-names":false,"suffix":""},{"dropping-particle":"","family":"Reygondeau","given":"Gabriel","non-dropping-particle":"","parse-names":false,"suffix":""},{"dropping-particle":"","family":"Rossi","given":"Vincent","non-dropping-particle":"","parse-names":false,"suffix":""},{"dropping-particle":"","family":"Guieu","given":"Cécile","non-dropping-particle":"","parse-names":false,"suffix":""}],"container-title":"Progress in Oceanography","id":"ITEM-1","issue":"October 2017","issued":{"date-parts":[["2018"]]},"page":"7-20","publisher":"Elsevier","title":"Regionalisation of the Mediterranean basin, a MERMEX synthesis","type":"article-journal","volume":"163"},"uris":["http://www.mendeley.com/documents/?uuid=8da83052-7ec3-45f3-83e9-add5acee4d9f"]}],"mendeley":{"formattedCitation":"(Ayata et al., 2018)","plainTextFormattedCitation":"(Ayata et al., 2018)","previouslyFormattedCitation":"(Ayata et al., 2018)"},"properties":{"noteIndex":0},"schema":"https://github.com/citation-style-language/schema/raw/master/csl-citation.json"}</w:delInstrText>
        </w:r>
        <w:r w:rsidR="00FB2248" w:rsidDel="00775D0D">
          <w:rPr>
            <w:rStyle w:val="FootnoteReference"/>
          </w:rPr>
          <w:fldChar w:fldCharType="separate"/>
        </w:r>
        <w:r w:rsidR="00FB2248" w:rsidRPr="00F851F4" w:rsidDel="00775D0D">
          <w:rPr>
            <w:bCs/>
            <w:noProof/>
            <w:lang w:val="en-US"/>
          </w:rPr>
          <w:delText>(Ayata et al., 2018)</w:delText>
        </w:r>
        <w:r w:rsidR="00FB2248" w:rsidDel="00775D0D">
          <w:rPr>
            <w:rStyle w:val="FootnoteReference"/>
          </w:rPr>
          <w:fldChar w:fldCharType="end"/>
        </w:r>
        <w:r w:rsidR="00FB2248" w:rsidDel="00775D0D">
          <w:delText xml:space="preserve">, 18 climatic, biological and geophysical environmental layers from various sources compiled in </w:delText>
        </w:r>
        <w:r w:rsidR="00CF6347" w:rsidDel="00775D0D">
          <w:delText xml:space="preserve">c) </w:delText>
        </w:r>
        <w:r w:rsidR="00FB2248" w:rsidDel="00775D0D">
          <w:delText xml:space="preserve">Global Marine Environment Datasets (GMED, </w:delText>
        </w:r>
        <w:r w:rsidR="00FB2248" w:rsidDel="00775D0D">
          <w:rPr>
            <w:rStyle w:val="FootnoteReference"/>
          </w:rPr>
          <w:fldChar w:fldCharType="begin" w:fldLock="1"/>
        </w:r>
        <w:r w:rsidR="00FB2248" w:rsidDel="00775D0D">
          <w:delInstrText>ADDIN CSL_CITATION {"citationItems":[{"id":"ITEM-1","itemData":{"DOI":"10.5194/essd-2018-64","ISSN":"1866-3508","abstract":"The Global Marine Environment Datasets (GMED) is a compilation of publicly available climatic, biological and geophysical environmental layers featuring present, past and future environmental conditions. Marine biologists increasingly utilize geo-spatial techniques with modelling algorithms to visualize and predict species biodiversity at a global scale. Marine environmental datasets available for species distribution modelling (SDM) have different spatial resolutions and are frequently provided in assorted file formats. This makes data assembly one of the most time-consuming parts of any study using multiple environmental layers for biogeography visualization or SDM applications. GMED covers the widest available range of environmental layers from a variety of sources and depths from the surface to the deepest part of the ocean. It has a uniform spatial extent, high-resolution land mask (to eliminate land areas in the marine regions), and high spatial resolution (5 arc-minute, c. 9.2 km near equator). The free public online availability of GMED enables rapid map overlay of species of interest (e.g. endangered or invasive) against different environmental conditions of the past, present and the future, and expedites mapping distribution ranges of species using popular SDM algorithms. GMED can be found at http://gmed.auckland.ac.nz/ (DOI: https://10.6084/m9.figshare.5937268)","author":[{"dropping-particle":"","family":"Basher","given":"Zeenatul","non-dropping-particle":"","parse-names":false,"suffix":""},{"dropping-particle":"","family":"Bowden","given":"David","non-dropping-particle":"","parse-names":false,"suffix":""},{"dropping-particle":"","family":"Costello","given":"Mark","non-dropping-particle":"","parse-names":false,"suffix":""}],"container-title":"Earth System Science Data Discussions","id":"ITEM-1","issued":{"date-parts":[["2018"]]},"page":"1-62","title":"GMED: Global Marine Environment Datasets for environment visualisation and species distribution modelling","type":"article-journal"},"uris":["http://www.mendeley.com/documents/?uuid=19efb0f5-46a7-304f-91b4-4f2312b07e64"]}],"mendeley":{"formattedCitation":"(Basher, Bowden, &amp; Costello, 2018)","manualFormatting":"Basher, Bowden, &amp; Costello, 2018)","plainTextFormattedCitation":"(Basher, Bowden, &amp; Costello, 2018)","previouslyFormattedCitation":"(Basher, Bowden, &amp; Costello, 2018)"},"properties":{"noteIndex":0},"schema":"https://github.com/citation-style-language/schema/raw/master/csl-citation.json"}</w:delInstrText>
        </w:r>
        <w:r w:rsidR="00FB2248" w:rsidDel="00775D0D">
          <w:rPr>
            <w:rStyle w:val="FootnoteReference"/>
          </w:rPr>
          <w:fldChar w:fldCharType="separate"/>
        </w:r>
        <w:r w:rsidR="00FB2248" w:rsidDel="00775D0D">
          <w:rPr>
            <w:noProof/>
          </w:rPr>
          <w:delText>Basher, Bowden, &amp; Costello, 2018)</w:delText>
        </w:r>
        <w:r w:rsidR="00FB2248" w:rsidDel="00775D0D">
          <w:rPr>
            <w:rStyle w:val="FootnoteReference"/>
          </w:rPr>
          <w:fldChar w:fldCharType="end"/>
        </w:r>
        <w:r w:rsidR="00CF6347" w:rsidDel="00775D0D">
          <w:delText xml:space="preserve"> and d)</w:delText>
        </w:r>
        <w:r w:rsidR="00FB2248" w:rsidDel="00775D0D">
          <w:delText xml:space="preserve"> EMODnet (www.emodnet-seabedhabitats.eu</w:delText>
        </w:r>
        <w:r w:rsidR="00CF6347" w:rsidDel="00775D0D">
          <w:delText>,</w:delText>
        </w:r>
        <w:r w:rsidR="00FB2248" w:rsidDel="00775D0D">
          <w:delText xml:space="preserve"> </w:delText>
        </w:r>
        <w:r w:rsidR="00FB2AF0" w:rsidDel="00775D0D">
          <w:delText xml:space="preserve">see Table S2 for more details) </w:delText>
        </w:r>
        <w:r w:rsidR="00FB2248" w:rsidDel="00775D0D">
          <w:delText xml:space="preserve">and </w:delText>
        </w:r>
        <w:r w:rsidR="00CF6347" w:rsidDel="00775D0D">
          <w:delText>e</w:delText>
        </w:r>
        <w:r w:rsidR="00E04F7D" w:rsidDel="00775D0D">
          <w:delText>) nine products informing on spati</w:delText>
        </w:r>
        <w:r w:rsidR="00CF6347" w:rsidDel="00775D0D">
          <w:delText>o</w:delText>
        </w:r>
        <w:r w:rsidR="00E04F7D" w:rsidDel="00775D0D">
          <w:delText xml:space="preserve">-temporal trends in sea temperature as a proxy to optimal environmental conditions for sardine biomass and spawning (based on </w:delText>
        </w:r>
        <w:r w:rsidR="00F851F4" w:rsidDel="00775D0D">
          <w:rPr>
            <w:rStyle w:val="FootnoteReference"/>
          </w:rPr>
          <w:fldChar w:fldCharType="begin" w:fldLock="1"/>
        </w:r>
        <w:r w:rsidR="000D6529" w:rsidDel="00775D0D">
          <w:delInstrText>ADDIN CSL_CITATION {"citationItems":[{"id":"ITEM-1","itemData":{"DOI":"10.1038/s41598-018-33237-w","ISSN":"20452322","PMID":"30291298","abstract":"Climate impacts on marine ecosystems may be exacerbated by other, more local stressors interacting synergistically, such as pollution and overexploitation of marine resources. The reduction of these human stressors has been proposed as an achievable way of retaining ecosystems within a “safe operating space” (SOS), where they remain resilient to ongoing climate change. However, the operability of an SOS requires a thorough understanding of the spatial distribution of these climate and human impacts. Using the Mediterranean Sea as a case study, we illustrate the spatial congruence between climate and human stressors impacting this iconic “miniature ocean” synergistically. We use long-term, spatially-explicit information on the distribution of multiple stressors to identify those highly impacted marine areas where human stressors should be prioritized for management if the resilience to climate impacts is to be maintained. Based on our spatial analysis, we exemplify how the management of an essential supporting service (seafood provision) and the conservation of a highly impacted Mediterranean sub-region (the Adriatic Sea) may benefit from the SOS framework.","author":[{"dropping-particle":"","family":"Ramírez","given":"Francisco","non-dropping-particle":"","parse-names":false,"suffix":""},{"dropping-particle":"","family":"Coll","given":"Marta","non-dropping-particle":"","parse-names":false,"suffix":""},{"dropping-particle":"","family":"Navarro","given":"Joan","non-dropping-particle":"","parse-names":false,"suffix":""},{"dropping-particle":"","family":"Bustamante","given":"Javier","non-dropping-particle":"","parse-names":false,"suffix":""},{"dropping-particle":"","family":"Green","given":"Andy J.","non-dropping-particle":"","parse-names":false,"suffix":""}],"container-title":"Scientific Reports","id":"ITEM-1","issue":"1","issued":{"date-parts":[["2018","12","1"]]},"page":"14871","publisher":"Nature Publishing Group","title":"Spatial congruence between multiple stressors in the Mediterranean Sea may reduce its resilience to climate impacts","type":"article-journal","volume":"8"},"uris":["http://www.mendeley.com/documents/?uuid=ac898794-f57c-3fe3-b99f-e06768cb4fee"]},{"id":"ITEM-2","itemData":{"DOI":"10.1016/j.scitotenv.2020.144002","ISSN":"18791026","PMID":"33277012","abstract":"Sustainable fishing practices must ensure human wellbeing by safeguarding the integrity of marine life-supporting systems. Unfortunately, a significant challenge to fisheries management is that sustainable fishing levels can decline, often synergistically, by co-occurring with climate-driven environmental stressors. Within one of the most impacted marine areas in the world, and encompassing a number of highly targeted commercial species, the small pelagic fish community of the western Mediterranean Sea has recently shown signs of collapse. In this study, we identify a worrying coincidence where fishing hotspots for the commercially valuable European sardine Sardina pilchardus and anchovy Engraulis encrasicolus occur in marine areas mostly affected by climate change. To identify these areas, we overlayed detailed, spatially explicit measurements of fishing pressure with the finest-scale maps of cumulative climate change impacts onto these species. According to our results, doubly impacted marine areas largely occur in the north-western Mediterranean Sea, with climate and fisheries mostly affecting European sardine. Reducing local stressors (i.e., fishing pressure) in highly impacted areas may contribute to maintain these communities within a “safe operating space” (SOS), where they remain resilient to climate change. Accordingly, the redistribution and/or reduction of fishing intensity may alleviate pressure in those areas already affected by climate change. Sustainable fishing strategies may benefit, therefore, from the SOS concept and the spatial assessments provided in this study.","author":[{"dropping-particle":"","family":"Ramírez","given":"Francisco","non-dropping-particle":"","parse-names":false,"suffix":""},{"dropping-particle":"","family":"Pennino","given":"Maria Grazia","non-dropping-particle":"","parse-names":false,"suffix":""},{"dropping-particle":"","family":"Albo-Puigserver","given":"Marta","non-dropping-particle":"","parse-names":false,"suffix":""},{"dropping-particle":"","family":"Steenbeek","given":"Jeroen","non-dropping-particle":"","parse-names":false,"suffix":""},{"dropping-particle":"","family":"Bellido","given":"Jose M.","non-dropping-particle":"","parse-names":false,"suffix":""},{"dropping-particle":"","family":"Coll","given":"Marta","non-dropping-particle":"","parse-names":false,"suffix":""}],"container-title":"Science of the Total Environment","id":"ITEM-2","issued":{"date-parts":[["2021","2","20"]]},"page":"144002","publisher":"Elsevier B.V.","title":"SOS small pelagics: A safe operating space for small pelagic fish in the western Mediterranean Sea","type":"article-journal","volume":"756"},"uris":["http://www.mendeley.com/documents/?uuid=7da2fb5f-86b9-3c55-a91c-e146a4e690f6"]}],"mendeley":{"formattedCitation":"(Ramírez et al., 2018, 2021)","manualFormatting":"Ramírez et al., 2018, 2021)","plainTextFormattedCitation":"(Ramírez et al., 2018, 2021)","previouslyFormattedCitation":"(Ramírez et al., 2018, 2021)"},"properties":{"noteIndex":0},"schema":"https://github.com/citation-style-language/schema/raw/master/csl-citation.json"}</w:delInstrText>
        </w:r>
        <w:r w:rsidR="00F851F4" w:rsidDel="00775D0D">
          <w:rPr>
            <w:rStyle w:val="FootnoteReference"/>
          </w:rPr>
          <w:fldChar w:fldCharType="separate"/>
        </w:r>
        <w:r w:rsidR="00F851F4" w:rsidDel="00775D0D">
          <w:rPr>
            <w:noProof/>
          </w:rPr>
          <w:delText>Ramírez et al., 2018, 2021)</w:delText>
        </w:r>
        <w:r w:rsidR="00F851F4" w:rsidDel="00775D0D">
          <w:rPr>
            <w:rStyle w:val="FootnoteReference"/>
          </w:rPr>
          <w:fldChar w:fldCharType="end"/>
        </w:r>
        <w:r w:rsidR="00E04F7D" w:rsidDel="00775D0D">
          <w:delText>, and fishing pressure</w:delText>
        </w:r>
        <w:r w:rsidR="003B2E3E" w:rsidDel="00775D0D">
          <w:delText xml:space="preserve">. </w:delText>
        </w:r>
        <w:r w:rsidR="00D3142E" w:rsidDel="00775D0D">
          <w:delText>Fishing pressure</w:delText>
        </w:r>
        <w:r w:rsidR="003B2E3E" w:rsidDel="00775D0D">
          <w:delText xml:space="preserve"> is</w:delText>
        </w:r>
        <w:r w:rsidR="00E04F7D" w:rsidDel="00775D0D">
          <w:delText xml:space="preserve"> based on</w:delText>
        </w:r>
        <w:r w:rsidR="00F96286" w:rsidDel="00775D0D">
          <w:delText xml:space="preserve"> </w:delText>
        </w:r>
        <w:r w:rsidR="00F96286" w:rsidDel="00775D0D">
          <w:rPr>
            <w:lang w:val="en-US"/>
          </w:rPr>
          <w:delText xml:space="preserve">the most spatially-explicit information </w:delText>
        </w:r>
        <w:r w:rsidR="003B2E3E" w:rsidDel="00775D0D">
          <w:rPr>
            <w:lang w:val="en-US"/>
          </w:rPr>
          <w:delText xml:space="preserve">available </w:delText>
        </w:r>
        <w:r w:rsidDel="00775D0D">
          <w:rPr>
            <w:lang w:val="en-US"/>
          </w:rPr>
          <w:delText>regarding</w:delText>
        </w:r>
        <w:r w:rsidR="00F96286" w:rsidRPr="004F2FDC" w:rsidDel="00775D0D">
          <w:rPr>
            <w:lang w:val="en-US"/>
          </w:rPr>
          <w:delText xml:space="preserve"> fishing vessels </w:delText>
        </w:r>
        <w:r w:rsidR="00CF6347" w:rsidRPr="004F2FDC" w:rsidDel="00775D0D">
          <w:rPr>
            <w:lang w:val="en-US"/>
          </w:rPr>
          <w:delText xml:space="preserve">distribution </w:delText>
        </w:r>
        <w:r w:rsidR="00F96286" w:rsidDel="00775D0D">
          <w:rPr>
            <w:lang w:val="en-US"/>
          </w:rPr>
          <w:delText>for the whole study area</w:delText>
        </w:r>
        <w:r w:rsidR="00F96286" w:rsidDel="00775D0D">
          <w:delText xml:space="preserve"> </w:delText>
        </w:r>
        <w:r w:rsidR="003B2E3E" w:rsidDel="00775D0D">
          <w:delText>(</w:delText>
        </w:r>
        <w:r w:rsidR="00E04F7D" w:rsidDel="00775D0D">
          <w:delText xml:space="preserve">Global Fishing Watch data, </w:delText>
        </w:r>
        <w:r w:rsidDel="00775D0D">
          <w:fldChar w:fldCharType="begin"/>
        </w:r>
        <w:r w:rsidDel="00775D0D">
          <w:delInstrText xml:space="preserve"> HYPERLINK "http://globalfishingwatch.org/" \h </w:delInstrText>
        </w:r>
        <w:r w:rsidDel="00775D0D">
          <w:fldChar w:fldCharType="separate"/>
        </w:r>
        <w:r w:rsidR="00E04F7D" w:rsidDel="00775D0D">
          <w:rPr>
            <w:color w:val="1155CC"/>
            <w:u w:val="single"/>
          </w:rPr>
          <w:delText>http://globalfishingwatch.org/</w:delText>
        </w:r>
        <w:r w:rsidDel="00775D0D">
          <w:rPr>
            <w:color w:val="1155CC"/>
            <w:u w:val="single"/>
          </w:rPr>
          <w:fldChar w:fldCharType="end"/>
        </w:r>
        <w:r w:rsidR="00F96286" w:rsidDel="00775D0D">
          <w:delText xml:space="preserve"> </w:delText>
        </w:r>
        <w:r w:rsidR="00F96286" w:rsidRPr="0023423C" w:rsidDel="00775D0D">
          <w:rPr>
            <w:lang w:val="en-US"/>
          </w:rPr>
          <w:delText>accessed on August 2018</w:delText>
        </w:r>
        <w:r w:rsidR="003B2E3E" w:rsidDel="00775D0D">
          <w:rPr>
            <w:lang w:val="en-US"/>
          </w:rPr>
          <w:delText>,</w:delText>
        </w:r>
        <w:r w:rsidR="00F96286" w:rsidDel="00775D0D">
          <w:rPr>
            <w:lang w:val="en-US"/>
          </w:rPr>
          <w:delText xml:space="preserve"> </w:delText>
        </w:r>
        <w:r w:rsidR="00CF6347" w:rsidDel="00775D0D">
          <w:rPr>
            <w:lang w:val="en-US"/>
          </w:rPr>
          <w:fldChar w:fldCharType="begin" w:fldLock="1"/>
        </w:r>
        <w:r w:rsidR="002510FF" w:rsidDel="00775D0D">
          <w:rPr>
            <w:lang w:val="en-US"/>
          </w:rPr>
          <w:delInstrText>ADDIN CSL_CITATION {"citationItems":[{"id":"ITEM-1","itemData":{"DOI":"10.1126/science.aao5646","ISSN":"10959203","PMID":"29472481","abstract":"Although fishing is one of the most widespread activities by which humans harvest natural resources, its global footprint is poorly understood and has never been directly quantified.We processed 22 billion automatic identification system messages and tracked &gt;70,000 industrial fishing vessels from 2012 to 2016, creating a global dynamic footprint of fishing effort with spatial and temporal resolution two to three orders of magnitude higher than for previous data sets.Our data show that industrial fishing occurs in &gt;55% of ocean area and has a spatial extent more than four times that of agriculture. We find that global patterns of fishing have surprisingly low sensitivity to short-term economic and environmental variation and a strong response to cultural and political events such as holidays and closures.","author":[{"dropping-particle":"","family":"Kroodsma","given":"David A.","non-dropping-particle":"","parse-names":false,"suffix":""},{"dropping-particle":"","family":"Mayorga","given":"Juan","non-dropping-particle":"","parse-names":false,"suffix":""},{"dropping-particle":"","family":"Hochberg","given":"Timothy","non-dropping-particle":"","parse-names":false,"suffix":""},{"dropping-particle":"","family":"Miller","given":"Nathan A.","non-dropping-particle":"","parse-names":false,"suffix":""},{"dropping-particle":"","family":"Boerder","given":"Kristina","non-dropping-particle":"","parse-names":false,"suffix":""},{"dropping-particle":"","family":"Ferretti","given":"Francesco","non-dropping-particle":"","parse-names":false,"suffix":""},{"dropping-particle":"","family":"Wilson","given":"Alex","non-dropping-particle":"","parse-names":false,"suffix":""},{"dropping-particle":"","family":"Bergman","given":"Bjorn","non-dropping-particle":"","parse-names":false,"suffix":""},{"dropping-particle":"","family":"White","given":"Timothy D.","non-dropping-particle":"","parse-names":false,"suffix":""},{"dropping-particle":"","family":"Block","given":"Barbara A.","non-dropping-particle":"","parse-names":false,"suffix":""},{"dropping-particle":"","family":"Woods","given":"Paul","non-dropping-particle":"","parse-names":false,"suffix":""},{"dropping-particle":"","family":"Sullivan","given":"Brian","non-dropping-particle":"","parse-names":false,"suffix":""},{"dropping-particle":"","family":"Costello","given":"Christopher","non-dropping-particle":"","parse-names":false,"suffix":""},{"dropping-particle":"","family":"Worm","given":"Boris","non-dropping-particle":"","parse-names":false,"suffix":""}],"container-title":"Science","id":"ITEM-1","issue":"6378","issued":{"date-parts":[["2018","2","23"]]},"page":"904-908","publisher":"American Association for the Advancement of Science","title":"Tracking the global footprint of fisheries","type":"article-journal","volume":"359"},"uris":["http://www.mendeley.com/documents/?uuid=9a2e1cff-5caa-38d4-ad7a-5451aa0837a4"]}],"mendeley":{"formattedCitation":"(Kroodsma et al., 2018)","manualFormatting":"Kroodsma et al., 2018a","plainTextFormattedCitation":"(Kroodsma et al., 2018)","previouslyFormattedCitation":"(Kroodsma et al., 2018)"},"properties":{"noteIndex":0},"schema":"https://github.com/citation-style-language/schema/raw/master/csl-citation.json"}</w:delInstrText>
        </w:r>
        <w:r w:rsidR="00CF6347" w:rsidDel="00775D0D">
          <w:rPr>
            <w:lang w:val="en-US"/>
          </w:rPr>
          <w:fldChar w:fldCharType="separate"/>
        </w:r>
        <w:r w:rsidR="00CF6347" w:rsidRPr="00CF6347" w:rsidDel="00775D0D">
          <w:rPr>
            <w:noProof/>
            <w:lang w:val="en-US"/>
          </w:rPr>
          <w:delText>Kroodsma et al., 2018a</w:delText>
        </w:r>
        <w:r w:rsidR="00CF6347" w:rsidDel="00775D0D">
          <w:rPr>
            <w:lang w:val="en-US"/>
          </w:rPr>
          <w:fldChar w:fldCharType="end"/>
        </w:r>
        <w:r w:rsidR="00F96286" w:rsidDel="00775D0D">
          <w:rPr>
            <w:lang w:val="en-US"/>
          </w:rPr>
          <w:delText>,</w:delText>
        </w:r>
        <w:r w:rsidR="00E04F7D" w:rsidDel="00775D0D">
          <w:delText xml:space="preserve"> see Table S2)</w:delText>
        </w:r>
        <w:r w:rsidR="00FB2248" w:rsidDel="00775D0D">
          <w:delText xml:space="preserve">. </w:delText>
        </w:r>
      </w:del>
      <w:r w:rsidR="00714423">
        <w:t>For the last dataset</w:t>
      </w:r>
      <w:r w:rsidR="00F97B86">
        <w:t>,</w:t>
      </w:r>
      <w:r w:rsidR="00A921F4">
        <w:t xml:space="preserve"> </w:t>
      </w:r>
      <w:r w:rsidR="00714423">
        <w:t>i.e.</w:t>
      </w:r>
      <w:r w:rsidR="00F97B86">
        <w:t>,</w:t>
      </w:r>
      <w:r w:rsidR="00714423">
        <w:t xml:space="preserve"> </w:t>
      </w:r>
      <w:del w:id="439" w:author="CiLia" w:date="2022-08-03T16:39:00Z">
        <w:r w:rsidR="00714423" w:rsidDel="00E20B09">
          <w:delText xml:space="preserve">iv </w:delText>
        </w:r>
      </w:del>
      <w:r w:rsidR="00714423">
        <w:t xml:space="preserve">dataset of northern vs southern sites, four extra environmental variables were used to better decipher </w:t>
      </w:r>
      <w:r w:rsidR="00F97B86">
        <w:t>the observed differences</w:t>
      </w:r>
      <w:r w:rsidR="00F97B86" w:rsidRPr="00F97B86">
        <w:t xml:space="preserve"> </w:t>
      </w:r>
      <w:r w:rsidR="00F97B86">
        <w:t>in individuals’</w:t>
      </w:r>
      <w:r w:rsidR="00F97B86" w:rsidRPr="00F97B86">
        <w:t xml:space="preserve"> </w:t>
      </w:r>
      <w:r w:rsidR="00F97B86">
        <w:t>length and body mass</w:t>
      </w:r>
      <w:ins w:id="440" w:author="CiLia" w:date="2022-08-05T12:19:00Z">
        <w:r w:rsidR="00775D0D">
          <w:t xml:space="preserve"> related to</w:t>
        </w:r>
        <w:r w:rsidR="001C4772">
          <w:t xml:space="preserve"> </w:t>
        </w:r>
      </w:ins>
      <w:del w:id="441" w:author="CiLia" w:date="2022-08-05T12:19:00Z">
        <w:r w:rsidR="00714423" w:rsidDel="001C4772">
          <w:delText xml:space="preserve">: </w:delText>
        </w:r>
        <w:r w:rsidR="00F96286" w:rsidDel="001C4772">
          <w:delText>a</w:delText>
        </w:r>
        <w:r w:rsidR="00714423" w:rsidDel="001C4772">
          <w:delText xml:space="preserve">) a site-specific (Western Mediterranean Sea), equally-weighted combination of </w:delText>
        </w:r>
      </w:del>
      <w:r w:rsidR="00714423">
        <w:t xml:space="preserve">the climate impact on sardine biomass and spawning </w:t>
      </w:r>
      <w:del w:id="442" w:author="CiLia" w:date="2022-08-05T12:19:00Z">
        <w:r w:rsidR="00714423" w:rsidDel="001C4772">
          <w:delText>(clim_impact</w:delText>
        </w:r>
        <w:r w:rsidR="002104EF" w:rsidDel="001C4772">
          <w:delText>†</w:delText>
        </w:r>
        <w:r w:rsidR="00714423" w:rsidDel="001C4772">
          <w:delText>, taken from Ramírez et al</w:delText>
        </w:r>
        <w:r w:rsidR="00714423" w:rsidRPr="00850CB7" w:rsidDel="001C4772">
          <w:delText xml:space="preserve">. </w:delText>
        </w:r>
        <w:r w:rsidR="00714423" w:rsidRPr="00850CB7" w:rsidDel="001C4772">
          <w:rPr>
            <w:rStyle w:val="FootnoteReference"/>
            <w:vertAlign w:val="baseline"/>
          </w:rPr>
          <w:fldChar w:fldCharType="begin" w:fldLock="1"/>
        </w:r>
        <w:r w:rsidR="00714423" w:rsidRPr="00850CB7" w:rsidDel="001C4772">
          <w:delInstrText>ADDIN CSL_CITATION {"citationItems":[{"id":"ITEM-1","itemData":{"DOI":"10.1016/j.scitotenv.2020.144002","ISSN":"18791026","PMID":"33277012","abstract":"Sustainable fishing practices must ensure human wellbeing by safeguarding the integrity of marine life-supporting systems. Unfortunately, a significant challenge to fisheries management is that sustainable fishing levels can decline, often synergistically, by co-occurring with climate-driven environmental stressors. Within one of the most impacted marine areas in the world, and encompassing a number of highly targeted commercial species, the small pelagic fish community of the western Mediterranean Sea has recently shown signs of collapse. In this study, we identify a worrying coincidence where fishing hotspots for the commercially valuable European sardine Sardina pilchardus and anchovy Engraulis encrasicolus occur in marine areas mostly affected by climate change. To identify these areas, we overlayed detailed, spatially explicit measurements of fishing pressure with the finest-scale maps of cumulative climate change impacts onto these species. According to our results, doubly impacted marine areas largely occur in the north-western Mediterranean Sea, with climate and fisheries mostly affecting European sardine. Reducing local stressors (i.e., fishing pressure) in highly impacted areas may contribute to maintain these communities within a “safe operating space” (SOS), where they remain resilient to climate change. Accordingly, the redistribution and/or reduction of fishing intensity may alleviate pressure in those areas already affected by climate change. Sustainable fishing strategies may benefit, therefore, from the SOS concept and the spatial assessments provided in this study.","author":[{"dropping-particle":"","family":"Ramírez","given":"Francisco","non-dropping-particle":"","parse-names":false,"suffix":""},{"dropping-particle":"","family":"Pennino","given":"Maria Grazia","non-dropping-particle":"","parse-names":false,"suffix":""},{"dropping-particle":"","family":"Albo-Puigserver","given":"Marta","non-dropping-particle":"","parse-names":false,"suffix":""},{"dropping-particle":"","family":"Steenbeek","given":"Jeroen","non-dropping-particle":"","parse-names":false,"suffix":""},{"dropping-particle":"","family":"Bellido","given":"Jose M.","non-dropping-particle":"","parse-names":false,"suffix":""},{"dropping-particle":"","family":"Coll","given":"Marta","non-dropping-particle":"","parse-names":false,"suffix":""}],"container-title":"Science of the Total Environment","id":"ITEM-1","issued":{"date-parts":[["2021","2","20"]]},"page":"144002","publisher":"Elsevier B.V.","title":"SOS small pelagics: A safe operating space for small pelagic fish in the western Mediterranean Sea","type":"article-journal","volume":"756"},"uris":["http://www.mendeley.com/documents/?uuid=7da2fb5f-86b9-3c55-a91c-e146a4e690f6"]}],"mendeley":{"formattedCitation":"(Ramírez et al., 2021)","manualFormatting":"(2021)","plainTextFormattedCitation":"(Ramírez et al., 2021)","previouslyFormattedCitation":"(Ramírez et al., 2021)"},"properties":{"noteIndex":0},"schema":"https://github.com/citation-style-language/schema/raw/master/csl-citation.json"}</w:delInstrText>
        </w:r>
        <w:r w:rsidR="00714423" w:rsidRPr="00850CB7" w:rsidDel="001C4772">
          <w:rPr>
            <w:rStyle w:val="FootnoteReference"/>
            <w:vertAlign w:val="baseline"/>
          </w:rPr>
          <w:fldChar w:fldCharType="separate"/>
        </w:r>
        <w:r w:rsidR="00714423" w:rsidRPr="00850CB7" w:rsidDel="001C4772">
          <w:rPr>
            <w:rStyle w:val="FootnoteReference"/>
            <w:noProof/>
            <w:vertAlign w:val="baseline"/>
          </w:rPr>
          <w:delText>(2021)</w:delText>
        </w:r>
        <w:r w:rsidR="00714423" w:rsidRPr="00850CB7" w:rsidDel="001C4772">
          <w:rPr>
            <w:rStyle w:val="FootnoteReference"/>
            <w:vertAlign w:val="baseline"/>
          </w:rPr>
          <w:fldChar w:fldCharType="end"/>
        </w:r>
        <w:r w:rsidR="00714423" w:rsidRPr="00850CB7" w:rsidDel="001C4772">
          <w:delText>;</w:delText>
        </w:r>
        <w:r w:rsidR="00714423" w:rsidDel="001C4772">
          <w:delText xml:space="preserve"> </w:delText>
        </w:r>
        <w:r w:rsidR="00F96286" w:rsidDel="001C4772">
          <w:delText>b</w:delText>
        </w:r>
        <w:r w:rsidR="00714423" w:rsidDel="001C4772">
          <w:delText>) its combination with</w:delText>
        </w:r>
      </w:del>
      <w:ins w:id="443" w:author="CiLia" w:date="2022-08-05T12:19:00Z">
        <w:r w:rsidR="001C4772">
          <w:t>and</w:t>
        </w:r>
      </w:ins>
      <w:ins w:id="444" w:author="CiLia" w:date="2022-09-07T12:53:00Z">
        <w:r w:rsidR="008F7BEA">
          <w:t xml:space="preserve"> to</w:t>
        </w:r>
      </w:ins>
      <w:r w:rsidR="00714423">
        <w:t xml:space="preserve"> fishing pressure by trawlers and purse-seiners (the main fishing gears targeting sardines in the Western Mediterranean Sea</w:t>
      </w:r>
      <w:ins w:id="445" w:author="CiLia" w:date="2022-08-05T17:31:00Z">
        <w:r w:rsidR="00C313C8">
          <w:t xml:space="preserve">, details in </w:t>
        </w:r>
      </w:ins>
      <w:del w:id="446" w:author="CiLia" w:date="2022-08-05T12:20:00Z">
        <w:r w:rsidR="00714423" w:rsidDel="001C4772">
          <w:delText>; i.e., cum_impact</w:delText>
        </w:r>
        <w:r w:rsidR="002104EF" w:rsidDel="001C4772">
          <w:delText>†</w:delText>
        </w:r>
      </w:del>
      <w:del w:id="447" w:author="CiLia" w:date="2022-08-05T17:31:00Z">
        <w:r w:rsidR="00714423" w:rsidDel="00C313C8">
          <w:delText>)</w:delText>
        </w:r>
      </w:del>
      <w:del w:id="448" w:author="CiLia" w:date="2022-08-05T12:20:00Z">
        <w:r w:rsidR="00714423" w:rsidDel="001C4772">
          <w:delText xml:space="preserve">, </w:delText>
        </w:r>
        <w:r w:rsidR="00F96286" w:rsidDel="001C4772">
          <w:delText>c</w:delText>
        </w:r>
        <w:r w:rsidR="00714423" w:rsidDel="001C4772">
          <w:delText>) fishing pressure by trawlers and purse-</w:delText>
        </w:r>
        <w:r w:rsidR="00714423" w:rsidDel="001C4772">
          <w:lastRenderedPageBreak/>
          <w:delText>seiners (fishing_purse_trawl</w:delText>
        </w:r>
        <w:r w:rsidR="002104EF" w:rsidDel="001C4772">
          <w:delText>†</w:delText>
        </w:r>
        <w:r w:rsidR="00714423" w:rsidDel="001C4772">
          <w:delText xml:space="preserve">), and </w:delText>
        </w:r>
        <w:r w:rsidR="00F96286" w:rsidDel="001C4772">
          <w:delText>d</w:delText>
        </w:r>
        <w:r w:rsidR="00714423" w:rsidDel="001C4772">
          <w:delText>) fishing pressure by purse-seiners alone (the fishing gear contributing the most to sardine catches in the Western Mediterranean Sea; i.e., fishing_purse</w:delText>
        </w:r>
        <w:r w:rsidR="002104EF" w:rsidDel="001C4772">
          <w:delText>†</w:delText>
        </w:r>
        <w:r w:rsidR="00714423" w:rsidDel="001C4772">
          <w:delText>)</w:delText>
        </w:r>
      </w:del>
      <w:del w:id="449" w:author="CiLia" w:date="2022-08-05T17:31:00Z">
        <w:r w:rsidR="00714423" w:rsidDel="00C313C8">
          <w:delText xml:space="preserve">. </w:delText>
        </w:r>
        <w:r w:rsidR="00FB2248" w:rsidDel="00C313C8">
          <w:delText>Further details of the analy</w:delText>
        </w:r>
        <w:r w:rsidR="00547888" w:rsidDel="00C313C8">
          <w:delText>z</w:delText>
        </w:r>
        <w:r w:rsidR="00FB2248" w:rsidDel="00C313C8">
          <w:delText xml:space="preserve">ed </w:delText>
        </w:r>
        <w:r w:rsidR="00137F7C" w:rsidDel="00C313C8">
          <w:delText xml:space="preserve">layers </w:delText>
        </w:r>
        <w:r w:rsidR="00FB2248" w:rsidDel="00C313C8">
          <w:delText xml:space="preserve">are provided in </w:delText>
        </w:r>
      </w:del>
      <w:r w:rsidR="00FB2248">
        <w:t>Table S2</w:t>
      </w:r>
      <w:ins w:id="450" w:author="CiLia" w:date="2022-08-05T17:31:00Z">
        <w:r w:rsidR="00C313C8">
          <w:t>)</w:t>
        </w:r>
      </w:ins>
      <w:r w:rsidR="00FB2248">
        <w:t xml:space="preserve">. Raster values from all layers at the sampling sites were collected with the Point Sampling Tool plugin of QGIS </w:t>
      </w:r>
      <w:r w:rsidR="00FB2248" w:rsidRPr="00D3142E">
        <w:t>v. 3.4.15 (</w:t>
      </w:r>
      <w:r w:rsidR="00FB2248" w:rsidRPr="00D3142E">
        <w:rPr>
          <w:shd w:val="clear" w:color="auto" w:fill="FFFFFF"/>
        </w:rPr>
        <w:t>QGIS.org, 2021</w:t>
      </w:r>
      <w:r w:rsidR="00137F7C" w:rsidRPr="00D3142E">
        <w:rPr>
          <w:shd w:val="clear" w:color="auto" w:fill="FFFFFF"/>
        </w:rPr>
        <w:t>,</w:t>
      </w:r>
      <w:r w:rsidR="00FB2248" w:rsidRPr="00D3142E">
        <w:rPr>
          <w:shd w:val="clear" w:color="auto" w:fill="FFFFFF"/>
        </w:rPr>
        <w:t xml:space="preserve"> QGIS Geographic Information System</w:t>
      </w:r>
      <w:r w:rsidR="00137F7C" w:rsidRPr="00D3142E">
        <w:rPr>
          <w:shd w:val="clear" w:color="auto" w:fill="FFFFFF"/>
        </w:rPr>
        <w:t>,</w:t>
      </w:r>
      <w:r w:rsidR="00FB2248" w:rsidRPr="00D3142E">
        <w:rPr>
          <w:shd w:val="clear" w:color="auto" w:fill="FFFFFF"/>
        </w:rPr>
        <w:t xml:space="preserve"> QGIS Association</w:t>
      </w:r>
      <w:r w:rsidR="00137F7C" w:rsidRPr="00D3142E">
        <w:rPr>
          <w:shd w:val="clear" w:color="auto" w:fill="FFFFFF"/>
        </w:rPr>
        <w:t xml:space="preserve"> </w:t>
      </w:r>
      <w:hyperlink r:id="rId8" w:history="1">
        <w:r w:rsidR="00137F7C" w:rsidRPr="00704F9C">
          <w:rPr>
            <w:rStyle w:val="Hyperlink"/>
            <w:shd w:val="clear" w:color="auto" w:fill="FFFFFF"/>
          </w:rPr>
          <w:t>http://www.qgis.org</w:t>
        </w:r>
      </w:hyperlink>
      <w:r w:rsidR="00FB2248">
        <w:t>).</w:t>
      </w:r>
      <w:del w:id="451" w:author="CiLia" w:date="2022-08-05T17:32:00Z">
        <w:r w:rsidR="00446217" w:rsidDel="003D0732">
          <w:delText xml:space="preserve"> </w:delText>
        </w:r>
      </w:del>
      <w:del w:id="452" w:author="CiLia" w:date="2022-08-05T17:31:00Z">
        <w:r w:rsidR="00446217" w:rsidDel="003D0732">
          <w:delText xml:space="preserve">In </w:delText>
        </w:r>
        <w:r w:rsidR="00A921F4" w:rsidDel="003D0732">
          <w:delText>few</w:delText>
        </w:r>
        <w:r w:rsidR="00446217" w:rsidDel="003D0732">
          <w:delText xml:space="preserve"> cases where raster values were not available for a specific site, </w:delText>
        </w:r>
        <w:r w:rsidR="00240A32" w:rsidDel="003D0732">
          <w:delText xml:space="preserve">closest </w:delText>
        </w:r>
        <w:r w:rsidR="00CC31A3" w:rsidDel="003D0732">
          <w:delText>neighboring</w:delText>
        </w:r>
        <w:r w:rsidR="00446217" w:rsidDel="003D0732">
          <w:delText xml:space="preserve"> pixel values were taken</w:delText>
        </w:r>
        <w:r w:rsidR="00240A32" w:rsidDel="003D0732">
          <w:delText xml:space="preserve"> instead</w:delText>
        </w:r>
        <w:r w:rsidR="00446217" w:rsidDel="003D0732">
          <w:delText>.</w:delText>
        </w:r>
      </w:del>
    </w:p>
    <w:p w14:paraId="70E6BB0A" w14:textId="73D741E9" w:rsidR="00722AEF" w:rsidRDefault="00722AEF" w:rsidP="00722AEF">
      <w:pPr>
        <w:spacing w:line="480" w:lineRule="auto"/>
      </w:pPr>
      <w:r>
        <w:t xml:space="preserve">The association patterns of outlier loci detected with </w:t>
      </w:r>
      <w:proofErr w:type="spellStart"/>
      <w:r>
        <w:t>gINLAnd</w:t>
      </w:r>
      <w:proofErr w:type="spellEnd"/>
      <w:r>
        <w:t xml:space="preserve"> across environmental variables were further examined with </w:t>
      </w:r>
      <w:r>
        <w:rPr>
          <w:i/>
        </w:rPr>
        <w:t xml:space="preserve">superheat </w:t>
      </w:r>
      <w:r>
        <w:t xml:space="preserve">R package </w:t>
      </w:r>
      <w:r>
        <w:rPr>
          <w:rStyle w:val="FootnoteReference"/>
        </w:rPr>
        <w:fldChar w:fldCharType="begin" w:fldLock="1"/>
      </w:r>
      <w:r>
        <w:instrText>ADDIN CSL_CITATION {"citationItems":[{"id":"ITEM-1","itemData":{"DOI":"10.1080/10618600.2018.1473780","ISSN":"15372715","abstract":"The technological advancements of the modern era have enabled the collection of huge amounts of data in science and beyond. Extracting useful information from such massive datasets is an ongoing challenge as traditional data visualization tools typically do not scale well in high-dimensional settings. An existing visualization technique that is particularly well suited to visualizing large datasets is the heatmap. Although heatmaps are extremely popular in fields such as bioinformatics, they remain a severely underutilized visualization tool in modern data analysis. This article introduces superheat, a new R package that provides an extremely flexible and customizable platform for visualizing complex datasets. Superheat produces attractive and extendable heatmaps to which the user can add a response variable as a scatterplot, model results as boxplots, correlation information as barplots, and more. The goal of this article is two-fold: (1) to demonstrate the potential of the heatmap as a core visualization method for a range of data types, and (2) to highlight the customizability and ease of implementation of the superheat R package for creating beautiful and extendable heatmaps. The capabilities and fundamental applicability of the superheat package will be explored via three reproducible case studies, each based on publicly available data sources.","author":[{"dropping-particle":"","family":"Barter","given":"Rebecca L.","non-dropping-particle":"","parse-names":false,"suffix":""},{"dropping-particle":"","family":"Yu","given":"Bin","non-dropping-particle":"","parse-names":false,"suffix":""}],"container-title":"Journal of Computational and Graphical Statistics","id":"ITEM-1","issue":"4","issued":{"date-parts":[["2018","10","2"]]},"page":"910-922","publisher":"American Statistical Association","title":"Superheat: An R Package for Creating Beautiful and Extendable Heatmaps for Visualizing Complex Data","type":"article-journal","volume":"27"},"uris":["http://www.mendeley.com/documents/?uuid=7edbefe3-c9d6-349c-ab03-94305869a5c6"]}],"mendeley":{"formattedCitation":"(Barter &amp; Yu, 2018)","plainTextFormattedCitation":"(Barter &amp; Yu, 2018)","previouslyFormattedCitation":"(Barter &amp; Yu, 2018)"},"properties":{"noteIndex":0},"schema":"https://github.com/citation-style-language/schema/raw/master/csl-citation.json"}</w:instrText>
      </w:r>
      <w:r>
        <w:rPr>
          <w:rStyle w:val="FootnoteReference"/>
        </w:rPr>
        <w:fldChar w:fldCharType="separate"/>
      </w:r>
      <w:r w:rsidRPr="00F851F4">
        <w:rPr>
          <w:bCs/>
          <w:noProof/>
          <w:lang w:val="en-US"/>
        </w:rPr>
        <w:t>(Barter &amp; Yu, 2018)</w:t>
      </w:r>
      <w:r>
        <w:rPr>
          <w:rStyle w:val="FootnoteReference"/>
        </w:rPr>
        <w:fldChar w:fldCharType="end"/>
      </w:r>
      <w:r>
        <w:t>.</w:t>
      </w:r>
      <w:r w:rsidR="00875E7C">
        <w:t xml:space="preserve"> This package enabled the visualization of</w:t>
      </w:r>
      <w:r>
        <w:t xml:space="preserve"> patterns of shared associations </w:t>
      </w:r>
      <w:r w:rsidR="00875E7C">
        <w:t>with the use of</w:t>
      </w:r>
      <w:r>
        <w:t xml:space="preserve"> paired dendrograms and heatmaps.</w:t>
      </w:r>
    </w:p>
    <w:p w14:paraId="2408806E" w14:textId="14C5B249" w:rsidR="00D5562B" w:rsidDel="001C4772" w:rsidRDefault="00D5562B" w:rsidP="00722AEF">
      <w:pPr>
        <w:spacing w:line="480" w:lineRule="auto"/>
        <w:rPr>
          <w:del w:id="453" w:author="CiLia" w:date="2022-08-05T12:21:00Z"/>
        </w:rPr>
      </w:pPr>
    </w:p>
    <w:p w14:paraId="510DB707" w14:textId="0A63D5DC" w:rsidR="00875E7C" w:rsidRPr="00875E7C" w:rsidDel="001C4772" w:rsidRDefault="00875E7C" w:rsidP="00722AEF">
      <w:pPr>
        <w:spacing w:line="480" w:lineRule="auto"/>
        <w:rPr>
          <w:del w:id="454" w:author="CiLia" w:date="2022-08-05T12:21:00Z"/>
          <w:i/>
          <w:iCs/>
        </w:rPr>
      </w:pPr>
      <w:del w:id="455" w:author="CiLia" w:date="2022-08-05T12:21:00Z">
        <w:r w:rsidDel="001C4772">
          <w:rPr>
            <w:i/>
            <w:iCs/>
          </w:rPr>
          <w:delText>Outlier detection with PCAdapt</w:delText>
        </w:r>
      </w:del>
    </w:p>
    <w:p w14:paraId="12F70754" w14:textId="42398547" w:rsidR="00722AEF" w:rsidRDefault="00722AEF" w:rsidP="00147F2C">
      <w:pPr>
        <w:spacing w:line="480" w:lineRule="auto"/>
      </w:pPr>
      <w:r w:rsidRPr="00965FCF">
        <w:t>Outlier detection was also</w:t>
      </w:r>
      <w:r w:rsidRPr="00965FCF">
        <w:rPr>
          <w:rFonts w:eastAsia="Arimo"/>
        </w:rPr>
        <w:t xml:space="preserve"> </w:t>
      </w:r>
      <w:r w:rsidRPr="00965FCF">
        <w:t>conducted by a Principal Component Analysis (PCA) based approach on individual genotype data</w:t>
      </w:r>
      <w:del w:id="456" w:author="CiLia" w:date="2022-08-05T12:21:00Z">
        <w:r w:rsidRPr="00965FCF" w:rsidDel="001C4772">
          <w:delText>.</w:delText>
        </w:r>
      </w:del>
      <w:r w:rsidRPr="00965FCF">
        <w:t xml:space="preserve"> </w:t>
      </w:r>
      <w:del w:id="457" w:author="CiLia" w:date="2022-08-05T12:21:00Z">
        <w:r w:rsidRPr="00965FCF" w:rsidDel="001C4772">
          <w:delText xml:space="preserve">Using </w:delText>
        </w:r>
      </w:del>
      <w:ins w:id="458" w:author="CiLia" w:date="2022-08-05T12:21:00Z">
        <w:r w:rsidR="001C4772">
          <w:t>u</w:t>
        </w:r>
        <w:r w:rsidR="001C4772" w:rsidRPr="00965FCF">
          <w:t xml:space="preserve">sing </w:t>
        </w:r>
      </w:ins>
      <w:r w:rsidRPr="00965FCF">
        <w:t xml:space="preserve">the </w:t>
      </w:r>
      <w:proofErr w:type="spellStart"/>
      <w:r w:rsidRPr="00965FCF">
        <w:rPr>
          <w:i/>
        </w:rPr>
        <w:t>pcadapt</w:t>
      </w:r>
      <w:proofErr w:type="spellEnd"/>
      <w:r w:rsidRPr="00965FCF">
        <w:rPr>
          <w:i/>
        </w:rPr>
        <w:t xml:space="preserve"> </w:t>
      </w:r>
      <w:r w:rsidRPr="00965FCF">
        <w:rPr>
          <w:rFonts w:eastAsia="Arial Unicode MS"/>
        </w:rPr>
        <w:t xml:space="preserve">R package </w:t>
      </w:r>
      <w:r>
        <w:rPr>
          <w:rStyle w:val="FootnoteReference"/>
          <w:rFonts w:eastAsia="Arial Unicode MS"/>
        </w:rPr>
        <w:fldChar w:fldCharType="begin" w:fldLock="1"/>
      </w:r>
      <w:r>
        <w:rPr>
          <w:rFonts w:eastAsia="Arial Unicode MS"/>
        </w:rPr>
        <w:instrText>ADDIN CSL_CITATION {"citationItems":[{"id":"ITEM-1","itemData":{"DOI":"10.1111/1755-0998.12592","author":[{"dropping-particle":"","family":"Luu","given":"Keurcien","non-dropping-particle":"","parse-names":false,"suffix":""}],"id":"ITEM-1","issued":{"date-parts":[["2017"]]},"page":"67-77","title":"pcadapt : an R package to perform genome scans for selection based on principal component analysis","type":"article-journal","volume":"33"},"uris":["http://www.mendeley.com/documents/?uuid=0a3e2266-7b3b-4d2b-b248-4d8a56d7b28d"]}],"mendeley":{"formattedCitation":"(Luu, 2017)","plainTextFormattedCitation":"(Luu, 2017)","previouslyFormattedCitation":"(Luu, 2017)"},"properties":{"noteIndex":0},"schema":"https://github.com/citation-style-language/schema/raw/master/csl-citation.json"}</w:instrText>
      </w:r>
      <w:r>
        <w:rPr>
          <w:rStyle w:val="FootnoteReference"/>
          <w:rFonts w:eastAsia="Arial Unicode MS"/>
        </w:rPr>
        <w:fldChar w:fldCharType="separate"/>
      </w:r>
      <w:r w:rsidRPr="00F851F4">
        <w:rPr>
          <w:rFonts w:eastAsia="Arial Unicode MS"/>
          <w:bCs/>
          <w:noProof/>
          <w:lang w:val="en-US"/>
        </w:rPr>
        <w:t>(Luu, 2017)</w:t>
      </w:r>
      <w:r>
        <w:rPr>
          <w:rStyle w:val="FootnoteReference"/>
          <w:rFonts w:eastAsia="Arial Unicode MS"/>
        </w:rPr>
        <w:fldChar w:fldCharType="end"/>
      </w:r>
      <w:del w:id="459" w:author="CiLia" w:date="2022-08-05T12:22:00Z">
        <w:r w:rsidRPr="00965FCF" w:rsidDel="001C4772">
          <w:rPr>
            <w:rFonts w:eastAsia="Arial Unicode MS"/>
          </w:rPr>
          <w:delText xml:space="preserve">, Mahalanobis distances for each SNP in respect </w:delText>
        </w:r>
        <w:r w:rsidDel="001C4772">
          <w:rPr>
            <w:rFonts w:eastAsia="Arial Unicode MS"/>
          </w:rPr>
          <w:delText xml:space="preserve">to </w:delText>
        </w:r>
        <w:r w:rsidDel="001C4772">
          <w:delText>K principal components were calculated</w:delText>
        </w:r>
      </w:del>
      <w:r>
        <w:t>. The most appropriate number of clusters i.e. K</w:t>
      </w:r>
      <w:r w:rsidRPr="00965FCF">
        <w:rPr>
          <w:rFonts w:eastAsia="Arial Unicode MS"/>
        </w:rPr>
        <w:t xml:space="preserve">, was selected following Cattell’s rule </w:t>
      </w:r>
      <w:del w:id="460" w:author="CiLia" w:date="2022-08-05T17:32:00Z">
        <w:r w:rsidRPr="00965FCF" w:rsidDel="003D0732">
          <w:rPr>
            <w:rFonts w:eastAsia="Arial Unicode MS"/>
          </w:rPr>
          <w:delText xml:space="preserve">when inspecting the scree plot </w:delText>
        </w:r>
      </w:del>
      <w:r>
        <w:rPr>
          <w:rStyle w:val="FootnoteReference"/>
          <w:rFonts w:eastAsia="Arial Unicode MS"/>
        </w:rPr>
        <w:fldChar w:fldCharType="begin" w:fldLock="1"/>
      </w:r>
      <w:r>
        <w:rPr>
          <w:rFonts w:eastAsia="Arial Unicode MS"/>
        </w:rPr>
        <w:instrText>ADDIN CSL_CITATION {"citationItems":[{"id":"ITEM-1","itemData":{"DOI":"10.2307/1939574","ISSN":"00129658","author":[{"dropping-particle":"","family":"Jackson","given":"D. A.","non-dropping-particle":"","parse-names":false,"suffix":""}],"container-title":"Ecology","id":"ITEM-1","issue":"8","issued":{"date-parts":[["1993"]]},"page":"2204-2214","publisher":"Ecological Society of America","title":"Stopping rules in principal components analysis: A comparison of heuristical and statistical approaches","type":"article-journal","volume":"74"},"uris":["http://www.mendeley.com/documents/?uuid=3970d3dd-b49e-3b8e-8fa6-3ba4e9e5c85e"]}],"mendeley":{"formattedCitation":"(Jackson, 1993)","plainTextFormattedCitation":"(Jackson, 1993)","previouslyFormattedCitation":"(Jackson, 1993)"},"properties":{"noteIndex":0},"schema":"https://github.com/citation-style-language/schema/raw/master/csl-citation.json"}</w:instrText>
      </w:r>
      <w:r>
        <w:rPr>
          <w:rStyle w:val="FootnoteReference"/>
          <w:rFonts w:eastAsia="Arial Unicode MS"/>
        </w:rPr>
        <w:fldChar w:fldCharType="separate"/>
      </w:r>
      <w:r w:rsidRPr="00F851F4">
        <w:rPr>
          <w:rFonts w:eastAsia="Arial Unicode MS"/>
          <w:bCs/>
          <w:noProof/>
          <w:lang w:val="en-US"/>
        </w:rPr>
        <w:t>(Jackson, 1993)</w:t>
      </w:r>
      <w:r>
        <w:rPr>
          <w:rStyle w:val="FootnoteReference"/>
          <w:rFonts w:eastAsia="Arial Unicode MS"/>
        </w:rPr>
        <w:fldChar w:fldCharType="end"/>
      </w:r>
      <w:r w:rsidRPr="00965FCF">
        <w:rPr>
          <w:rFonts w:eastAsia="Arial Unicode MS"/>
        </w:rPr>
        <w:t xml:space="preserve"> </w:t>
      </w:r>
      <w:del w:id="461" w:author="CiLia" w:date="2022-08-05T12:22:00Z">
        <w:r w:rsidRPr="00965FCF" w:rsidDel="001C4772">
          <w:rPr>
            <w:rFonts w:eastAsia="Arial Unicode MS"/>
          </w:rPr>
          <w:delText xml:space="preserve">that displayed the percentage of variance </w:delText>
        </w:r>
        <w:r w:rsidDel="001C4772">
          <w:rPr>
            <w:rFonts w:eastAsia="Arial Unicode MS"/>
          </w:rPr>
          <w:delText xml:space="preserve">explained </w:delText>
        </w:r>
        <w:r w:rsidRPr="00965FCF" w:rsidDel="001C4772">
          <w:rPr>
            <w:rFonts w:eastAsia="Arial Unicode MS"/>
          </w:rPr>
          <w:delText xml:space="preserve">by each </w:delText>
        </w:r>
        <w:r w:rsidDel="001C4772">
          <w:rPr>
            <w:rFonts w:eastAsia="Arial Unicode MS"/>
          </w:rPr>
          <w:delText>principal component (</w:delText>
        </w:r>
        <w:r w:rsidRPr="00965FCF" w:rsidDel="001C4772">
          <w:rPr>
            <w:rFonts w:eastAsia="Arial Unicode MS"/>
          </w:rPr>
          <w:delText>PC</w:delText>
        </w:r>
        <w:r w:rsidDel="001C4772">
          <w:rPr>
            <w:rFonts w:eastAsia="Arial Unicode MS"/>
          </w:rPr>
          <w:delText>)</w:delText>
        </w:r>
        <w:r w:rsidRPr="00965FCF" w:rsidDel="001C4772">
          <w:rPr>
            <w:rFonts w:eastAsia="Arial Unicode MS"/>
          </w:rPr>
          <w:delText xml:space="preserve"> in decreasing order. Q</w:delText>
        </w:r>
      </w:del>
      <w:ins w:id="462" w:author="CiLia" w:date="2022-08-05T12:22:00Z">
        <w:r w:rsidR="001C4772">
          <w:rPr>
            <w:rFonts w:eastAsia="Arial Unicode MS"/>
          </w:rPr>
          <w:t>while q</w:t>
        </w:r>
      </w:ins>
      <w:r w:rsidRPr="00965FCF">
        <w:rPr>
          <w:rFonts w:eastAsia="Arial Unicode MS"/>
        </w:rPr>
        <w:t>-values were used to account for false discovery rate, and SNPs were considered as outliers at significance level of α ≤ 0.05</w:t>
      </w:r>
      <w:r>
        <w:rPr>
          <w:rFonts w:eastAsia="Arial Unicode MS"/>
        </w:rPr>
        <w:t xml:space="preserve"> following a Bonferroni adjustment</w:t>
      </w:r>
      <w:r w:rsidRPr="00965FCF">
        <w:rPr>
          <w:rFonts w:eastAsia="Arial Unicode MS"/>
        </w:rPr>
        <w:t>.</w:t>
      </w:r>
    </w:p>
    <w:p w14:paraId="2195C362" w14:textId="6BFB473A" w:rsidR="00907F9E" w:rsidRDefault="00907F9E" w:rsidP="00907F9E">
      <w:pPr>
        <w:spacing w:line="480" w:lineRule="auto"/>
        <w:rPr>
          <w:ins w:id="463" w:author="CiLia" w:date="2022-08-03T16:43:00Z"/>
        </w:rPr>
      </w:pPr>
      <w:ins w:id="464" w:author="CiLia" w:date="2022-08-03T16:43:00Z">
        <w:r w:rsidRPr="00312BD9">
          <w:t>R</w:t>
        </w:r>
        <w:r>
          <w:t xml:space="preserve">edundancy analysis (RDA) implemented in the R package VEGAN was employed </w:t>
        </w:r>
        <w:r w:rsidRPr="00312BD9">
          <w:t xml:space="preserve">as </w:t>
        </w:r>
        <w:r>
          <w:t xml:space="preserve">a </w:t>
        </w:r>
        <w:r w:rsidRPr="00312BD9">
          <w:t>multivariate method to detect environmental variables relevant for sardines as well as outlier loci</w:t>
        </w:r>
        <w:r>
          <w:t xml:space="preserve"> </w:t>
        </w:r>
      </w:ins>
      <w:r w:rsidR="00E40C2A">
        <w:fldChar w:fldCharType="begin" w:fldLock="1"/>
      </w:r>
      <w:r w:rsidR="00A43240">
        <w:instrText>ADDIN CSL_CITATION {"citationItems":[{"id":"ITEM-1","itemData":{"ISBN":"9781412996808","ISSN":"19806442","PMID":"17666792","abstract":"Ordination methods, diversity analysis and other functions for community and vegetation ecologists.","author":[{"dropping-particle":"","family":"Oksanen","given":"Author Jari","non-dropping-particle":"","parse-names":false,"suffix":""},{"dropping-particle":"","family":"Blanchet","given":"F Guillaume","non-dropping-particle":"","parse-names":false,"suffix":""},{"dropping-particle":"","family":"Kindt","given":"Roeland","non-dropping-particle":"","parse-names":false,"suffix":""},{"dropping-particle":"","family":"Legen-","given":"Pierre","non-dropping-particle":"","parse-names":false,"suffix":""},{"dropping-particle":"","family":"Minchin","given":"Peter R","non-dropping-particle":"","parse-names":false,"suffix":""},{"dropping-particle":"","family":"Hara","given":"R B O","non-dropping-particle":"","parse-names":false,"suffix":""},{"dropping-particle":"","family":"Simpson","given":"Gavin L","non-dropping-particle":"","parse-names":false,"suffix":""},{"dropping-particle":"","family":"Solymos","given":"Peter","non-dropping-particle":"","parse-names":false,"suffix":""},{"dropping-particle":"","family":"Stevens","given":"M Henry H","non-dropping-particle":"","parse-names":false,"suffix":""}],"container-title":"… Ecology Package …","id":"ITEM-1","issue":"December 2018","issued":{"date-parts":[["2012"]]},"page":"263","title":"Community Ecology Package","type":"article"},"uris":["http://www.mendeley.com/documents/?uuid=9a670164-31af-4197-b096-ef6213750a54"]}],"mendeley":{"formattedCitation":"(Oksanen et al., 2012)","plainTextFormattedCitation":"(Oksanen et al., 2012)","previouslyFormattedCitation":"(Oksanen et al., 2012)"},"properties":{"noteIndex":0},"schema":"https://github.com/citation-style-language/schema/raw/master/csl-citation.json"}</w:instrText>
      </w:r>
      <w:r w:rsidR="00E40C2A">
        <w:fldChar w:fldCharType="separate"/>
      </w:r>
      <w:r w:rsidR="00E40C2A" w:rsidRPr="00E40C2A">
        <w:rPr>
          <w:noProof/>
        </w:rPr>
        <w:t>(Oksanen et al., 2012)</w:t>
      </w:r>
      <w:r w:rsidR="00E40C2A">
        <w:fldChar w:fldCharType="end"/>
      </w:r>
      <w:ins w:id="465" w:author="CiLia" w:date="2022-08-03T16:43:00Z">
        <w:r>
          <w:t xml:space="preserve">. </w:t>
        </w:r>
      </w:ins>
      <w:ins w:id="466" w:author="CiLia" w:date="2022-08-05T14:19:00Z">
        <w:r w:rsidR="004A1CE3" w:rsidRPr="00312BD9">
          <w:t xml:space="preserve">The RDA was conducted in </w:t>
        </w:r>
      </w:ins>
      <w:ins w:id="467" w:author="CiLia" w:date="2022-08-05T14:20:00Z">
        <w:r w:rsidR="004A1CE3">
          <w:t xml:space="preserve">two </w:t>
        </w:r>
      </w:ins>
      <w:ins w:id="468" w:author="CiLia" w:date="2022-08-05T14:19:00Z">
        <w:r w:rsidR="004A1CE3" w:rsidRPr="00312BD9">
          <w:t xml:space="preserve">datasets with different levels of population structure given the not well known performance of RDA in systems with increased levels of population structure or metapopulation dynamics </w:t>
        </w:r>
      </w:ins>
      <w:r w:rsidR="00F96EF3">
        <w:fldChar w:fldCharType="begin" w:fldLock="1"/>
      </w:r>
      <w:r w:rsidR="00404322">
        <w:instrText>ADDIN CSL_CITATION {"citationItems":[{"id":"ITEM-1","itemData":{"DOI":"10.1111/mec.14584","ISSN":"1365294X","PMID":"29633402","abstract":"Identifying adaptive loci can provide insight into the mechanisms underlying local adaptation. Genotype–environment association (GEA) methods, which identify these loci based on correlations between genetic and environmental data, are particularly promising. Univariate methods have dominated GEA, despite the high dimensional nature of genotype and environment. Multivariate methods, which analyse many loci simultaneously, may be better suited to these data as they consider how sets of markers covary in response to environment. These methods may also be more effective at detecting adaptive processes that result in weak, multilocus signatures. Here, we evaluate four multivariate methods and five univariate and differentiation-based approaches, using published simulations of multilocus selection. We found that Random Forest performed poorly for GEA. Univariate GEAs performed better, but had low detection rates for loci under weak selection. Constrained ordinations, particularly redundancy analysis (RDA), showed a superior combination of low false-positive and high true-positive rates across all levels of selection. These results were robust across the demographic histories, sampling designs, sample sizes and weak population structure tested here. The value of combining detections from different methods was variable and depended on the study goals and knowledge of the drivers of selection. Re-analysis of genomic data from grey wolves highlighted the unique, covarying sets of adaptive loci that could be identified using RDA. Although additional testing is needed, this study indicates that RDA is an effective means of detecting adaptation, including signatures of weak, multilocus selection, providing a powerful tool for investigating the genetic basis of local adaptation.","author":[{"dropping-particle":"","family":"Forester","given":"Brenna R.","non-dropping-particle":"","parse-names":false,"suffix":""},{"dropping-particle":"","family":"Lasky","given":"Jesse R.","non-dropping-particle":"","parse-names":false,"suffix":""},{"dropping-particle":"","family":"Wagner","given":"Helene H.","non-dropping-particle":"","parse-names":false,"suffix":""},{"dropping-particle":"","family":"Urban","given":"Dean L.","non-dropping-particle":"","parse-names":false,"suffix":""}],"container-title":"Molecular Ecology","id":"ITEM-1","issue":"9","issued":{"date-parts":[["2018"]]},"page":"2215-2233","title":"Comparing methods for detecting multilocus adaptation with multivariate genotype–environment associations","type":"article-journal","volume":"27"},"uris":["http://www.mendeley.com/documents/?uuid=a499072c-c318-4df9-a79b-0f9add185283"]}],"mendeley":{"formattedCitation":"(Forester, Lasky, Wagner, &amp; Urban, 2018)","plainTextFormattedCitation":"(Forester, Lasky, Wagner, &amp; Urban, 2018)","previouslyFormattedCitation":"(Forester, Lasky, Wagner, &amp; Urban, 2018)"},"properties":{"noteIndex":0},"schema":"https://github.com/citation-style-language/schema/raw/master/csl-citation.json"}</w:instrText>
      </w:r>
      <w:r w:rsidR="00F96EF3">
        <w:fldChar w:fldCharType="separate"/>
      </w:r>
      <w:r w:rsidR="00F96EF3" w:rsidRPr="00F96EF3">
        <w:rPr>
          <w:noProof/>
        </w:rPr>
        <w:t xml:space="preserve">(Forester, Lasky, Wagner, &amp; Urban, </w:t>
      </w:r>
      <w:r w:rsidR="00F96EF3" w:rsidRPr="00F96EF3">
        <w:rPr>
          <w:noProof/>
        </w:rPr>
        <w:lastRenderedPageBreak/>
        <w:t>2018)</w:t>
      </w:r>
      <w:r w:rsidR="00F96EF3">
        <w:fldChar w:fldCharType="end"/>
      </w:r>
      <w:ins w:id="469" w:author="CiLia" w:date="2022-08-05T14:19:00Z">
        <w:r w:rsidR="004A1CE3" w:rsidRPr="00312BD9">
          <w:t>.</w:t>
        </w:r>
      </w:ins>
      <w:ins w:id="470" w:author="CiLia" w:date="2022-08-03T16:43:00Z">
        <w:r w:rsidRPr="00312BD9">
          <w:t xml:space="preserve"> </w:t>
        </w:r>
      </w:ins>
      <w:ins w:id="471" w:author="CiLia" w:date="2022-08-05T14:20:00Z">
        <w:r w:rsidR="0041435A">
          <w:t xml:space="preserve">The two datasets included </w:t>
        </w:r>
      </w:ins>
      <w:ins w:id="472" w:author="CiLia" w:date="2022-08-03T17:51:00Z">
        <w:r w:rsidR="006A0C5E">
          <w:t xml:space="preserve">“all samples” and MED </w:t>
        </w:r>
      </w:ins>
      <w:ins w:id="473" w:author="CiLia" w:date="2022-08-05T14:21:00Z">
        <w:r w:rsidR="0041435A">
          <w:t xml:space="preserve">while for the </w:t>
        </w:r>
        <w:r w:rsidR="0041435A">
          <w:rPr>
            <w:lang w:val="en-US"/>
          </w:rPr>
          <w:t xml:space="preserve">remaining </w:t>
        </w:r>
      </w:ins>
      <w:ins w:id="474" w:author="CiLia" w:date="2022-08-05T17:34:00Z">
        <w:r w:rsidR="003D0732">
          <w:rPr>
            <w:lang w:val="en-US"/>
          </w:rPr>
          <w:t xml:space="preserve">two </w:t>
        </w:r>
      </w:ins>
      <w:ins w:id="475" w:author="CiLia" w:date="2022-08-05T14:21:00Z">
        <w:r w:rsidR="0041435A">
          <w:t xml:space="preserve">it was not possible </w:t>
        </w:r>
      </w:ins>
      <w:ins w:id="476" w:author="CiLia" w:date="2022-08-03T17:51:00Z">
        <w:r w:rsidR="006A0C5E">
          <w:t xml:space="preserve">due to the </w:t>
        </w:r>
        <w:r w:rsidR="006A0C5E">
          <w:rPr>
            <w:lang w:val="en-US"/>
          </w:rPr>
          <w:t xml:space="preserve">low number of sites that resulted in </w:t>
        </w:r>
        <w:r w:rsidR="006A0C5E">
          <w:t xml:space="preserve">collinearity of all the environmental variables. </w:t>
        </w:r>
      </w:ins>
      <w:ins w:id="477" w:author="CiLia" w:date="2022-08-03T16:43:00Z">
        <w:r>
          <w:t xml:space="preserve">Environmental covariates were selected as to minimize collinearity among them </w:t>
        </w:r>
        <w:r w:rsidRPr="00C91A37">
          <w:t>using Variance Inflation Factors (VIF</w:t>
        </w:r>
        <w:r>
          <w:t xml:space="preserve"> &lt; 10</w:t>
        </w:r>
        <w:r w:rsidRPr="00C91A37">
          <w:t>)</w:t>
        </w:r>
        <w:r>
          <w:t xml:space="preserve">. Because RDA requires complete data frames, we imputed missing values by replacing them with the most common genotype across individuals. Significant constrained axes were identified using 999 permutations of the response data and a p-value threshold of </w:t>
        </w:r>
      </w:ins>
      <w:ins w:id="478" w:author="CiLia" w:date="2022-08-03T16:46:00Z">
        <w:r>
          <w:t>0</w:t>
        </w:r>
      </w:ins>
      <w:ins w:id="479" w:author="CiLia" w:date="2022-08-03T16:43:00Z">
        <w:r>
          <w:t>.05. We identified candidate adaptive loci as</w:t>
        </w:r>
        <w:r w:rsidRPr="00F00979">
          <w:t xml:space="preserve"> </w:t>
        </w:r>
        <w:r>
          <w:t>SNPs loading ±3 SD from the mean loading of these significant RDA axes. We then identified the covariate most strongly correlated with each candidate SNP (i.e., highest correlation coefficient), to group candidates by potential driving environmental variables.</w:t>
        </w:r>
      </w:ins>
      <w:ins w:id="480" w:author="CiLia" w:date="2022-08-05T12:23:00Z">
        <w:r w:rsidR="001C4772">
          <w:t xml:space="preserve"> Detailed information </w:t>
        </w:r>
      </w:ins>
      <w:ins w:id="481" w:author="CiLia" w:date="2022-09-07T13:02:00Z">
        <w:r w:rsidR="00F96EF3">
          <w:t xml:space="preserve">for this section </w:t>
        </w:r>
      </w:ins>
      <w:ins w:id="482" w:author="CiLia" w:date="2022-08-05T12:23:00Z">
        <w:r w:rsidR="001C4772">
          <w:t xml:space="preserve">is provided at the </w:t>
        </w:r>
      </w:ins>
      <w:ins w:id="483" w:author="CiLia" w:date="2022-08-05T15:46:00Z">
        <w:r w:rsidR="00EF53FD">
          <w:t>Supporting Information</w:t>
        </w:r>
      </w:ins>
      <w:ins w:id="484" w:author="CiLia" w:date="2022-08-05T12:24:00Z">
        <w:r w:rsidR="001C4772">
          <w:t>.</w:t>
        </w:r>
      </w:ins>
    </w:p>
    <w:p w14:paraId="3310C9AB" w14:textId="63C62A2E" w:rsidR="00907F9E" w:rsidRDefault="00907F9E" w:rsidP="00147F2C">
      <w:pPr>
        <w:spacing w:line="480" w:lineRule="auto"/>
        <w:rPr>
          <w:ins w:id="485" w:author="CiLia" w:date="2022-08-03T16:47:00Z"/>
        </w:rPr>
      </w:pPr>
    </w:p>
    <w:p w14:paraId="444D17ED" w14:textId="3806FDB8" w:rsidR="00907F9E" w:rsidRPr="00697FBC" w:rsidRDefault="00697FBC" w:rsidP="00147F2C">
      <w:pPr>
        <w:spacing w:line="480" w:lineRule="auto"/>
        <w:rPr>
          <w:ins w:id="486" w:author="CiLia" w:date="2022-08-03T16:43:00Z"/>
          <w:i/>
          <w:iCs/>
        </w:rPr>
      </w:pPr>
      <w:ins w:id="487" w:author="CiLia" w:date="2022-08-03T16:48:00Z">
        <w:r>
          <w:rPr>
            <w:i/>
            <w:iCs/>
          </w:rPr>
          <w:t>Neutral and putatively adaptive genomic variation</w:t>
        </w:r>
      </w:ins>
    </w:p>
    <w:p w14:paraId="5889471B" w14:textId="65F4F5EF" w:rsidR="00CA796C" w:rsidRPr="00965FCF" w:rsidRDefault="008F42FF" w:rsidP="00147F2C">
      <w:pPr>
        <w:spacing w:line="480" w:lineRule="auto"/>
      </w:pPr>
      <w:r>
        <w:t>To</w:t>
      </w:r>
      <w:r w:rsidR="00E04F7D" w:rsidRPr="00965FCF">
        <w:t xml:space="preserve"> minimize the detection of false positives, only SNPs that were selected by </w:t>
      </w:r>
      <w:del w:id="488" w:author="CiLia" w:date="2022-08-03T16:49:00Z">
        <w:r w:rsidR="00E04F7D" w:rsidRPr="00965FCF" w:rsidDel="00697FBC">
          <w:delText xml:space="preserve">both methods </w:delText>
        </w:r>
        <w:r w:rsidR="003C0150" w:rsidDel="00697FBC">
          <w:delText>i.e.</w:delText>
        </w:r>
        <w:r w:rsidR="00B12A5B" w:rsidDel="00697FBC">
          <w:delText>,</w:delText>
        </w:r>
        <w:r w:rsidR="003C0150" w:rsidDel="00697FBC">
          <w:delText xml:space="preserve"> </w:delText>
        </w:r>
      </w:del>
      <w:proofErr w:type="spellStart"/>
      <w:r w:rsidR="003C0150">
        <w:t>gINLAnd</w:t>
      </w:r>
      <w:proofErr w:type="spellEnd"/>
      <w:r w:rsidR="003C0150">
        <w:t xml:space="preserve"> and </w:t>
      </w:r>
      <w:proofErr w:type="spellStart"/>
      <w:r w:rsidR="003C0150">
        <w:rPr>
          <w:i/>
          <w:iCs/>
        </w:rPr>
        <w:t>pcadapt</w:t>
      </w:r>
      <w:proofErr w:type="spellEnd"/>
      <w:r w:rsidR="003C0150">
        <w:t>,</w:t>
      </w:r>
      <w:r w:rsidR="003C0150">
        <w:rPr>
          <w:i/>
          <w:iCs/>
        </w:rPr>
        <w:t xml:space="preserve"> </w:t>
      </w:r>
      <w:r w:rsidR="00E04F7D" w:rsidRPr="00965FCF">
        <w:t>were considered as outliers</w:t>
      </w:r>
      <w:del w:id="489" w:author="CiLia" w:date="2022-09-06T12:51:00Z">
        <w:r w:rsidR="00E04F7D" w:rsidRPr="00965FCF" w:rsidDel="00807B3C">
          <w:delText xml:space="preserve">. </w:delText>
        </w:r>
      </w:del>
      <w:ins w:id="490" w:author="CiLia" w:date="2022-09-06T12:51:00Z">
        <w:r w:rsidR="00807B3C">
          <w:t>,</w:t>
        </w:r>
        <w:r w:rsidR="00807B3C" w:rsidRPr="00965FCF">
          <w:t xml:space="preserve"> </w:t>
        </w:r>
      </w:ins>
      <w:ins w:id="491" w:author="CiLia" w:date="2022-09-06T12:48:00Z">
        <w:r w:rsidR="001B58AF">
          <w:t xml:space="preserve">given that </w:t>
        </w:r>
      </w:ins>
      <w:ins w:id="492" w:author="CiLia" w:date="2022-09-06T12:49:00Z">
        <w:r w:rsidR="00807B3C">
          <w:t xml:space="preserve">the number of </w:t>
        </w:r>
      </w:ins>
      <w:ins w:id="493" w:author="CiLia" w:date="2022-04-30T17:27:00Z">
        <w:r w:rsidR="00A91F2F">
          <w:t>SNPs selected by all methods (</w:t>
        </w:r>
        <w:proofErr w:type="spellStart"/>
        <w:r w:rsidR="00A91F2F">
          <w:t>gINLAnd</w:t>
        </w:r>
        <w:proofErr w:type="spellEnd"/>
        <w:r w:rsidR="00A91F2F">
          <w:t xml:space="preserve">, </w:t>
        </w:r>
        <w:proofErr w:type="spellStart"/>
        <w:r w:rsidR="00A91F2F">
          <w:t>PCAdapt</w:t>
        </w:r>
        <w:proofErr w:type="spellEnd"/>
        <w:r w:rsidR="00A91F2F">
          <w:t>, RDA)</w:t>
        </w:r>
      </w:ins>
      <w:ins w:id="494" w:author="CiLia" w:date="2022-09-06T12:48:00Z">
        <w:r w:rsidR="001B58AF">
          <w:t xml:space="preserve"> w</w:t>
        </w:r>
      </w:ins>
      <w:ins w:id="495" w:author="CiLia" w:date="2022-09-06T12:49:00Z">
        <w:r w:rsidR="00807B3C">
          <w:t>as</w:t>
        </w:r>
      </w:ins>
      <w:ins w:id="496" w:author="CiLia" w:date="2022-09-06T12:50:00Z">
        <w:r w:rsidR="00807B3C">
          <w:t xml:space="preserve"> extremely low </w:t>
        </w:r>
      </w:ins>
      <w:ins w:id="497" w:author="CiLia" w:date="2022-09-07T13:03:00Z">
        <w:r w:rsidR="00404322">
          <w:t xml:space="preserve">(five) </w:t>
        </w:r>
      </w:ins>
      <w:ins w:id="498" w:author="CiLia" w:date="2022-09-06T12:50:00Z">
        <w:r w:rsidR="00807B3C">
          <w:t xml:space="preserve">as it is usually the case </w:t>
        </w:r>
      </w:ins>
      <w:ins w:id="499" w:author="CiLia" w:date="2022-09-06T12:52:00Z">
        <w:r w:rsidR="00807B3C">
          <w:t xml:space="preserve">among the different approaches </w:t>
        </w:r>
      </w:ins>
      <w:ins w:id="500" w:author="CiLia" w:date="2022-09-07T13:03:00Z">
        <w:r w:rsidR="00404322">
          <w:fldChar w:fldCharType="begin" w:fldLock="1"/>
        </w:r>
      </w:ins>
      <w:r w:rsidR="007C49C3">
        <w:instrText>ADDIN CSL_CITATION {"citationItems":[{"id":"ITEM-1","itemData":{"DOI":"10.1111/mec.14584","ISSN":"1365294X","PMID":"29633402","abstract":"Identifying adaptive loci can provide insight into the mechanisms underlying local adaptation. Genotype–environment association (GEA) methods, which identify these loci based on correlations between genetic and environmental data, are particularly promising. Univariate methods have dominated GEA, despite the high dimensional nature of genotype and environment. Multivariate methods, which analyse many loci simultaneously, may be better suited to these data as they consider how sets of markers covary in response to environment. These methods may also be more effective at detecting adaptive processes that result in weak, multilocus signatures. Here, we evaluate four multivariate methods and five univariate and differentiation-based approaches, using published simulations of multilocus selection. We found that Random Forest performed poorly for GEA. Univariate GEAs performed better, but had low detection rates for loci under weak selection. Constrained ordinations, particularly redundancy analysis (RDA), showed a superior combination of low false-positive and high true-positive rates across all levels of selection. These results were robust across the demographic histories, sampling designs, sample sizes and weak population structure tested here. The value of combining detections from different methods was variable and depended on the study goals and knowledge of the drivers of selection. Re-analysis of genomic data from grey wolves highlighted the unique, covarying sets of adaptive loci that could be identified using RDA. Although additional testing is needed, this study indicates that RDA is an effective means of detecting adaptation, including signatures of weak, multilocus selection, providing a powerful tool for investigating the genetic basis of local adaptation.","author":[{"dropping-particle":"","family":"Forester","given":"Brenna R.","non-dropping-particle":"","parse-names":false,"suffix":""},{"dropping-particle":"","family":"Lasky","given":"Jesse R.","non-dropping-particle":"","parse-names":false,"suffix":""},{"dropping-particle":"","family":"Wagner","given":"Helene H.","non-dropping-particle":"","parse-names":false,"suffix":""},{"dropping-particle":"","family":"Urban","given":"Dean L.","non-dropping-particle":"","parse-names":false,"suffix":""}],"container-title":"Molecular Ecology","id":"ITEM-1","issue":"9","issued":{"date-parts":[["2018"]]},"page":"2215-2233","title":"Comparing methods for detecting multilocus adaptation with multivariate genotype–environment associations","type":"article-journal","volume":"27"},"uris":["http://www.mendeley.com/documents/?uuid=a499072c-c318-4df9-a79b-0f9add185283"]}],"mendeley":{"formattedCitation":"(Forester et al., 2018)","manualFormatting":"(e.g. Forester et al., 2018)","plainTextFormattedCitation":"(Forester et al., 2018)","previouslyFormattedCitation":"(Forester et al., 2018)"},"properties":{"noteIndex":0},"schema":"https://github.com/citation-style-language/schema/raw/master/csl-citation.json"}</w:instrText>
      </w:r>
      <w:r w:rsidR="00404322">
        <w:fldChar w:fldCharType="separate"/>
      </w:r>
      <w:r w:rsidR="00404322" w:rsidRPr="00404322">
        <w:rPr>
          <w:noProof/>
        </w:rPr>
        <w:t>(</w:t>
      </w:r>
      <w:r w:rsidR="00404322">
        <w:rPr>
          <w:noProof/>
        </w:rPr>
        <w:t xml:space="preserve">e.g. </w:t>
      </w:r>
      <w:r w:rsidR="00404322" w:rsidRPr="00404322">
        <w:rPr>
          <w:noProof/>
        </w:rPr>
        <w:t>Forester et al., 2018)</w:t>
      </w:r>
      <w:ins w:id="501" w:author="CiLia" w:date="2022-09-07T13:03:00Z">
        <w:r w:rsidR="00404322">
          <w:fldChar w:fldCharType="end"/>
        </w:r>
      </w:ins>
      <w:ins w:id="502" w:author="CiLia" w:date="2022-04-30T17:27:00Z">
        <w:r w:rsidR="00A91F2F">
          <w:t xml:space="preserve">. </w:t>
        </w:r>
      </w:ins>
      <w:r w:rsidR="00E04F7D" w:rsidRPr="00965FCF">
        <w:t xml:space="preserve">Similarly, </w:t>
      </w:r>
      <w:r w:rsidR="00D04FE6">
        <w:t xml:space="preserve">a </w:t>
      </w:r>
      <w:r w:rsidR="00E04F7D" w:rsidRPr="00965FCF">
        <w:t>putative neutral SNPs set included only SNPs that were not highlighted as outliers by any of the methods employed. This yielded two different sets of loci, i.e.</w:t>
      </w:r>
      <w:r w:rsidR="00B12A5B">
        <w:t>,</w:t>
      </w:r>
      <w:r w:rsidR="00E04F7D" w:rsidRPr="00965FCF">
        <w:t xml:space="preserve"> putatively under selection and putatively neutral. The two sets of loci were </w:t>
      </w:r>
      <w:r w:rsidR="00F96286" w:rsidRPr="00965FCF">
        <w:t>analy</w:t>
      </w:r>
      <w:r w:rsidR="00F96286">
        <w:t>z</w:t>
      </w:r>
      <w:r w:rsidR="00F96286" w:rsidRPr="00965FCF">
        <w:t xml:space="preserve">ed </w:t>
      </w:r>
      <w:r w:rsidR="00E04F7D" w:rsidRPr="00965FCF">
        <w:t xml:space="preserve">with STRUCTURE 2.3.4 </w:t>
      </w:r>
      <w:r w:rsidR="00F851F4">
        <w:rPr>
          <w:rStyle w:val="FootnoteReference"/>
        </w:rPr>
        <w:fldChar w:fldCharType="begin" w:fldLock="1"/>
      </w:r>
      <w:r w:rsidR="000D6529">
        <w:instrText>ADDIN CSL_CITATION {"citationItems":[{"id":"ITEM-1","itemData":{"ISBN":"0016-6731","abstract":"We describe a model-based clustering method for using multilocus genotype data to infer population structure and assign individuals to populations. We assume a model in which there are K populations (where K may be unknown), each of which is characterized by a set of allele frequencies at each locus. Individuals in the sample are assigned (probabilistically) to populations, or jointly to two or more populations if their genotypes indicate that they are admixed. Our model does not assume a particular mutation process, and it can be applied to most of the commonly used genetic markers, provided that they are not closely linked. Applications of our method include demonstrating the presence of population structure, assigning individuals to populations, studying hybrid zones, and identifying migrants and admired individuals. We show that the method can produce highly accurate assignments using modest numbers of loci-e.g., seven microsatellite loci in an example using genotype data from an endangered bird species. The software used for this article is available from http://www.stats.ox.ac.uk/similar to pritch/home.html.","author":[{"dropping-particle":"","family":"Pritchard","given":"J K","non-dropping-particle":"","parse-names":false,"suffix":""},{"dropping-particle":"","family":"Stephens","given":"M","non-dropping-particle":"","parse-names":false,"suffix":""},{"dropping-particle":"","family":"Donnelly","given":"P","non-dropping-particle":"","parse-names":false,"suffix":""}],"container-title":"Genetics","id":"ITEM-1","issue":"2","issued":{"date-parts":[["2000"]]},"language":"English","note":"321VJ\nTimes Cited:1224\nCited References Count:30","page":"945-959","title":"Inference of population structure using multilocus genotype data","type":"article-journal","volume":"155"},"uris":["http://www.mendeley.com/documents/?uuid=1746fb9d-59b1-4891-82b2-031090272389"]}],"mendeley":{"formattedCitation":"(Pritchard et al., 2000)","plainTextFormattedCitation":"(Pritchard et al., 2000)","previouslyFormattedCitation":"(Pritchard et al., 2000)"},"properties":{"noteIndex":0},"schema":"https://github.com/citation-style-language/schema/raw/master/csl-citation.json"}</w:instrText>
      </w:r>
      <w:r w:rsidR="00F851F4">
        <w:rPr>
          <w:rStyle w:val="FootnoteReference"/>
        </w:rPr>
        <w:fldChar w:fldCharType="separate"/>
      </w:r>
      <w:r w:rsidR="00F851F4" w:rsidRPr="00F851F4">
        <w:rPr>
          <w:noProof/>
        </w:rPr>
        <w:t>(Pritchard et al., 2000)</w:t>
      </w:r>
      <w:r w:rsidR="00F851F4">
        <w:rPr>
          <w:rStyle w:val="FootnoteReference"/>
        </w:rPr>
        <w:fldChar w:fldCharType="end"/>
      </w:r>
      <w:r w:rsidR="00E04F7D" w:rsidRPr="00965FCF">
        <w:t xml:space="preserve">, using the same settings as above, in order to define whether different signals of population structure </w:t>
      </w:r>
      <w:r w:rsidR="00BB6EF0">
        <w:t>could</w:t>
      </w:r>
      <w:r w:rsidR="00E04F7D" w:rsidRPr="00965FCF">
        <w:t xml:space="preserve"> be revealed.</w:t>
      </w:r>
    </w:p>
    <w:p w14:paraId="1EA0331E" w14:textId="77777777" w:rsidR="00A91F2F" w:rsidRDefault="00A91F2F" w:rsidP="00F00979">
      <w:pPr>
        <w:spacing w:line="480" w:lineRule="auto"/>
      </w:pPr>
    </w:p>
    <w:p w14:paraId="48A0004C" w14:textId="77777777" w:rsidR="00CA796C" w:rsidRPr="00137F7C" w:rsidRDefault="00E04F7D" w:rsidP="00137F7C">
      <w:pPr>
        <w:spacing w:line="480" w:lineRule="auto"/>
        <w:rPr>
          <w:i/>
          <w:iCs/>
        </w:rPr>
      </w:pPr>
      <w:r w:rsidRPr="00137F7C">
        <w:rPr>
          <w:i/>
          <w:iCs/>
        </w:rPr>
        <w:t>Outlier loci functional annotation</w:t>
      </w:r>
    </w:p>
    <w:p w14:paraId="7420CC8D" w14:textId="38C02449" w:rsidR="00A73C15" w:rsidRDefault="005E5477" w:rsidP="00A73C15">
      <w:pPr>
        <w:spacing w:line="480" w:lineRule="auto"/>
      </w:pPr>
      <w:r>
        <w:t>T</w:t>
      </w:r>
      <w:r w:rsidR="00E04F7D">
        <w:t xml:space="preserve">he </w:t>
      </w:r>
      <w:del w:id="503" w:author="CiLia" w:date="2022-04-30T17:29:00Z">
        <w:r w:rsidR="00E04F7D" w:rsidDel="00A91F2F">
          <w:delText xml:space="preserve">set </w:delText>
        </w:r>
      </w:del>
      <w:ins w:id="504" w:author="CiLia" w:date="2022-04-30T17:29:00Z">
        <w:r w:rsidR="00A91F2F">
          <w:t xml:space="preserve">two groups </w:t>
        </w:r>
      </w:ins>
      <w:r w:rsidR="00E04F7D">
        <w:t xml:space="preserve">of outlier loci </w:t>
      </w:r>
      <w:del w:id="505" w:author="CiLia" w:date="2022-04-30T17:29:00Z">
        <w:r w:rsidDel="00A91F2F">
          <w:rPr>
            <w:lang w:val="en-US"/>
          </w:rPr>
          <w:delText xml:space="preserve">was </w:delText>
        </w:r>
      </w:del>
      <w:ins w:id="506" w:author="CiLia" w:date="2022-04-30T17:29:00Z">
        <w:r w:rsidR="00A91F2F">
          <w:rPr>
            <w:lang w:val="en-US"/>
          </w:rPr>
          <w:t xml:space="preserve">were </w:t>
        </w:r>
      </w:ins>
      <w:r w:rsidR="00875E7C">
        <w:rPr>
          <w:lang w:val="en-US"/>
        </w:rPr>
        <w:t>further analyzed</w:t>
      </w:r>
      <w:r>
        <w:rPr>
          <w:lang w:val="en-US"/>
        </w:rPr>
        <w:t xml:space="preserve"> as </w:t>
      </w:r>
      <w:r w:rsidR="00E04F7D">
        <w:t xml:space="preserve">to identify which of these loci were located within </w:t>
      </w:r>
      <w:r w:rsidR="007C49C3">
        <w:t xml:space="preserve">known </w:t>
      </w:r>
      <w:r w:rsidR="00E04F7D">
        <w:t>genic regions (i.e.</w:t>
      </w:r>
      <w:r w:rsidR="00465F6F">
        <w:t>,</w:t>
      </w:r>
      <w:r w:rsidR="00E04F7D">
        <w:t xml:space="preserve"> from the start up to the end of the genes including </w:t>
      </w:r>
      <w:r w:rsidR="00E04F7D">
        <w:lastRenderedPageBreak/>
        <w:t>introns)</w:t>
      </w:r>
      <w:ins w:id="507" w:author="CiLia" w:date="2022-08-03T17:02:00Z">
        <w:r w:rsidR="00691DA2">
          <w:t>, and for those found in intergenic regions, which is the closest gene</w:t>
        </w:r>
      </w:ins>
      <w:r w:rsidR="00E04F7D">
        <w:t>. To perform this step, we downloaded the genome annotation files (</w:t>
      </w:r>
      <w:proofErr w:type="spellStart"/>
      <w:r w:rsidR="00E04F7D">
        <w:t>gff</w:t>
      </w:r>
      <w:proofErr w:type="spellEnd"/>
      <w:r w:rsidR="00E04F7D">
        <w:t>) from the sardine genome portal (</w:t>
      </w:r>
      <w:hyperlink r:id="rId9" w:history="1">
        <w:r w:rsidR="008561D9" w:rsidRPr="0030200F">
          <w:rPr>
            <w:rStyle w:val="Hyperlink"/>
          </w:rPr>
          <w:t>https://bioinformatics.psb.ugent.be/gdb/Spil/</w:t>
        </w:r>
      </w:hyperlink>
      <w:r w:rsidR="00E04F7D">
        <w:t>) and compared the outlier marker locations with the genes start and end positions</w:t>
      </w:r>
      <w:ins w:id="508" w:author="CiLia" w:date="2022-08-03T17:04:00Z">
        <w:r w:rsidR="00691DA2" w:rsidRPr="00691DA2">
          <w:t xml:space="preserve"> </w:t>
        </w:r>
        <w:r w:rsidR="00691DA2">
          <w:t xml:space="preserve">using the function ‘closest’ from </w:t>
        </w:r>
        <w:proofErr w:type="spellStart"/>
        <w:r w:rsidR="00691DA2">
          <w:t>bedtools</w:t>
        </w:r>
        <w:proofErr w:type="spellEnd"/>
        <w:r w:rsidR="00691DA2">
          <w:t xml:space="preserve"> </w:t>
        </w:r>
      </w:ins>
      <w:r w:rsidR="007C49C3">
        <w:fldChar w:fldCharType="begin" w:fldLock="1"/>
      </w:r>
      <w:r w:rsidR="007C49C3">
        <w:instrText>ADDIN CSL_CITATION {"citationItems":[{"id":"ITEM-1","itemData":{"DOI":"10.1093/bioinformatics/btq033","abstract":"Motivation: Testing for correlations between different sets of genomic features is a fundamental task in genomics research. However, searching for overlaps between features with existing web-based methods is complicated by the massive datasets that are routinely produced with current sequencing technologies. Fast and flexible tools are therefore required to ask complex questions of these data in an efficient manner. Results: This article introduces a new software suite for the comparison, manipulation and annotation of genomic features in Browser Extensible Data (BED) and General Feature Format (GFF) format. BEDTools also supports the comparison of sequence alignments in BAM format to both BED and GFF features. The tools are extremely efficient and allow the user to compare large datasets (e.g. next-generation sequencing data) with both public and custom genome annotation tracks. BEDTools can be combined with one another as well as with standard UNIX commands, thus facilitating routine genomics tasks as well as pipelines that can quickly answer intricate questions of large genomic datasets. Availability and implementation: BEDTools was written in C++. Source code and a comprehensive user manual are freely available at","author":[{"dropping-particle":"","family":"Quinlan","given":"Aaron R","non-dropping-particle":"","parse-names":false,"suffix":""},{"dropping-particle":"","family":"Hall","given":"Ira M","non-dropping-particle":"","parse-names":false,"suffix":""}],"container-title":"BIOINFORMATICS APPLICATIONS NOTE","id":"ITEM-1","issue":"6","issued":{"date-parts":[["2010"]]},"page":"841-842","title":"BEDTools: a flexible suite of utilities for comparing genomic features","type":"article-journal","volume":"26"},"uris":["http://www.mendeley.com/documents/?uuid=3a400620-6458-32a4-993e-c32805e18b67"]}],"mendeley":{"formattedCitation":"(Quinlan &amp; Hall, 2010)","plainTextFormattedCitation":"(Quinlan &amp; Hall, 2010)","previouslyFormattedCitation":"(Quinlan &amp; Hall, 2010)"},"properties":{"noteIndex":0},"schema":"https://github.com/citation-style-language/schema/raw/master/csl-citation.json"}</w:instrText>
      </w:r>
      <w:r w:rsidR="007C49C3">
        <w:fldChar w:fldCharType="separate"/>
      </w:r>
      <w:r w:rsidR="007C49C3" w:rsidRPr="007C49C3">
        <w:rPr>
          <w:noProof/>
        </w:rPr>
        <w:t>(Quinlan &amp; Hall, 2010)</w:t>
      </w:r>
      <w:r w:rsidR="007C49C3">
        <w:fldChar w:fldCharType="end"/>
      </w:r>
      <w:del w:id="509" w:author="CiLia" w:date="2022-08-03T17:04:00Z">
        <w:r w:rsidR="00E04F7D" w:rsidDel="00691DA2">
          <w:delText xml:space="preserve"> with a custom perl script</w:delText>
        </w:r>
        <w:r w:rsidR="008561D9" w:rsidDel="00691DA2">
          <w:delText xml:space="preserve"> (available upon request)</w:delText>
        </w:r>
      </w:del>
      <w:r w:rsidR="00E04F7D">
        <w:t xml:space="preserve">. Then, the protein sequences of the genes </w:t>
      </w:r>
      <w:del w:id="510" w:author="CiLia" w:date="2022-08-03T17:04:00Z">
        <w:r w:rsidR="00E04F7D" w:rsidDel="00691DA2">
          <w:delText>that contained outlier loci</w:delText>
        </w:r>
      </w:del>
      <w:ins w:id="511" w:author="CiLia" w:date="2022-08-03T17:04:00Z">
        <w:r w:rsidR="00691DA2">
          <w:rPr>
            <w:lang w:val="en-US"/>
          </w:rPr>
          <w:t>recovered</w:t>
        </w:r>
      </w:ins>
      <w:r w:rsidR="00E04F7D">
        <w:t xml:space="preserve"> were used in a </w:t>
      </w:r>
      <w:proofErr w:type="spellStart"/>
      <w:r w:rsidR="00E04F7D">
        <w:t>blastp</w:t>
      </w:r>
      <w:proofErr w:type="spellEnd"/>
      <w:r w:rsidR="00E04F7D">
        <w:t xml:space="preserve"> similarity search (e-value threshold 10</w:t>
      </w:r>
      <w:r w:rsidR="00E04F7D" w:rsidRPr="008561D9">
        <w:rPr>
          <w:vertAlign w:val="superscript"/>
        </w:rPr>
        <w:t>-</w:t>
      </w:r>
      <w:del w:id="512" w:author="CiLia" w:date="2022-08-03T17:04:00Z">
        <w:r w:rsidR="00E04F7D" w:rsidRPr="008561D9" w:rsidDel="00691DA2">
          <w:rPr>
            <w:vertAlign w:val="superscript"/>
          </w:rPr>
          <w:delText>5</w:delText>
        </w:r>
      </w:del>
      <w:ins w:id="513" w:author="CiLia" w:date="2022-08-03T17:04:00Z">
        <w:r w:rsidR="00691DA2">
          <w:rPr>
            <w:vertAlign w:val="superscript"/>
          </w:rPr>
          <w:t>8</w:t>
        </w:r>
      </w:ins>
      <w:r w:rsidR="00E04F7D">
        <w:t xml:space="preserve">) against </w:t>
      </w:r>
      <w:proofErr w:type="spellStart"/>
      <w:ins w:id="514" w:author="CiLia" w:date="2022-08-03T17:05:00Z">
        <w:r w:rsidR="00691DA2" w:rsidRPr="00F37AE4">
          <w:rPr>
            <w:i/>
            <w:iCs/>
          </w:rPr>
          <w:t>swissprot</w:t>
        </w:r>
        <w:proofErr w:type="spellEnd"/>
        <w:r w:rsidR="00691DA2">
          <w:t xml:space="preserve"> database</w:t>
        </w:r>
      </w:ins>
      <w:del w:id="515" w:author="CiLia" w:date="2022-08-03T17:05:00Z">
        <w:r w:rsidR="00E04F7D" w:rsidDel="00691DA2">
          <w:delText xml:space="preserve">30 teleost proteomes (database built by </w:delText>
        </w:r>
        <w:r w:rsidR="00F851F4" w:rsidDel="00691DA2">
          <w:rPr>
            <w:rStyle w:val="FootnoteReference"/>
          </w:rPr>
          <w:fldChar w:fldCharType="begin" w:fldLock="1"/>
        </w:r>
        <w:r w:rsidR="000D6529" w:rsidDel="00691DA2">
          <w:delInstrText>ADDIN CSL_CITATION {"citationItems":[{"id":"ITEM-1","itemData":{"DOI":"10.1038/s42003-019-0654-5","ISSN":"23993642","PMID":"31701028","abstract":"Sparidae (Teleostei: Spariformes) are a family of fish constituted by approximately 150 species with high popularity and commercial value, such as porgies and seabreams. Although the phylogeny of this family has been investigated multiple times, its position among other teleost groups remains ambiguous. Most studies have used a single or few genes to decipher the phylogenetic relationships of sparids. Here, we conducted a thorough phylogenomic analysis using five recently available Sparidae gene-sets and 26 high-quality, genome-predicted teleost proteomes. Our analysis suggested that Tetraodontiformes (puffer fish, sunfish) are the closest relatives to sparids than all other groups used. By analytically comparing this result to our own previous contradicting finding, we show that this discordance is not due to different orthology assignment algorithms; on the contrary, we prove that it is caused by the increased taxon sampling of the present study, outlining the great importance of this aspect in phylogenomic analyses in general.","author":[{"dropping-particle":"","family":"Natsidis","given":"Paschalis","non-dropping-particle":"","parse-names":false,"suffix":""},{"dropping-particle":"","family":"Tsakogiannis","given":"Alexandros","non-dropping-particle":"","parse-names":false,"suffix":""},{"dropping-particle":"","family":"Pavlidis","given":"Pavlos","non-dropping-particle":"","parse-names":false,"suffix":""},{"dropping-particle":"","family":"Tsigenopoulos","given":"Costas S.","non-dropping-particle":"","parse-names":false,"suffix":""},{"dropping-particle":"","family":"Manousaki","given":"Tereza","non-dropping-particle":"","parse-names":false,"suffix":""}],"container-title":"Communications Biology","id":"ITEM-1","issue":"1","issued":{"date-parts":[["2019","12","1"]]},"publisher":"Nature Research","title":"Phylogenomics investigation of sparids (Teleostei: Spariformes) using high-quality proteomes highlights the importance of taxon sampling","type":"article-journal","volume":"2"},"uris":["http://www.mendeley.com/documents/?uuid=8676d45d-ff87-3928-abd2-d427a9167f38"]}],"mendeley":{"formattedCitation":"(Natsidis, Tsakogiannis, Pavlidis, Tsigenopoulos, &amp; Manousaki, 2019)","manualFormatting":"Natsidis, Tsakogiannis, Pavlidis, Tsigenopoulos, &amp; Manousaki, 2019)","plainTextFormattedCitation":"(Natsidis, Tsakogiannis, Pavlidis, Tsigenopoulos, &amp; Manousaki, 2019)","previouslyFormattedCitation":"(Natsidis, Tsakogiannis, Pavlidis, Tsigenopoulos, &amp; Manousaki, 2019)"},"properties":{"noteIndex":0},"schema":"https://github.com/citation-style-language/schema/raw/master/csl-citation.json"}</w:delInstrText>
        </w:r>
        <w:r w:rsidR="00F851F4" w:rsidDel="00691DA2">
          <w:rPr>
            <w:rStyle w:val="FootnoteReference"/>
          </w:rPr>
          <w:fldChar w:fldCharType="separate"/>
        </w:r>
        <w:r w:rsidR="00F851F4" w:rsidDel="00691DA2">
          <w:rPr>
            <w:noProof/>
          </w:rPr>
          <w:delText>Natsidis, Tsakogiannis, Pavlidis, Tsigenopoulos, &amp; Manousaki, 2019)</w:delText>
        </w:r>
        <w:r w:rsidR="00F851F4" w:rsidDel="00691DA2">
          <w:rPr>
            <w:rStyle w:val="FootnoteReference"/>
          </w:rPr>
          <w:fldChar w:fldCharType="end"/>
        </w:r>
      </w:del>
      <w:r w:rsidR="00E04F7D">
        <w:t>. To identify potential biological functions involved in the studied populations response to the environmental variables</w:t>
      </w:r>
      <w:r>
        <w:t>,</w:t>
      </w:r>
      <w:r w:rsidR="00E04F7D">
        <w:t xml:space="preserve"> </w:t>
      </w:r>
      <w:r>
        <w:t xml:space="preserve">a </w:t>
      </w:r>
      <w:r w:rsidR="00E04F7D">
        <w:t>functional annotation analysis</w:t>
      </w:r>
      <w:r>
        <w:t xml:space="preserve"> followed</w:t>
      </w:r>
      <w:r w:rsidR="00A73C15">
        <w:t xml:space="preserve">. </w:t>
      </w:r>
      <w:r w:rsidR="00E04F7D">
        <w:t>G</w:t>
      </w:r>
      <w:r w:rsidR="00A45EA3">
        <w:t xml:space="preserve">ene </w:t>
      </w:r>
      <w:r w:rsidR="00E04F7D">
        <w:t>O</w:t>
      </w:r>
      <w:r w:rsidR="00A45EA3">
        <w:t>ntology (GO)</w:t>
      </w:r>
      <w:r w:rsidR="00E04F7D">
        <w:t xml:space="preserve"> </w:t>
      </w:r>
      <w:r w:rsidR="00A73C15">
        <w:t xml:space="preserve">terms were retrieved per gene and were </w:t>
      </w:r>
      <w:r w:rsidR="00F96286">
        <w:t xml:space="preserve">summarized </w:t>
      </w:r>
      <w:r w:rsidR="00A73C15">
        <w:t xml:space="preserve">using the tool WEGO v2.00 </w:t>
      </w:r>
      <w:r w:rsidR="00E55049">
        <w:fldChar w:fldCharType="begin" w:fldLock="1"/>
      </w:r>
      <w:r w:rsidR="00F53BE9">
        <w:instrText>ADDIN CSL_CITATION {"citationItems":[{"id":"ITEM-1","itemData":{"DOI":"10.1093/nar/gky400","ISSN":"13624962","PMID":"29788377","abstract":"WEGO (Web Gene Ontology Annotation Plot), created in 2006, is a simple but useful tool for visualizing, comparing and plotting GO (Gene Ontology) annotation results. Owing largely to the rapid development of high-throughput sequencing and the increasing acceptance of GO, WEGO has benefitted from outstanding performance regarding the number of users and citations in recent years, which motivated us to update to version 2.0. WEGO uses the GO annotation results as input. Based on GO's standardized DAG (Directed Acyclic Graph) structured vocabulary system, the number of genes corresponding to each GO ID is calculated and shown in a graphical format. WEGO 2.0 updates have targeted four aspects, aiming to provide a more efficient and up-to-date approach for comparative genomic analyses. First, the number of input files, previously limited to three, is now unlimited, allowing WEGO to analyze multiple datasets. Also added in this version are the reference datasets of nine model species that can be adopted as baselines in genomic comparative analyses. Furthermore, in the analyzing processes each Chi-square test is carried out for multiple datasets instead of every two samples. At last, WEGO 2.0 provides an additional output graph along with the traditional WEGO histogram, displaying the sorted P-values of GO terms and indicating their significant differences. At the same time, WEGO 2.0 features an entirely new user interface. WEGO is available for free at http://wego.genomics.org.cn.","author":[{"dropping-particle":"","family":"Ye","given":"Jia","non-dropping-particle":"","parse-names":false,"suffix":""},{"dropping-particle":"","family":"Zhang","given":"Yong","non-dropping-particle":"","parse-names":false,"suffix":""},{"dropping-particle":"","family":"Cui","given":"Huihai","non-dropping-particle":"","parse-names":false,"suffix":""},{"dropping-particle":"","family":"Liu","given":"Jiawei","non-dropping-particle":"","parse-names":false,"suffix":""},{"dropping-particle":"","family":"Wu","given":"Yuqing","non-dropping-particle":"","parse-names":false,"suffix":""},{"dropping-particle":"","family":"Cheng","given":"Yun","non-dropping-particle":"","parse-names":false,"suffix":""},{"dropping-particle":"","family":"Xu","given":"Huixing","non-dropping-particle":"","parse-names":false,"suffix":""},{"dropping-particle":"","family":"Huang","given":"Xingxin","non-dropping-particle":"","parse-names":false,"suffix":""},{"dropping-particle":"","family":"Li","given":"Shengting","non-dropping-particle":"","parse-names":false,"suffix":""},{"dropping-particle":"","family":"Zhou","given":"An","non-dropping-particle":"","parse-names":false,"suffix":""},{"dropping-particle":"","family":"Zhang","given":"Xiuqing","non-dropping-particle":"","parse-names":false,"suffix":""},{"dropping-particle":"","family":"Bolund","given":"Lars","non-dropping-particle":"","parse-names":false,"suffix":""},{"dropping-particle":"","family":"Chen","given":"Qiang","non-dropping-particle":"","parse-names":false,"suffix":""},{"dropping-particle":"","family":"Wang","given":"Jian","non-dropping-particle":"","parse-names":false,"suffix":""},{"dropping-particle":"","family":"Yang","given":"Huanming","non-dropping-particle":"","parse-names":false,"suffix":""},{"dropping-particle":"","family":"Fang","given":"Lin","non-dropping-particle":"","parse-names":false,"suffix":""},{"dropping-particle":"","family":"Shi","given":"Chunmei","non-dropping-particle":"","parse-names":false,"suffix":""}],"container-title":"Nucleic Acids Research","id":"ITEM-1","issue":"W1","issued":{"date-parts":[["2018","7","2"]]},"page":"W71-W75","publisher":"Oxford University Press","title":"WEGO 2.0: A web tool for analyzing and plotting GO annotations, 2018 update","type":"article-journal","volume":"46"},"uris":["http://www.mendeley.com/documents/?uuid=78461a37-a8a8-3414-bb49-bec44d6f1229"]}],"mendeley":{"formattedCitation":"(Ye et al., 2018)","manualFormatting":"(https://wego.genomics.cn/, Ye et al., 2018)","plainTextFormattedCitation":"(Ye et al., 2018)","previouslyFormattedCitation":"(Ye et al., 2018)"},"properties":{"noteIndex":0},"schema":"https://github.com/citation-style-language/schema/raw/master/csl-citation.json"}</w:instrText>
      </w:r>
      <w:r w:rsidR="00E55049">
        <w:fldChar w:fldCharType="separate"/>
      </w:r>
      <w:r w:rsidR="00E55049" w:rsidRPr="00E55049">
        <w:rPr>
          <w:noProof/>
        </w:rPr>
        <w:t>(</w:t>
      </w:r>
      <w:hyperlink r:id="rId10">
        <w:r w:rsidR="00E55049">
          <w:rPr>
            <w:noProof/>
            <w:color w:val="1155CC"/>
            <w:u w:val="single"/>
          </w:rPr>
          <w:t>https://wego.genomics.cn/</w:t>
        </w:r>
      </w:hyperlink>
      <w:r w:rsidR="00E55049" w:rsidRPr="00E55049">
        <w:rPr>
          <w:noProof/>
          <w:u w:val="single"/>
        </w:rPr>
        <w:t xml:space="preserve">, </w:t>
      </w:r>
      <w:r w:rsidR="00E55049" w:rsidRPr="00E55049">
        <w:rPr>
          <w:noProof/>
        </w:rPr>
        <w:t>Ye et al., 2018)</w:t>
      </w:r>
      <w:r w:rsidR="00E55049">
        <w:fldChar w:fldCharType="end"/>
      </w:r>
      <w:r w:rsidR="00A73C15">
        <w:t>.</w:t>
      </w:r>
    </w:p>
    <w:p w14:paraId="7CAB4004" w14:textId="66D33F56" w:rsidR="00CA796C" w:rsidRDefault="00866E56" w:rsidP="00147F2C">
      <w:pPr>
        <w:spacing w:line="480" w:lineRule="auto"/>
      </w:pPr>
      <w:ins w:id="516" w:author="CiLia" w:date="2022-09-10T21:43:00Z">
        <w:r>
          <w:t xml:space="preserve">All computational intensive analyses were conducted at </w:t>
        </w:r>
      </w:ins>
      <w:ins w:id="517" w:author="CiLia" w:date="2022-09-10T21:44:00Z">
        <w:r>
          <w:t>IMBBC HPC facility</w:t>
        </w:r>
      </w:ins>
      <w:r w:rsidR="00A2368D">
        <w:t xml:space="preserve"> </w:t>
      </w:r>
      <w:r w:rsidR="00A2368D">
        <w:fldChar w:fldCharType="begin" w:fldLock="1"/>
      </w:r>
      <w:r w:rsidR="00A2368D">
        <w:instrText>ADDIN CSL_CITATION {"citationItems":[{"id":"ITEM-1","itemData":{"DOI":"10.1093/GIGASCIENCE/GIAB053","ISSN":"2047217X","PMID":"34405237","abstract":"High-performance computing (HPC) systems have become indispensable for modern marine research, providing support to an increasing number and diversity of users. Pairing with the impetus offered by high-throughput methods to key areas such as non-model organism studies, their operation continuously evolves to meet the corresponding computational challenges. Here, we present a Tier 2 (regional) HPC facility, operating for over a decade at the Institute of Marine Biology, Biotechnology, and Aquaculture of the Hellenic Centre for Marine Research in Greece. Strategic choices made in design and upgrades aimed to strike a balance between depth (the need for a few high-memory nodes) and breadth (a number of slimmer nodes), as dictated by the idiosyncrasy of the supported research. Qualitative computational requirement analysis of the latter revealed the diversity of marine fields, methods, and approaches adopted to translate data into knowledge. In addition, hardware and software architectures, usage statistics, policy, and user management aspects of the facility are presented. Drawing upon the last decade's experience from the different levels of operation of the Institute of Marine Biology, Biotechnology, and Aquaculture HPC facility, a number of lessons are presented; these have contributed to the facility's future directions in light of emerging distribution technologies (e.g., containers) and Research Infrastructure evolution. In combination with detailed knowledge of the facility usage and its upcoming upgrade, future collaborations in marine research and beyond are envisioned.","author":[{"dropping-particle":"","family":"Zafeiropoulos","given":"Haris","non-dropping-particle":"","parse-names":false,"suffix":""},{"dropping-particle":"","family":"Gioti","given":"Anastasia","non-dropping-particle":"","parse-names":false,"suffix":""},{"dropping-particle":"","family":"Ninidakis","given":"Stelios","non-dropping-particle":"","parse-names":false,"suffix":""},{"dropping-particle":"","family":"Potirakis","given":"Antonis","non-dropping-particle":"","parse-names":false,"suffix":""},{"dropping-particle":"","family":"Paragkamian","given":"Savvas","non-dropping-particle":"","parse-names":false,"suffix":""},{"dropping-particle":"","family":"Angelova","given":"Nelina","non-dropping-particle":"","parse-names":false,"suffix":""},{"dropping-particle":"","family":"Antoniou","given":"Aglaia","non-dropping-particle":"","parse-names":false,"suffix":""},{"dropping-particle":"","family":"Danis","given":"Theodoros","non-dropping-particle":"","parse-names":false,"suffix":""},{"dropping-particle":"","family":"Kaitetzidou","given":"Eliza","non-dropping-particle":"","parse-names":false,"suffix":""},{"dropping-particle":"","family":"Kasapidis","given":"Panagiotis","non-dropping-particle":"","parse-names":false,"suffix":""},{"dropping-particle":"","family":"Kristoffersen","given":"Jon Bent","non-dropping-particle":"","parse-names":false,"suffix":""},{"dropping-particle":"","family":"Papadogiannis","given":"Vasileios","non-dropping-particle":"","parse-names":false,"suffix":""},{"dropping-particle":"","family":"Pavloudi","given":"Christina","non-dropping-particle":"","parse-names":false,"suffix":""},{"dropping-particle":"","family":"Ha","given":"Quoc Viet","non-dropping-particle":"","parse-names":false,"suffix":""},{"dropping-particle":"","family":"Lagnel","given":"Jacques","non-dropping-particle":"","parse-names":false,"suffix":""},{"dropping-particle":"","family":"Pattakos","given":"Nikos","non-dropping-particle":"","parse-names":false,"suffix":""},{"dropping-particle":"","family":"Perantinos","given":"Giorgos","non-dropping-particle":"","parse-names":false,"suffix":""},{"dropping-particle":"","family":"Sidirokastritis","given":"Dimitris","non-dropping-particle":"","parse-names":false,"suffix":""},{"dropping-particle":"","family":"Vavilis","given":"Panagiotis","non-dropping-particle":"","parse-names":false,"suffix":""},{"dropping-particle":"","family":"Kotoulas","given":"Georgios","non-dropping-particle":"","parse-names":false,"suffix":""},{"dropping-particle":"","family":"Manousaki","given":"Tereza","non-dropping-particle":"","parse-names":false,"suffix":""},{"dropping-particle":"","family":"Sarropoulou","given":"Elena","non-dropping-particle":"","parse-names":false,"suffix":""},{"dropping-particle":"","family":"Tsigenopoulos","given":"Costas S.","non-dropping-particle":"","parse-names":false,"suffix":""},{"dropping-particle":"","family":"Arvanitidis","given":"Christos","non-dropping-particle":"","parse-names":false,"suffix":""},{"dropping-particle":"","family":"Magoulas","given":"Antonios","non-dropping-particle":"","parse-names":false,"suffix":""},{"dropping-particle":"","family":"Pafilis","given":"Evangelos","non-dropping-particle":"","parse-names":false,"suffix":""}],"container-title":"GigaScience","id":"ITEM-1","issue":"8","issued":{"date-parts":[["2021","8","20"]]},"page":"1-12","publisher":"Oxford Academic","title":"0s and 1s in marine molecular research: a regional HPC perspective","type":"article-journal","volume":"10"},"uris":["http://www.mendeley.com/documents/?uuid=0d7ca424-9b57-31cd-887f-9581b44eb534"]}],"mendeley":{"formattedCitation":"(Zafeiropoulos et al., 2021)","plainTextFormattedCitation":"(Zafeiropoulos et al., 2021)"},"properties":{"noteIndex":0},"schema":"https://github.com/citation-style-language/schema/raw/master/csl-citation.json"}</w:instrText>
      </w:r>
      <w:r w:rsidR="00A2368D">
        <w:fldChar w:fldCharType="separate"/>
      </w:r>
      <w:r w:rsidR="00A2368D" w:rsidRPr="00A2368D">
        <w:rPr>
          <w:noProof/>
        </w:rPr>
        <w:t>(Zafeiropoulos et al., 2021)</w:t>
      </w:r>
      <w:r w:rsidR="00A2368D">
        <w:fldChar w:fldCharType="end"/>
      </w:r>
      <w:ins w:id="518" w:author="CiLia" w:date="2022-09-10T21:44:00Z">
        <w:r>
          <w:t>.</w:t>
        </w:r>
      </w:ins>
    </w:p>
    <w:p w14:paraId="50C3CC78" w14:textId="77777777" w:rsidR="00CA796C" w:rsidRDefault="00E04F7D" w:rsidP="00147F2C">
      <w:pPr>
        <w:spacing w:line="480" w:lineRule="auto"/>
        <w:rPr>
          <w:b/>
        </w:rPr>
      </w:pPr>
      <w:r>
        <w:rPr>
          <w:b/>
        </w:rPr>
        <w:t>Results</w:t>
      </w:r>
    </w:p>
    <w:p w14:paraId="0287EA8B" w14:textId="77777777" w:rsidR="00CA796C" w:rsidRPr="00E55049" w:rsidRDefault="00CA796C" w:rsidP="00E55049">
      <w:pPr>
        <w:spacing w:line="480" w:lineRule="auto"/>
        <w:rPr>
          <w:i/>
          <w:iCs/>
        </w:rPr>
      </w:pPr>
    </w:p>
    <w:p w14:paraId="1D8E8E23" w14:textId="0965D978" w:rsidR="00B917A5" w:rsidRPr="00E55049" w:rsidRDefault="00B917A5" w:rsidP="00E55049">
      <w:pPr>
        <w:spacing w:line="480" w:lineRule="auto"/>
        <w:rPr>
          <w:i/>
          <w:iCs/>
        </w:rPr>
      </w:pPr>
      <w:proofErr w:type="spellStart"/>
      <w:r w:rsidRPr="00E55049">
        <w:rPr>
          <w:i/>
          <w:iCs/>
        </w:rPr>
        <w:t>ddRAD</w:t>
      </w:r>
      <w:proofErr w:type="spellEnd"/>
      <w:r w:rsidRPr="00E55049">
        <w:rPr>
          <w:i/>
          <w:iCs/>
        </w:rPr>
        <w:t xml:space="preserve"> </w:t>
      </w:r>
      <w:r w:rsidR="00F96286" w:rsidRPr="00E55049">
        <w:rPr>
          <w:i/>
          <w:iCs/>
        </w:rPr>
        <w:t xml:space="preserve">sequencing </w:t>
      </w:r>
      <w:r w:rsidRPr="00E55049">
        <w:rPr>
          <w:i/>
          <w:iCs/>
        </w:rPr>
        <w:t>and data analysis</w:t>
      </w:r>
    </w:p>
    <w:p w14:paraId="7BC6C00A" w14:textId="4D5E4C12" w:rsidR="00B917A5" w:rsidRDefault="00B917A5" w:rsidP="00B917A5">
      <w:pPr>
        <w:spacing w:line="480" w:lineRule="auto"/>
      </w:pPr>
      <w:r>
        <w:t xml:space="preserve">We sequenced one billion paired reads from </w:t>
      </w:r>
      <w:r w:rsidRPr="00CE2DB7">
        <w:rPr>
          <w:lang w:val="en-US"/>
        </w:rPr>
        <w:t xml:space="preserve">398 </w:t>
      </w:r>
      <w:r>
        <w:rPr>
          <w:lang w:val="en-US"/>
        </w:rPr>
        <w:t>sardine</w:t>
      </w:r>
      <w:r>
        <w:t xml:space="preserve"> individuals </w:t>
      </w:r>
      <w:del w:id="519" w:author="CiLia" w:date="2022-08-03T17:18:00Z">
        <w:r w:rsidDel="001D1CC6">
          <w:delText xml:space="preserve">originating from 12 different </w:delText>
        </w:r>
        <w:r w:rsidR="00D3142E" w:rsidDel="001D1CC6">
          <w:delText>sampling sites</w:delText>
        </w:r>
        <w:r w:rsidDel="001D1CC6">
          <w:delText>. Each individual had on</w:delText>
        </w:r>
      </w:del>
      <w:ins w:id="520" w:author="CiLia" w:date="2022-08-03T17:18:00Z">
        <w:r w:rsidR="001D1CC6">
          <w:t>with an</w:t>
        </w:r>
      </w:ins>
      <w:r>
        <w:t xml:space="preserve"> average </w:t>
      </w:r>
      <w:ins w:id="521" w:author="CiLia" w:date="2022-08-03T17:18:00Z">
        <w:r w:rsidR="001D1CC6">
          <w:t xml:space="preserve">of </w:t>
        </w:r>
      </w:ins>
      <w:r>
        <w:t>2.5 million reads</w:t>
      </w:r>
      <w:ins w:id="522" w:author="CiLia" w:date="2022-08-03T17:18:00Z">
        <w:r w:rsidR="001D1CC6">
          <w:t>/</w:t>
        </w:r>
      </w:ins>
      <w:ins w:id="523" w:author="CiLia" w:date="2022-08-03T17:19:00Z">
        <w:r w:rsidR="001D1CC6">
          <w:t>individual</w:t>
        </w:r>
      </w:ins>
      <w:r>
        <w:t xml:space="preserve"> ranging from 713,308 up to 4,359,594. Mapping rate per individual ranged from 565,056 up to 3,638,348</w:t>
      </w:r>
      <w:del w:id="524" w:author="CiLia" w:date="2022-09-07T13:09:00Z">
        <w:r w:rsidDel="00FB5E4A">
          <w:delText xml:space="preserve"> properly mapped reads</w:delText>
        </w:r>
      </w:del>
      <w:r>
        <w:t xml:space="preserve">, resulting in a comparable performance across samples and a total of </w:t>
      </w:r>
      <w:r w:rsidRPr="0096785F">
        <w:t>755</w:t>
      </w:r>
      <w:r>
        <w:rPr>
          <w:lang w:val="en-US"/>
        </w:rPr>
        <w:t>,</w:t>
      </w:r>
      <w:r w:rsidRPr="0096785F">
        <w:t>128</w:t>
      </w:r>
      <w:r>
        <w:rPr>
          <w:lang w:val="en-US"/>
        </w:rPr>
        <w:t>,</w:t>
      </w:r>
      <w:r w:rsidRPr="0096785F">
        <w:t>044</w:t>
      </w:r>
      <w:r>
        <w:t xml:space="preserve"> properly mapped reads. From the mapped reads, a catalogue with </w:t>
      </w:r>
      <w:sdt>
        <w:sdtPr>
          <w:tag w:val="goog_rdk_290"/>
          <w:id w:val="129832960"/>
        </w:sdtPr>
        <w:sdtContent/>
      </w:sdt>
      <w:r>
        <w:t xml:space="preserve">275,864 loci </w:t>
      </w:r>
      <w:proofErr w:type="gramStart"/>
      <w:r>
        <w:t>was</w:t>
      </w:r>
      <w:proofErr w:type="gramEnd"/>
      <w:r>
        <w:t xml:space="preserve"> built. </w:t>
      </w:r>
      <w:r w:rsidR="00E55049">
        <w:t>After</w:t>
      </w:r>
      <w:r>
        <w:t xml:space="preserve"> </w:t>
      </w:r>
      <w:r w:rsidR="00E55049">
        <w:t>applying all filters to</w:t>
      </w:r>
      <w:r>
        <w:t xml:space="preserve"> the SNP dataset </w:t>
      </w:r>
      <w:r w:rsidR="00E55049">
        <w:t>and selecting one SNP per locus</w:t>
      </w:r>
      <w:r w:rsidR="00767A6A">
        <w:t>,</w:t>
      </w:r>
      <w:r w:rsidR="00E55049">
        <w:t xml:space="preserve"> </w:t>
      </w:r>
      <w:r>
        <w:t xml:space="preserve">4,609 SNPs were </w:t>
      </w:r>
      <w:r w:rsidR="00E55049">
        <w:t xml:space="preserve">retained and </w:t>
      </w:r>
      <w:r>
        <w:t>used for downstream analyses.</w:t>
      </w:r>
    </w:p>
    <w:p w14:paraId="177F61F4" w14:textId="77777777" w:rsidR="00CA796C" w:rsidRDefault="00CA796C" w:rsidP="00147F2C">
      <w:pPr>
        <w:spacing w:line="480" w:lineRule="auto"/>
      </w:pPr>
    </w:p>
    <w:p w14:paraId="0CDD8311" w14:textId="77777777" w:rsidR="00CA796C" w:rsidRPr="007F7708" w:rsidRDefault="00E04F7D" w:rsidP="007F7708">
      <w:pPr>
        <w:spacing w:line="480" w:lineRule="auto"/>
        <w:rPr>
          <w:i/>
          <w:iCs/>
        </w:rPr>
      </w:pPr>
      <w:r w:rsidRPr="007F7708">
        <w:rPr>
          <w:i/>
          <w:iCs/>
        </w:rPr>
        <w:t>Assessing the population genetic structure</w:t>
      </w:r>
    </w:p>
    <w:p w14:paraId="28F9EA36" w14:textId="70F15A8C" w:rsidR="00CA796C" w:rsidRDefault="00E04F7D" w:rsidP="00147F2C">
      <w:pPr>
        <w:spacing w:line="480" w:lineRule="auto"/>
      </w:pPr>
      <w:r>
        <w:lastRenderedPageBreak/>
        <w:t xml:space="preserve">According to </w:t>
      </w:r>
      <w:proofErr w:type="spellStart"/>
      <w:proofErr w:type="gramStart"/>
      <w:ins w:id="525" w:author="CiLia" w:date="2022-08-05T17:39:00Z">
        <w:r w:rsidR="001D0AFB">
          <w:t>STRUCTUREs‘</w:t>
        </w:r>
      </w:ins>
      <w:proofErr w:type="spellEnd"/>
      <w:proofErr w:type="gramEnd"/>
      <w:del w:id="526" w:author="CiLia" w:date="2022-08-05T17:39:00Z">
        <w:r w:rsidDel="001D0AFB">
          <w:delText>the</w:delText>
        </w:r>
      </w:del>
      <w:r>
        <w:t xml:space="preserve"> clustering analysis</w:t>
      </w:r>
      <w:del w:id="527" w:author="CiLia" w:date="2022-08-05T17:39:00Z">
        <w:r w:rsidDel="001D0AFB">
          <w:delText xml:space="preserve"> conducted with STRUCTURE</w:delText>
        </w:r>
      </w:del>
      <w:r>
        <w:t>, the optimal number of clusters that best fit</w:t>
      </w:r>
      <w:del w:id="528" w:author="CiLia" w:date="2022-08-05T17:39:00Z">
        <w:r w:rsidDel="001D0AFB">
          <w:delText>s</w:delText>
        </w:r>
      </w:del>
      <w:r>
        <w:t xml:space="preserve"> the data </w:t>
      </w:r>
      <w:del w:id="529" w:author="CiLia" w:date="2022-08-03T17:19:00Z">
        <w:r w:rsidDel="001D1CC6">
          <w:delText xml:space="preserve">is </w:delText>
        </w:r>
      </w:del>
      <w:ins w:id="530" w:author="CiLia" w:date="2022-08-03T17:19:00Z">
        <w:r w:rsidR="001D1CC6">
          <w:t xml:space="preserve">was </w:t>
        </w:r>
      </w:ins>
      <w:r>
        <w:t>K = 2 (with all 10 replicates providing identical clustering solutions)</w:t>
      </w:r>
      <w:r w:rsidR="00F96286">
        <w:t>.</w:t>
      </w:r>
      <w:r w:rsidR="00971633">
        <w:t xml:space="preserve"> </w:t>
      </w:r>
      <w:r w:rsidR="00F96286">
        <w:t>S</w:t>
      </w:r>
      <w:r>
        <w:t xml:space="preserve">amples with membership coefficients (q-values) </w:t>
      </w:r>
      <w:r w:rsidR="0024346B" w:rsidRPr="0024346B">
        <w:t xml:space="preserve">≥ </w:t>
      </w:r>
      <w:r>
        <w:t xml:space="preserve">0.9 were assigned to either cluster with high confidence while samples with intermediate values were considered as </w:t>
      </w:r>
      <w:ins w:id="531" w:author="CiLia" w:date="2022-08-03T17:20:00Z">
        <w:r w:rsidR="001D1CC6">
          <w:t xml:space="preserve">admixed </w:t>
        </w:r>
        <w:proofErr w:type="gramStart"/>
        <w:r w:rsidR="001D1CC6">
          <w:t>i.e.</w:t>
        </w:r>
      </w:ins>
      <w:proofErr w:type="gramEnd"/>
      <w:ins w:id="532" w:author="CiLia" w:date="2022-08-04T12:08:00Z">
        <w:r w:rsidR="009210A6">
          <w:t xml:space="preserve"> </w:t>
        </w:r>
      </w:ins>
      <w:r>
        <w:t xml:space="preserve">having a mixed ancestry from the two clusters </w:t>
      </w:r>
      <w:del w:id="533" w:author="CiLia" w:date="2022-08-03T17:20:00Z">
        <w:r w:rsidDel="001D1CC6">
          <w:delText>i.e.</w:delText>
        </w:r>
        <w:r w:rsidR="00465F6F" w:rsidDel="001D1CC6">
          <w:delText>,</w:delText>
        </w:r>
        <w:r w:rsidDel="001D1CC6">
          <w:delText xml:space="preserve"> being admixed </w:delText>
        </w:r>
      </w:del>
      <w:r>
        <w:t>(</w:t>
      </w:r>
      <w:r w:rsidRPr="0075272F">
        <w:t>Figure 2A</w:t>
      </w:r>
      <w:r>
        <w:t xml:space="preserve">). </w:t>
      </w:r>
      <w:r w:rsidR="00D3142E">
        <w:t xml:space="preserve">The first cluster, named “ATL” hereafter, included samples from </w:t>
      </w:r>
      <w:r w:rsidR="00484C29">
        <w:t xml:space="preserve">only two sites, </w:t>
      </w:r>
      <w:r w:rsidR="00D3142E">
        <w:t xml:space="preserve">the </w:t>
      </w:r>
      <w:proofErr w:type="spellStart"/>
      <w:r w:rsidR="00D3142E">
        <w:t>GoC</w:t>
      </w:r>
      <w:proofErr w:type="spellEnd"/>
      <w:r w:rsidR="00D3142E">
        <w:t xml:space="preserve"> and </w:t>
      </w:r>
      <w:r>
        <w:t xml:space="preserve">GSA01, while the second cluster included samples from all sampling sites except </w:t>
      </w:r>
      <w:proofErr w:type="spellStart"/>
      <w:r w:rsidR="00484C29">
        <w:t>GoC</w:t>
      </w:r>
      <w:proofErr w:type="spellEnd"/>
      <w:r w:rsidR="00484C29">
        <w:t>,</w:t>
      </w:r>
      <w:r>
        <w:t xml:space="preserve"> thus named “MED” hereafter. Individuals of mixed ancestry were observed in all sampling sites with the highest numbers in sites GSA06</w:t>
      </w:r>
      <w:r w:rsidR="00706F54">
        <w:t>a</w:t>
      </w:r>
      <w:r>
        <w:t>, GSA06</w:t>
      </w:r>
      <w:r w:rsidR="00706F54">
        <w:t>b</w:t>
      </w:r>
      <w:r>
        <w:t>, GSA06</w:t>
      </w:r>
      <w:r w:rsidR="00706F54">
        <w:t>c</w:t>
      </w:r>
      <w:r>
        <w:t>, GSA07</w:t>
      </w:r>
      <w:r w:rsidR="00706F54">
        <w:t>a</w:t>
      </w:r>
      <w:r>
        <w:t xml:space="preserve"> and GSA07</w:t>
      </w:r>
      <w:r w:rsidR="00706F54">
        <w:t>b</w:t>
      </w:r>
      <w:r>
        <w:t xml:space="preserve"> (</w:t>
      </w:r>
      <w:r w:rsidRPr="0075272F">
        <w:t>Figure 2B</w:t>
      </w:r>
      <w:r>
        <w:t>).</w:t>
      </w:r>
      <w:r w:rsidR="0075272F">
        <w:t xml:space="preserve"> </w:t>
      </w:r>
      <w:r>
        <w:t>In the ATL cluster</w:t>
      </w:r>
      <w:r w:rsidR="00F96286">
        <w:t>,</w:t>
      </w:r>
      <w:r>
        <w:t xml:space="preserve"> 43 SNPs were monomorphic. </w:t>
      </w:r>
      <w:r w:rsidR="00F96286">
        <w:t>T</w:t>
      </w:r>
      <w:r>
        <w:t xml:space="preserve">he fixed alleles of each of the 43 SNPs in the ATL cluster were also present in the MED cluster in high frequency ranging </w:t>
      </w:r>
      <w:r w:rsidR="00147B9C">
        <w:t>fr</w:t>
      </w:r>
      <w:sdt>
        <w:sdtPr>
          <w:tag w:val="goog_rdk_297"/>
          <w:id w:val="2042547363"/>
        </w:sdtPr>
        <w:sdtContent/>
      </w:sdt>
      <w:r w:rsidR="00147B9C">
        <w:t>om 0.7547 to 0.</w:t>
      </w:r>
      <w:sdt>
        <w:sdtPr>
          <w:tag w:val="goog_rdk_298"/>
          <w:id w:val="-307403301"/>
        </w:sdtPr>
        <w:sdtContent/>
      </w:sdt>
      <w:r w:rsidR="00147B9C">
        <w:t>8966.</w:t>
      </w:r>
      <w:r w:rsidR="001A314C">
        <w:t xml:space="preserve"> No monomorphic SNPs were observed in the MED cluster.</w:t>
      </w:r>
      <w:r w:rsidR="00D5562B">
        <w:t xml:space="preserve"> No further sub-structuring (within clusters) was detected.</w:t>
      </w:r>
    </w:p>
    <w:p w14:paraId="630E8830" w14:textId="40685962" w:rsidR="00CA796C" w:rsidRDefault="00E04F7D" w:rsidP="00147F2C">
      <w:pPr>
        <w:spacing w:line="480" w:lineRule="auto"/>
      </w:pPr>
      <w:del w:id="534" w:author="CiLia" w:date="2022-08-03T17:22:00Z">
        <w:r w:rsidDel="005D2F21">
          <w:delText>Discriminant Analysis of Principal Components (</w:delText>
        </w:r>
      </w:del>
      <w:ins w:id="535" w:author="CiLia" w:date="2022-08-03T17:22:00Z">
        <w:r w:rsidR="005D2F21">
          <w:t xml:space="preserve">The </w:t>
        </w:r>
      </w:ins>
      <w:r>
        <w:t>DAPC</w:t>
      </w:r>
      <w:del w:id="536" w:author="CiLia" w:date="2022-08-03T17:22:00Z">
        <w:r w:rsidDel="005D2F21">
          <w:delText>)</w:delText>
        </w:r>
      </w:del>
      <w:r>
        <w:t xml:space="preserve"> analysis </w:t>
      </w:r>
      <w:r w:rsidR="00894858">
        <w:t>indicated the occurrence of two clusters</w:t>
      </w:r>
      <w:r w:rsidR="00E130E4">
        <w:t>,</w:t>
      </w:r>
      <w:r w:rsidR="00894858">
        <w:t xml:space="preserve"> </w:t>
      </w:r>
      <w:r>
        <w:t>group</w:t>
      </w:r>
      <w:r w:rsidR="008A0BBE">
        <w:t>ing</w:t>
      </w:r>
      <w:r>
        <w:t xml:space="preserve"> sardine individuals into two well differentiated and partially overlapping genetic clusters</w:t>
      </w:r>
      <w:r w:rsidR="008A0BBE">
        <w:t xml:space="preserve"> (Figure 3)</w:t>
      </w:r>
      <w:r>
        <w:t xml:space="preserve">. </w:t>
      </w:r>
      <w:r w:rsidR="00E130E4">
        <w:t>Based on</w:t>
      </w:r>
      <w:r w:rsidR="001E0CE5">
        <w:t xml:space="preserve"> the cross-validation estimation</w:t>
      </w:r>
      <w:r w:rsidR="00843296">
        <w:t>,</w:t>
      </w:r>
      <w:r>
        <w:t xml:space="preserve"> </w:t>
      </w:r>
      <w:r w:rsidR="00F951EE">
        <w:t xml:space="preserve">100 </w:t>
      </w:r>
      <w:r>
        <w:t>PCs</w:t>
      </w:r>
      <w:r w:rsidR="001E0CE5">
        <w:t xml:space="preserve"> were retained</w:t>
      </w:r>
      <w:r w:rsidR="00042855">
        <w:t xml:space="preserve"> while the </w:t>
      </w:r>
      <w:r w:rsidR="00042855" w:rsidRPr="00042855">
        <w:t xml:space="preserve">discriminant function </w:t>
      </w:r>
      <w:r w:rsidR="00042855">
        <w:t>had an</w:t>
      </w:r>
      <w:r w:rsidR="00042855" w:rsidRPr="00042855">
        <w:t xml:space="preserve"> eigenvalue </w:t>
      </w:r>
      <w:r w:rsidR="00042855">
        <w:t>of 2441.312</w:t>
      </w:r>
      <w:r w:rsidR="00931919">
        <w:t xml:space="preserve"> and </w:t>
      </w:r>
      <w:r w:rsidR="00931919" w:rsidRPr="00931919">
        <w:t>explain</w:t>
      </w:r>
      <w:r w:rsidR="00931919">
        <w:t>ed</w:t>
      </w:r>
      <w:r w:rsidR="00931919" w:rsidRPr="00931919">
        <w:t xml:space="preserve"> all the variance</w:t>
      </w:r>
      <w:r w:rsidR="00931919">
        <w:t xml:space="preserve"> in the data</w:t>
      </w:r>
      <w:r w:rsidR="00042855">
        <w:t>.</w:t>
      </w:r>
    </w:p>
    <w:p w14:paraId="75909DFF" w14:textId="12D0A1C7" w:rsidR="00FD4898" w:rsidRDefault="00A01E3C" w:rsidP="00147F2C">
      <w:pPr>
        <w:spacing w:line="480" w:lineRule="auto"/>
      </w:pPr>
      <w:r>
        <w:t xml:space="preserve">The allocation of samples to two </w:t>
      </w:r>
      <w:r w:rsidR="00CC57A4">
        <w:t>c</w:t>
      </w:r>
      <w:r>
        <w:t xml:space="preserve">lusters was </w:t>
      </w:r>
      <w:r>
        <w:rPr>
          <w:lang w:val="en-US"/>
        </w:rPr>
        <w:t xml:space="preserve">consistent </w:t>
      </w:r>
      <w:r w:rsidR="00843296">
        <w:rPr>
          <w:lang w:val="en-US"/>
        </w:rPr>
        <w:t xml:space="preserve">between </w:t>
      </w:r>
      <w:r>
        <w:rPr>
          <w:lang w:val="en-US"/>
        </w:rPr>
        <w:t>the two employed methods (i.e.</w:t>
      </w:r>
      <w:r w:rsidR="00465F6F">
        <w:rPr>
          <w:lang w:val="en-US"/>
        </w:rPr>
        <w:t>,</w:t>
      </w:r>
      <w:r>
        <w:rPr>
          <w:lang w:val="en-US"/>
        </w:rPr>
        <w:t xml:space="preserve"> STRUCTURE and DAPC</w:t>
      </w:r>
      <w:del w:id="537" w:author="CiLia" w:date="2022-08-03T17:22:00Z">
        <w:r w:rsidDel="005D2F21">
          <w:rPr>
            <w:lang w:val="en-US"/>
          </w:rPr>
          <w:delText xml:space="preserve"> analyses</w:delText>
        </w:r>
      </w:del>
      <w:r>
        <w:rPr>
          <w:lang w:val="en-US"/>
        </w:rPr>
        <w:t>)</w:t>
      </w:r>
      <w:r w:rsidR="002A415C">
        <w:rPr>
          <w:lang w:val="en-US"/>
        </w:rPr>
        <w:t>.</w:t>
      </w:r>
      <w:r>
        <w:rPr>
          <w:lang w:val="en-US"/>
        </w:rPr>
        <w:t xml:space="preserve"> </w:t>
      </w:r>
      <w:r w:rsidR="002A415C">
        <w:rPr>
          <w:lang w:val="en-US"/>
        </w:rPr>
        <w:t xml:space="preserve">In the DAPC analysis all samples were </w:t>
      </w:r>
      <w:r w:rsidR="002A415C">
        <w:t xml:space="preserve">fully allocated (posterior </w:t>
      </w:r>
      <w:r w:rsidR="00112F5C">
        <w:t xml:space="preserve">membership </w:t>
      </w:r>
      <w:r w:rsidR="002A415C">
        <w:t>probability</w:t>
      </w:r>
      <w:r w:rsidR="00D221E7">
        <w:t>,</w:t>
      </w:r>
      <w:r w:rsidR="002A415C">
        <w:t xml:space="preserve"> </w:t>
      </w:r>
      <w:r w:rsidR="00D221E7">
        <w:t xml:space="preserve">pp. </w:t>
      </w:r>
      <w:r w:rsidR="002A415C">
        <w:t>≥ 0.9) to either cluster (DAPC_ATL or DAPC_MED</w:t>
      </w:r>
      <w:del w:id="538" w:author="CiLia" w:date="2022-08-05T17:41:00Z">
        <w:r w:rsidR="00E130E4" w:rsidDel="00FB71BA">
          <w:delText xml:space="preserve"> hereafter</w:delText>
        </w:r>
      </w:del>
      <w:r w:rsidR="002A415C">
        <w:t>) except one sample from GSA</w:t>
      </w:r>
      <w:r w:rsidR="00DD1EE9">
        <w:t>0</w:t>
      </w:r>
      <w:r w:rsidR="002A415C">
        <w:t xml:space="preserve">6a (sample id: </w:t>
      </w:r>
      <w:r w:rsidR="002A415C" w:rsidRPr="002A415C">
        <w:t>6a_20</w:t>
      </w:r>
      <w:r w:rsidR="00112F5C">
        <w:t xml:space="preserve">, </w:t>
      </w:r>
      <w:r w:rsidR="002A415C">
        <w:t xml:space="preserve">allocated to DAPC_ATL </w:t>
      </w:r>
      <w:r w:rsidR="00112F5C">
        <w:t xml:space="preserve">with </w:t>
      </w:r>
      <w:r w:rsidR="002A415C">
        <w:t>pp</w:t>
      </w:r>
      <w:r w:rsidR="00D221E7">
        <w:t>.</w:t>
      </w:r>
      <w:r w:rsidR="002A415C">
        <w:t xml:space="preserve"> 0.72</w:t>
      </w:r>
      <w:r w:rsidR="00112F5C">
        <w:t>)</w:t>
      </w:r>
      <w:r w:rsidR="002A415C">
        <w:t xml:space="preserve">. </w:t>
      </w:r>
      <w:r w:rsidR="00894858">
        <w:t xml:space="preserve">The </w:t>
      </w:r>
      <w:ins w:id="539" w:author="CiLia" w:date="2022-08-03T17:24:00Z">
        <w:r w:rsidR="005D2F21">
          <w:t xml:space="preserve">allocation of samples </w:t>
        </w:r>
      </w:ins>
      <w:ins w:id="540" w:author="CiLia" w:date="2022-08-04T12:11:00Z">
        <w:r w:rsidR="009210A6">
          <w:t xml:space="preserve">to the two groups </w:t>
        </w:r>
      </w:ins>
      <w:ins w:id="541" w:author="CiLia" w:date="2022-08-03T17:24:00Z">
        <w:r w:rsidR="005D2F21">
          <w:t>in</w:t>
        </w:r>
      </w:ins>
      <w:del w:id="542" w:author="CiLia" w:date="2022-08-03T17:24:00Z">
        <w:r w:rsidR="00894858" w:rsidDel="005D2F21">
          <w:delText>clusters of</w:delText>
        </w:r>
      </w:del>
      <w:r w:rsidR="00894858">
        <w:t xml:space="preserve"> DAPC analysis </w:t>
      </w:r>
      <w:ins w:id="543" w:author="CiLia" w:date="2022-08-03T17:25:00Z">
        <w:r w:rsidR="005D2F21">
          <w:t>was identical to that of STRUCTURE with DAPC detecting less admixed individuals</w:t>
        </w:r>
      </w:ins>
      <w:del w:id="544" w:author="CiLia" w:date="2022-08-03T17:25:00Z">
        <w:r w:rsidR="00DF5171" w:rsidDel="005D2F21">
          <w:delText>contained a greater number of samples</w:delText>
        </w:r>
        <w:r w:rsidR="008A0BBE" w:rsidDel="005D2F21">
          <w:delText xml:space="preserve"> in comparison to STRUCTURE results</w:delText>
        </w:r>
        <w:r w:rsidR="00077B49" w:rsidDel="005D2F21">
          <w:delText>.</w:delText>
        </w:r>
        <w:r w:rsidR="00E30347" w:rsidDel="005D2F21">
          <w:delText xml:space="preserve"> </w:delText>
        </w:r>
        <w:r w:rsidR="00077B49" w:rsidDel="005D2F21">
          <w:delText>Each cluster contained samples that</w:delText>
        </w:r>
        <w:r w:rsidR="00E30347" w:rsidDel="005D2F21">
          <w:delText xml:space="preserve"> </w:delText>
        </w:r>
        <w:r w:rsidR="00D221E7" w:rsidDel="005D2F21">
          <w:delText xml:space="preserve">in </w:delText>
        </w:r>
        <w:r w:rsidR="00D221E7" w:rsidDel="005D2F21">
          <w:lastRenderedPageBreak/>
          <w:delText xml:space="preserve">comparison to STRUCTURE results, </w:delText>
        </w:r>
        <w:r w:rsidR="00E30347" w:rsidDel="005D2F21">
          <w:delText>were</w:delText>
        </w:r>
        <w:r w:rsidR="00E130E4" w:rsidDel="005D2F21">
          <w:rPr>
            <w:lang w:val="en-US"/>
          </w:rPr>
          <w:delText xml:space="preserve"> either allocated to the same cluster or were considered </w:delText>
        </w:r>
        <w:r w:rsidR="00CC57A4" w:rsidDel="005D2F21">
          <w:rPr>
            <w:lang w:val="en-US"/>
          </w:rPr>
          <w:delText>of admixed ancestry</w:delText>
        </w:r>
      </w:del>
      <w:r w:rsidR="00CC57A4">
        <w:rPr>
          <w:lang w:val="en-US"/>
        </w:rPr>
        <w:t>.</w:t>
      </w:r>
      <w:r w:rsidR="00112F5C">
        <w:rPr>
          <w:rStyle w:val="CommentReference"/>
        </w:rPr>
        <w:t xml:space="preserve"> </w:t>
      </w:r>
    </w:p>
    <w:p w14:paraId="3F8B96DE" w14:textId="3984DF79" w:rsidR="00CA796C" w:rsidRPr="002B453D" w:rsidRDefault="00FD4898" w:rsidP="00147F2C">
      <w:pPr>
        <w:spacing w:line="480" w:lineRule="auto"/>
        <w:rPr>
          <w:lang w:val="en-US"/>
        </w:rPr>
      </w:pPr>
      <w:moveFromRangeStart w:id="545" w:author="CiLia" w:date="2022-08-03T17:31:00Z" w:name="move110440302"/>
      <w:moveFrom w:id="546" w:author="CiLia" w:date="2022-08-03T17:31:00Z">
        <w:r w:rsidDel="0028572F">
          <w:t>The results of both population structure analys</w:t>
        </w:r>
        <w:r w:rsidR="00E30347" w:rsidDel="0028572F">
          <w:t>i</w:t>
        </w:r>
        <w:r w:rsidDel="0028572F">
          <w:t>s</w:t>
        </w:r>
        <w:r w:rsidR="00E30347" w:rsidDel="0028572F">
          <w:t xml:space="preserve"> tools</w:t>
        </w:r>
        <w:r w:rsidDel="0028572F">
          <w:t xml:space="preserve"> employed in this study (i.e.</w:t>
        </w:r>
        <w:r w:rsidR="00465F6F" w:rsidDel="0028572F">
          <w:t>,</w:t>
        </w:r>
        <w:r w:rsidDel="0028572F">
          <w:t xml:space="preserve"> STRUCTURE and DAPC) </w:t>
        </w:r>
        <w:r w:rsidR="00843296" w:rsidDel="0028572F">
          <w:t xml:space="preserve">were </w:t>
        </w:r>
        <w:r w:rsidR="00B55742" w:rsidDel="0028572F">
          <w:t>consistent</w:t>
        </w:r>
        <w:r w:rsidDel="0028572F">
          <w:t xml:space="preserve"> despite the</w:t>
        </w:r>
        <w:r w:rsidR="00B55742" w:rsidDel="0028572F">
          <w:t>ir methodological differences, indicative of the strong signal in our data.</w:t>
        </w:r>
        <w:r w:rsidDel="0028572F">
          <w:t xml:space="preserve"> </w:t>
        </w:r>
      </w:moveFrom>
      <w:moveFromRangeEnd w:id="545"/>
      <w:r w:rsidR="009E6607">
        <w:t xml:space="preserve">In order to detect adaptations of the two differentiated gene pools, </w:t>
      </w:r>
      <w:r w:rsidR="00E46F95">
        <w:rPr>
          <w:lang w:val="en-US"/>
        </w:rPr>
        <w:t>a</w:t>
      </w:r>
      <w:r w:rsidR="009E6607">
        <w:t>s a strict measure of defining as pure clusters as possible</w:t>
      </w:r>
      <w:r w:rsidR="00CF66B2">
        <w:t>,</w:t>
      </w:r>
      <w:r w:rsidR="00E46F95">
        <w:t xml:space="preserve"> </w:t>
      </w:r>
      <w:r w:rsidR="00D221E7">
        <w:t>seascape genomic</w:t>
      </w:r>
      <w:r w:rsidR="00E46F95">
        <w:t xml:space="preserve"> analyses were conducted based on STRUCTURE allocation to clusters</w:t>
      </w:r>
      <w:r w:rsidR="00CF66B2">
        <w:t xml:space="preserve"> i.e.</w:t>
      </w:r>
      <w:r w:rsidR="00465F6F">
        <w:t>,</w:t>
      </w:r>
      <w:r w:rsidR="00CF66B2">
        <w:t xml:space="preserve"> on the ATL and MED clusters</w:t>
      </w:r>
      <w:r w:rsidR="00077B49">
        <w:t>,</w:t>
      </w:r>
      <w:r w:rsidR="000336FE">
        <w:t xml:space="preserve"> </w:t>
      </w:r>
      <w:r w:rsidR="00CF66B2">
        <w:t>without taking under consideration the admixed samples</w:t>
      </w:r>
      <w:r w:rsidR="00E46F95">
        <w:t>.</w:t>
      </w:r>
    </w:p>
    <w:p w14:paraId="3E16397C" w14:textId="27AEC1E0" w:rsidR="00CA796C" w:rsidRDefault="00E04F7D" w:rsidP="006F352A">
      <w:pPr>
        <w:spacing w:line="480" w:lineRule="auto"/>
      </w:pPr>
      <w:r>
        <w:t>Similar levels of observed and expected heterozygosity estimates over all loci were found across sampling sites</w:t>
      </w:r>
      <w:r w:rsidR="00512519">
        <w:t xml:space="preserve"> (H</w:t>
      </w:r>
      <w:r w:rsidR="00512519" w:rsidRPr="0075272F">
        <w:rPr>
          <w:vertAlign w:val="subscript"/>
        </w:rPr>
        <w:t>o</w:t>
      </w:r>
      <w:r w:rsidR="00512519">
        <w:t xml:space="preserve"> = 0.266–0.307 and H</w:t>
      </w:r>
      <w:r w:rsidR="00512519" w:rsidRPr="0075272F">
        <w:rPr>
          <w:vertAlign w:val="subscript"/>
        </w:rPr>
        <w:t>e</w:t>
      </w:r>
      <w:r w:rsidR="00512519">
        <w:t xml:space="preserve"> = 0.266–0.296)</w:t>
      </w:r>
      <w:r>
        <w:t xml:space="preserve">. </w:t>
      </w:r>
      <w:del w:id="547" w:author="CiLia" w:date="2022-08-03T17:27:00Z">
        <w:r w:rsidDel="008D4ECF">
          <w:delText>Furthermore, the mean inbreeding coefficient was close to zero (</w:delText>
        </w:r>
        <w:r w:rsidR="00486FAB" w:rsidDel="008D4ECF">
          <w:delText>0.01</w:delText>
        </w:r>
        <w:r w:rsidDel="008D4ECF">
          <w:delText xml:space="preserve">), </w:delText>
        </w:r>
        <w:r w:rsidR="00D221E7" w:rsidDel="008D4ECF">
          <w:delText>as</w:delText>
        </w:r>
        <w:r w:rsidDel="008D4ECF">
          <w:delText xml:space="preserve"> a result of no major discrepancies in the observed (H</w:delText>
        </w:r>
        <w:r w:rsidRPr="0075272F" w:rsidDel="008D4ECF">
          <w:rPr>
            <w:vertAlign w:val="subscript"/>
          </w:rPr>
          <w:delText>o</w:delText>
        </w:r>
        <w:r w:rsidDel="008D4ECF">
          <w:delText>) and expected (H</w:delText>
        </w:r>
        <w:r w:rsidRPr="0075272F" w:rsidDel="008D4ECF">
          <w:rPr>
            <w:vertAlign w:val="subscript"/>
          </w:rPr>
          <w:delText>e</w:delText>
        </w:r>
        <w:r w:rsidDel="008D4ECF">
          <w:delText xml:space="preserve">) heterozygosities. </w:delText>
        </w:r>
      </w:del>
      <w:r>
        <w:t>The F</w:t>
      </w:r>
      <w:r w:rsidR="0075272F" w:rsidRPr="0075272F">
        <w:rPr>
          <w:vertAlign w:val="subscript"/>
        </w:rPr>
        <w:t>ST</w:t>
      </w:r>
      <w:r>
        <w:t xml:space="preserve"> values </w:t>
      </w:r>
      <w:r w:rsidR="0041587C">
        <w:t>among sites varied between 0 and 0.</w:t>
      </w:r>
      <w:del w:id="548" w:author="CiLia" w:date="2022-09-07T13:30:00Z">
        <w:r w:rsidR="0041587C" w:rsidDel="00385FC8">
          <w:delText xml:space="preserve">0408 </w:delText>
        </w:r>
      </w:del>
      <w:ins w:id="549" w:author="CiLia" w:date="2022-09-07T13:30:00Z">
        <w:r w:rsidR="00385FC8">
          <w:t>048</w:t>
        </w:r>
      </w:ins>
      <w:ins w:id="550" w:author="CiLia" w:date="2022-09-10T20:47:00Z">
        <w:r w:rsidR="00773677">
          <w:t>5</w:t>
        </w:r>
      </w:ins>
      <w:ins w:id="551" w:author="CiLia" w:date="2022-09-07T13:30:00Z">
        <w:r w:rsidR="00385FC8">
          <w:t xml:space="preserve"> </w:t>
        </w:r>
      </w:ins>
      <w:r w:rsidR="005910AF">
        <w:t>(</w:t>
      </w:r>
      <w:r w:rsidR="00D507AD">
        <w:t>Table S3)</w:t>
      </w:r>
      <w:r w:rsidR="005910AF">
        <w:t xml:space="preserve"> </w:t>
      </w:r>
      <w:r w:rsidR="0041587C">
        <w:t xml:space="preserve">with the highest values </w:t>
      </w:r>
      <w:r w:rsidR="00DF5171">
        <w:t xml:space="preserve">observed </w:t>
      </w:r>
      <w:r w:rsidR="0041587C">
        <w:t xml:space="preserve">in comparisons involving </w:t>
      </w:r>
      <w:proofErr w:type="spellStart"/>
      <w:r w:rsidR="00112F5C">
        <w:t>GoC</w:t>
      </w:r>
      <w:proofErr w:type="spellEnd"/>
      <w:r w:rsidR="0041587C">
        <w:t xml:space="preserve"> site </w:t>
      </w:r>
      <w:r w:rsidR="005910AF">
        <w:t>(0.0106</w:t>
      </w:r>
      <w:r w:rsidR="00E71187">
        <w:t>-0.</w:t>
      </w:r>
      <w:del w:id="552" w:author="CiLia" w:date="2022-09-07T13:35:00Z">
        <w:r w:rsidR="00E71187" w:rsidDel="00F02535">
          <w:delText>0408</w:delText>
        </w:r>
      </w:del>
      <w:ins w:id="553" w:author="CiLia" w:date="2022-09-07T13:35:00Z">
        <w:r w:rsidR="00F02535">
          <w:t>048</w:t>
        </w:r>
      </w:ins>
      <w:ins w:id="554" w:author="CiLia" w:date="2022-09-10T20:48:00Z">
        <w:r w:rsidR="00773677">
          <w:t>5</w:t>
        </w:r>
      </w:ins>
      <w:r w:rsidR="005910AF">
        <w:t xml:space="preserve">, all statistically significant) </w:t>
      </w:r>
      <w:r w:rsidR="0041587C">
        <w:t xml:space="preserve">as well as GSA01 site comparisons </w:t>
      </w:r>
      <w:r w:rsidR="005910AF">
        <w:t>(0.</w:t>
      </w:r>
      <w:del w:id="555" w:author="CiLia" w:date="2022-09-07T13:36:00Z">
        <w:r w:rsidR="005910AF" w:rsidDel="00F02535">
          <w:delText>0093</w:delText>
        </w:r>
      </w:del>
      <w:ins w:id="556" w:author="CiLia" w:date="2022-09-07T13:36:00Z">
        <w:r w:rsidR="00F02535">
          <w:t>010</w:t>
        </w:r>
      </w:ins>
      <w:ins w:id="557" w:author="CiLia" w:date="2022-09-10T20:49:00Z">
        <w:r w:rsidR="00773677">
          <w:t>5</w:t>
        </w:r>
      </w:ins>
      <w:r w:rsidR="00E71187">
        <w:t>-0.</w:t>
      </w:r>
      <w:del w:id="558" w:author="CiLia" w:date="2022-09-07T13:36:00Z">
        <w:r w:rsidR="00E71187" w:rsidDel="00F02535">
          <w:delText>0174</w:delText>
        </w:r>
      </w:del>
      <w:ins w:id="559" w:author="CiLia" w:date="2022-09-07T13:36:00Z">
        <w:r w:rsidR="00F02535">
          <w:t>018</w:t>
        </w:r>
      </w:ins>
      <w:ins w:id="560" w:author="CiLia" w:date="2022-09-10T20:50:00Z">
        <w:r w:rsidR="00773677">
          <w:t>2</w:t>
        </w:r>
      </w:ins>
      <w:r w:rsidR="005910AF">
        <w:t xml:space="preserve">, all statistically significant) </w:t>
      </w:r>
      <w:r w:rsidR="0041587C">
        <w:t xml:space="preserve">with the rest of the sites. Furthermore, </w:t>
      </w:r>
      <w:proofErr w:type="spellStart"/>
      <w:r w:rsidR="00112F5C">
        <w:t>GoC</w:t>
      </w:r>
      <w:proofErr w:type="spellEnd"/>
      <w:r w:rsidR="0041587C">
        <w:t xml:space="preserve"> site </w:t>
      </w:r>
      <w:r w:rsidR="00843296">
        <w:t xml:space="preserve">appeared </w:t>
      </w:r>
      <w:r w:rsidR="0041587C">
        <w:t>to be closer</w:t>
      </w:r>
      <w:r w:rsidR="00E30347">
        <w:t>,</w:t>
      </w:r>
      <w:r w:rsidR="0041587C">
        <w:t xml:space="preserve"> in terms of F</w:t>
      </w:r>
      <w:r w:rsidR="0041587C" w:rsidRPr="0045187A">
        <w:rPr>
          <w:vertAlign w:val="subscript"/>
        </w:rPr>
        <w:t>ST</w:t>
      </w:r>
      <w:r w:rsidR="0041587C">
        <w:t xml:space="preserve"> values</w:t>
      </w:r>
      <w:r w:rsidR="00E30347">
        <w:t>,</w:t>
      </w:r>
      <w:r w:rsidR="0041587C">
        <w:t xml:space="preserve"> with GSA01 site (F</w:t>
      </w:r>
      <w:r w:rsidR="0041587C" w:rsidRPr="008E1DC0">
        <w:rPr>
          <w:vertAlign w:val="subscript"/>
        </w:rPr>
        <w:t>ST</w:t>
      </w:r>
      <w:r w:rsidR="0041587C">
        <w:t xml:space="preserve"> </w:t>
      </w:r>
      <w:r w:rsidR="00077B49">
        <w:t xml:space="preserve">= </w:t>
      </w:r>
      <w:r w:rsidR="0041587C">
        <w:t>0.0106, statistically significant).</w:t>
      </w:r>
      <w:r>
        <w:t xml:space="preserve"> The </w:t>
      </w:r>
      <w:r w:rsidR="005910AF">
        <w:t xml:space="preserve">rest of the </w:t>
      </w:r>
      <w:r>
        <w:t xml:space="preserve">Mediterranean sampling sites </w:t>
      </w:r>
      <w:r w:rsidR="005910AF">
        <w:t>(i.e.</w:t>
      </w:r>
      <w:r w:rsidR="006C69F4">
        <w:t>,</w:t>
      </w:r>
      <w:r w:rsidR="005910AF">
        <w:t xml:space="preserve"> all Mediterranean sites except GSA01) </w:t>
      </w:r>
      <w:r>
        <w:t xml:space="preserve">had very low </w:t>
      </w:r>
      <w:r w:rsidR="007B2ABE">
        <w:t xml:space="preserve">but significant </w:t>
      </w:r>
      <w:r>
        <w:t>F</w:t>
      </w:r>
      <w:r w:rsidR="0075272F" w:rsidRPr="0075272F">
        <w:rPr>
          <w:vertAlign w:val="subscript"/>
        </w:rPr>
        <w:t>ST</w:t>
      </w:r>
      <w:r>
        <w:t xml:space="preserve"> values </w:t>
      </w:r>
      <w:r w:rsidR="005910AF">
        <w:t xml:space="preserve">ranging from </w:t>
      </w:r>
      <w:r w:rsidR="00E71187">
        <w:t>0.</w:t>
      </w:r>
      <w:del w:id="561" w:author="CiLia" w:date="2022-09-10T20:54:00Z">
        <w:r w:rsidR="00E71187" w:rsidDel="00BA5C84">
          <w:delText>0012</w:delText>
        </w:r>
        <w:r w:rsidR="005910AF" w:rsidDel="00BA5C84">
          <w:delText xml:space="preserve"> </w:delText>
        </w:r>
      </w:del>
      <w:ins w:id="562" w:author="CiLia" w:date="2022-09-10T20:54:00Z">
        <w:r w:rsidR="00BA5C84">
          <w:t xml:space="preserve">0016 </w:t>
        </w:r>
      </w:ins>
      <w:r w:rsidR="005910AF">
        <w:t xml:space="preserve">to </w:t>
      </w:r>
      <w:r w:rsidR="00E71187">
        <w:t>0.</w:t>
      </w:r>
      <w:del w:id="563" w:author="CiLia" w:date="2022-09-07T13:39:00Z">
        <w:r w:rsidR="00E71187" w:rsidDel="00F02535">
          <w:delText>0058</w:delText>
        </w:r>
      </w:del>
      <w:ins w:id="564" w:author="CiLia" w:date="2022-09-07T13:39:00Z">
        <w:r w:rsidR="00F02535">
          <w:t>0043</w:t>
        </w:r>
      </w:ins>
      <w:r w:rsidR="005910AF">
        <w:t xml:space="preserve">, while only </w:t>
      </w:r>
      <w:r w:rsidR="00E30347">
        <w:t>among a</w:t>
      </w:r>
      <w:r w:rsidR="005910AF">
        <w:t xml:space="preserve"> few sites F</w:t>
      </w:r>
      <w:r w:rsidR="005910AF" w:rsidRPr="0045187A">
        <w:rPr>
          <w:vertAlign w:val="subscript"/>
        </w:rPr>
        <w:t>ST</w:t>
      </w:r>
      <w:r w:rsidR="005910AF">
        <w:t xml:space="preserve"> was zero (i.e.</w:t>
      </w:r>
      <w:r w:rsidR="006C69F4">
        <w:t>,</w:t>
      </w:r>
      <w:r w:rsidR="005910AF">
        <w:t xml:space="preserve"> involving comparisons among </w:t>
      </w:r>
      <w:ins w:id="565" w:author="CiLia" w:date="2022-09-10T20:57:00Z">
        <w:r w:rsidR="00E9049E">
          <w:t xml:space="preserve">GSA05, </w:t>
        </w:r>
      </w:ins>
      <w:del w:id="566" w:author="CiLia" w:date="2022-09-10T20:58:00Z">
        <w:r w:rsidR="00A96C1F" w:rsidDel="00E9049E">
          <w:delText>GSA</w:delText>
        </w:r>
        <w:r w:rsidR="00DD1EE9" w:rsidDel="00E9049E">
          <w:delText>0</w:delText>
        </w:r>
        <w:r w:rsidR="00A96C1F" w:rsidDel="00E9049E">
          <w:delText>7a, GSA</w:delText>
        </w:r>
        <w:r w:rsidR="00DD1EE9" w:rsidDel="00E9049E">
          <w:delText>0</w:delText>
        </w:r>
        <w:r w:rsidR="00A96C1F" w:rsidDel="00E9049E">
          <w:delText xml:space="preserve">7b, </w:delText>
        </w:r>
      </w:del>
      <w:r w:rsidR="00A96C1F">
        <w:t>GSA</w:t>
      </w:r>
      <w:r w:rsidR="00DD1EE9">
        <w:t>0</w:t>
      </w:r>
      <w:r w:rsidR="00A96C1F">
        <w:t>6a, GSA</w:t>
      </w:r>
      <w:r w:rsidR="00DD1EE9">
        <w:t>0</w:t>
      </w:r>
      <w:r w:rsidR="00A96C1F">
        <w:t>6b, GSA</w:t>
      </w:r>
      <w:r w:rsidR="00DD1EE9">
        <w:t>0</w:t>
      </w:r>
      <w:r w:rsidR="00A96C1F">
        <w:t xml:space="preserve">6c, </w:t>
      </w:r>
      <w:ins w:id="567" w:author="CiLia" w:date="2022-09-10T20:58:00Z">
        <w:r w:rsidR="00E9049E">
          <w:t xml:space="preserve">GSA07a, GSA07b, </w:t>
        </w:r>
      </w:ins>
      <w:r w:rsidR="00A96C1F">
        <w:t>GSA09, GSA10</w:t>
      </w:r>
      <w:ins w:id="568" w:author="CiLia" w:date="2022-09-10T20:57:00Z">
        <w:r w:rsidR="00E9049E">
          <w:t>, G</w:t>
        </w:r>
      </w:ins>
      <w:ins w:id="569" w:author="CiLia" w:date="2022-09-10T20:58:00Z">
        <w:r w:rsidR="00E9049E">
          <w:t>SA19</w:t>
        </w:r>
      </w:ins>
      <w:r w:rsidR="00A96C1F">
        <w:t>)</w:t>
      </w:r>
      <w:r>
        <w:t>.</w:t>
      </w:r>
      <w:r w:rsidR="00A96C1F">
        <w:t xml:space="preserve"> </w:t>
      </w:r>
      <w:ins w:id="570" w:author="CiLia" w:date="2022-09-10T20:59:00Z">
        <w:r w:rsidR="00625DE2" w:rsidRPr="00625DE2">
          <w:t xml:space="preserve">Following </w:t>
        </w:r>
      </w:ins>
      <w:ins w:id="571" w:author="CiLia" w:date="2022-09-10T21:02:00Z">
        <w:r w:rsidR="00CB4459">
          <w:t xml:space="preserve">FDR </w:t>
        </w:r>
      </w:ins>
      <w:ins w:id="572" w:author="CiLia" w:date="2022-09-10T20:59:00Z">
        <w:r w:rsidR="00625DE2" w:rsidRPr="00625DE2">
          <w:t xml:space="preserve">correction, </w:t>
        </w:r>
      </w:ins>
      <w:ins w:id="573" w:author="CiLia" w:date="2022-09-10T21:00:00Z">
        <w:r w:rsidR="00625DE2">
          <w:t xml:space="preserve">all </w:t>
        </w:r>
      </w:ins>
      <w:ins w:id="574" w:author="CiLia" w:date="2022-09-10T21:02:00Z">
        <w:r w:rsidR="00CB4459">
          <w:t xml:space="preserve">(56) </w:t>
        </w:r>
      </w:ins>
      <w:ins w:id="575" w:author="CiLia" w:date="2022-09-10T21:00:00Z">
        <w:r w:rsidR="00625DE2">
          <w:t xml:space="preserve">except one </w:t>
        </w:r>
      </w:ins>
      <w:ins w:id="576" w:author="CiLia" w:date="2022-09-10T20:59:00Z">
        <w:r w:rsidR="00625DE2" w:rsidRPr="00625DE2">
          <w:t>pairwise comparisons remained significant</w:t>
        </w:r>
      </w:ins>
      <w:ins w:id="577" w:author="CiLia" w:date="2022-09-10T21:00:00Z">
        <w:r w:rsidR="00625DE2">
          <w:t xml:space="preserve"> </w:t>
        </w:r>
        <w:r w:rsidR="00CB4459">
          <w:t xml:space="preserve">(i.e. </w:t>
        </w:r>
      </w:ins>
      <w:ins w:id="578" w:author="CiLia" w:date="2022-09-10T21:01:00Z">
        <w:r w:rsidR="00CB4459" w:rsidRPr="00CB4459">
          <w:t>GSA07a</w:t>
        </w:r>
        <w:r w:rsidR="00CB4459">
          <w:t xml:space="preserve"> vs </w:t>
        </w:r>
        <w:r w:rsidR="00CB4459" w:rsidRPr="00CB4459">
          <w:t>GSA09</w:t>
        </w:r>
      </w:ins>
      <w:ins w:id="579" w:author="CiLia" w:date="2022-09-10T21:03:00Z">
        <w:r w:rsidR="00CB4459">
          <w:t xml:space="preserve">, </w:t>
        </w:r>
        <w:r w:rsidR="00CB4459" w:rsidRPr="00CB4459">
          <w:t xml:space="preserve">FDR = </w:t>
        </w:r>
      </w:ins>
      <w:ins w:id="580" w:author="CiLia" w:date="2022-09-10T21:04:00Z">
        <w:r w:rsidR="00CB4459">
          <w:t>1</w:t>
        </w:r>
      </w:ins>
      <w:ins w:id="581" w:author="CiLia" w:date="2022-09-10T21:03:00Z">
        <w:r w:rsidR="00CB4459" w:rsidRPr="00CB4459">
          <w:t xml:space="preserve"> / (</w:t>
        </w:r>
        <w:r w:rsidR="00CB4459">
          <w:t>1</w:t>
        </w:r>
        <w:r w:rsidR="00CB4459" w:rsidRPr="00CB4459">
          <w:t xml:space="preserve"> + </w:t>
        </w:r>
        <w:proofErr w:type="gramStart"/>
        <w:r w:rsidR="00CB4459">
          <w:t>56</w:t>
        </w:r>
        <w:r w:rsidR="00CB4459" w:rsidRPr="00CB4459">
          <w:t>)</w:t>
        </w:r>
        <w:r w:rsidR="00CB4459">
          <w:t>=</w:t>
        </w:r>
        <w:proofErr w:type="gramEnd"/>
        <w:r w:rsidR="00CB4459">
          <w:t xml:space="preserve"> </w:t>
        </w:r>
      </w:ins>
      <w:ins w:id="582" w:author="CiLia" w:date="2022-09-10T21:04:00Z">
        <w:r w:rsidR="00CB4459">
          <w:t>0.017</w:t>
        </w:r>
      </w:ins>
      <w:ins w:id="583" w:author="CiLia" w:date="2022-09-10T21:01:00Z">
        <w:r w:rsidR="00CB4459">
          <w:t>)</w:t>
        </w:r>
      </w:ins>
      <w:ins w:id="584" w:author="CiLia" w:date="2022-09-10T21:04:00Z">
        <w:r w:rsidR="00CB4459">
          <w:t>.</w:t>
        </w:r>
      </w:ins>
      <w:ins w:id="585" w:author="CiLia" w:date="2022-09-10T21:01:00Z">
        <w:r w:rsidR="00CB4459">
          <w:t xml:space="preserve"> </w:t>
        </w:r>
      </w:ins>
      <w:r w:rsidR="00A96C1F">
        <w:t xml:space="preserve">Finally, </w:t>
      </w:r>
      <w:r w:rsidR="006F352A">
        <w:t>the observed and expected heterozygosity estimates over all loci for the two clusters detected by STRUCTURE were H</w:t>
      </w:r>
      <w:r w:rsidR="006F352A">
        <w:rPr>
          <w:vertAlign w:val="subscript"/>
        </w:rPr>
        <w:t>o</w:t>
      </w:r>
      <w:r w:rsidR="006F352A">
        <w:t xml:space="preserve"> 0.279 and H</w:t>
      </w:r>
      <w:r w:rsidR="006F352A" w:rsidRPr="006F352A">
        <w:rPr>
          <w:vertAlign w:val="subscript"/>
        </w:rPr>
        <w:t>e</w:t>
      </w:r>
      <w:r w:rsidR="006F352A">
        <w:t xml:space="preserve"> 0.304 for the ATL cluster and H</w:t>
      </w:r>
      <w:r w:rsidR="006F352A" w:rsidRPr="006F352A">
        <w:rPr>
          <w:vertAlign w:val="subscript"/>
        </w:rPr>
        <w:t>o</w:t>
      </w:r>
      <w:r w:rsidR="006F352A">
        <w:t xml:space="preserve"> 0.282 and H</w:t>
      </w:r>
      <w:r w:rsidR="006F352A" w:rsidRPr="006F352A">
        <w:rPr>
          <w:vertAlign w:val="subscript"/>
        </w:rPr>
        <w:t>e</w:t>
      </w:r>
      <w:r w:rsidR="006F352A">
        <w:t xml:space="preserve"> 0.316 for the MED cluster. T</w:t>
      </w:r>
      <w:r w:rsidR="00A96C1F">
        <w:t>he F</w:t>
      </w:r>
      <w:r w:rsidR="00A96C1F" w:rsidRPr="0045187A">
        <w:rPr>
          <w:vertAlign w:val="subscript"/>
        </w:rPr>
        <w:t>ST</w:t>
      </w:r>
      <w:r w:rsidR="00A96C1F">
        <w:t xml:space="preserve"> value </w:t>
      </w:r>
      <w:r w:rsidR="00843296">
        <w:t xml:space="preserve">between </w:t>
      </w:r>
      <w:r w:rsidR="00A96C1F">
        <w:t xml:space="preserve">the two clusters was </w:t>
      </w:r>
      <w:ins w:id="586" w:author="CiLia" w:date="2022-08-05T17:45:00Z">
        <w:r w:rsidR="00FB71BA">
          <w:t>0.0</w:t>
        </w:r>
      </w:ins>
      <w:ins w:id="587" w:author="CiLia" w:date="2022-09-10T20:02:00Z">
        <w:r w:rsidR="004A52B2">
          <w:t>703</w:t>
        </w:r>
      </w:ins>
      <w:del w:id="588" w:author="CiLia" w:date="2022-08-05T17:45:00Z">
        <w:r w:rsidR="00A96C1F" w:rsidDel="00FB71BA">
          <w:delText>the highe</w:delText>
        </w:r>
        <w:r w:rsidR="00E71187" w:rsidDel="00FB71BA">
          <w:delText>st</w:delText>
        </w:r>
        <w:r w:rsidR="00A96C1F" w:rsidDel="00FB71BA">
          <w:delText xml:space="preserve"> estimated</w:delText>
        </w:r>
      </w:del>
      <w:r w:rsidR="00A96C1F">
        <w:t xml:space="preserve">, statistically significant </w:t>
      </w:r>
      <w:ins w:id="589" w:author="CiLia" w:date="2022-09-10T20:02:00Z">
        <w:r w:rsidR="004A52B2">
          <w:t>(p=</w:t>
        </w:r>
        <w:r w:rsidR="004A52B2" w:rsidRPr="004A52B2">
          <w:t>0.0001</w:t>
        </w:r>
        <w:r w:rsidR="004A52B2">
          <w:t xml:space="preserve">) </w:t>
        </w:r>
      </w:ins>
      <w:r w:rsidR="00A96C1F">
        <w:t xml:space="preserve">and </w:t>
      </w:r>
      <w:ins w:id="590" w:author="CiLia" w:date="2022-08-05T17:45:00Z">
        <w:r w:rsidR="00FB71BA">
          <w:t>the highest estimated</w:t>
        </w:r>
      </w:ins>
      <w:del w:id="591" w:author="CiLia" w:date="2022-08-05T17:45:00Z">
        <w:r w:rsidR="00A96C1F" w:rsidDel="00FB71BA">
          <w:delText>equal to 0.0565</w:delText>
        </w:r>
      </w:del>
      <w:r w:rsidR="00A96C1F">
        <w:t>.</w:t>
      </w:r>
    </w:p>
    <w:p w14:paraId="75A82E73" w14:textId="77777777" w:rsidR="00CA796C" w:rsidRDefault="00CA796C" w:rsidP="00147F2C">
      <w:pPr>
        <w:spacing w:line="480" w:lineRule="auto"/>
      </w:pPr>
    </w:p>
    <w:p w14:paraId="500ADAE7" w14:textId="36AC7170" w:rsidR="00CA796C" w:rsidRPr="007F7708" w:rsidRDefault="00E04F7D" w:rsidP="007F7708">
      <w:pPr>
        <w:spacing w:line="480" w:lineRule="auto"/>
        <w:rPr>
          <w:i/>
          <w:iCs/>
        </w:rPr>
      </w:pPr>
      <w:r w:rsidRPr="007F7708">
        <w:rPr>
          <w:i/>
          <w:iCs/>
        </w:rPr>
        <w:t>Seascape genomic</w:t>
      </w:r>
      <w:r w:rsidR="00347A7C" w:rsidRPr="007F7708">
        <w:rPr>
          <w:i/>
          <w:iCs/>
        </w:rPr>
        <w:t xml:space="preserve"> </w:t>
      </w:r>
      <w:r w:rsidR="00330309">
        <w:rPr>
          <w:i/>
          <w:iCs/>
        </w:rPr>
        <w:t>analyses</w:t>
      </w:r>
    </w:p>
    <w:p w14:paraId="0F48D51A" w14:textId="54D0085F" w:rsidR="007E7385" w:rsidRDefault="00AF31E5" w:rsidP="00147F2C">
      <w:pPr>
        <w:spacing w:line="480" w:lineRule="auto"/>
      </w:pPr>
      <w:r>
        <w:t xml:space="preserve">The total number of outlier loci that were highlighted </w:t>
      </w:r>
      <w:ins w:id="592" w:author="CiLia" w:date="2022-08-03T17:36:00Z">
        <w:r w:rsidR="009F772D">
          <w:t xml:space="preserve">either by </w:t>
        </w:r>
        <w:proofErr w:type="spellStart"/>
        <w:r w:rsidR="009F772D">
          <w:t>gINLAnd</w:t>
        </w:r>
        <w:proofErr w:type="spellEnd"/>
        <w:r w:rsidR="009F772D">
          <w:t xml:space="preserve"> or </w:t>
        </w:r>
        <w:proofErr w:type="spellStart"/>
        <w:r w:rsidR="009F772D">
          <w:t>PCAdapt</w:t>
        </w:r>
        <w:proofErr w:type="spellEnd"/>
        <w:r w:rsidR="009F772D">
          <w:t xml:space="preserve"> </w:t>
        </w:r>
      </w:ins>
      <w:r>
        <w:t>in any of the datasets</w:t>
      </w:r>
      <w:del w:id="593" w:author="CiLia" w:date="2022-08-05T17:45:00Z">
        <w:r w:rsidDel="00195107">
          <w:delText xml:space="preserve"> </w:delText>
        </w:r>
      </w:del>
      <w:del w:id="594" w:author="CiLia" w:date="2022-08-03T17:36:00Z">
        <w:r w:rsidDel="009F772D">
          <w:delText xml:space="preserve">by </w:delText>
        </w:r>
      </w:del>
      <w:del w:id="595" w:author="CiLia" w:date="2022-04-17T23:52:00Z">
        <w:r w:rsidDel="00F5317F">
          <w:delText>any of the methods employed</w:delText>
        </w:r>
      </w:del>
      <w:r>
        <w:t xml:space="preserve"> summed up to 1478. Of these 196 were common </w:t>
      </w:r>
      <w:r w:rsidR="00843296">
        <w:t xml:space="preserve">between </w:t>
      </w:r>
      <w:r>
        <w:t xml:space="preserve">the two </w:t>
      </w:r>
      <w:r w:rsidR="005268E5">
        <w:t>approaches</w:t>
      </w:r>
      <w:r w:rsidR="00EB775A">
        <w:t xml:space="preserve"> (i.e.</w:t>
      </w:r>
      <w:r w:rsidR="006C69F4">
        <w:t>,</w:t>
      </w:r>
      <w:r w:rsidR="00EB775A">
        <w:t xml:space="preserve"> </w:t>
      </w:r>
      <w:proofErr w:type="spellStart"/>
      <w:r w:rsidR="00EB775A">
        <w:t>gINLAnd</w:t>
      </w:r>
      <w:proofErr w:type="spellEnd"/>
      <w:r w:rsidR="00EB775A">
        <w:t xml:space="preserve"> and </w:t>
      </w:r>
      <w:proofErr w:type="spellStart"/>
      <w:r w:rsidR="00EB775A">
        <w:t>PCAdapt</w:t>
      </w:r>
      <w:proofErr w:type="spellEnd"/>
      <w:r w:rsidR="00EB775A">
        <w:t>)</w:t>
      </w:r>
      <w:r w:rsidR="00682A26">
        <w:t>,</w:t>
      </w:r>
      <w:r w:rsidR="005268E5">
        <w:t xml:space="preserve"> </w:t>
      </w:r>
      <w:r w:rsidR="00EB775A">
        <w:t>with most of them</w:t>
      </w:r>
      <w:r w:rsidR="005268E5">
        <w:t xml:space="preserve"> </w:t>
      </w:r>
      <w:r w:rsidR="00682A26">
        <w:t xml:space="preserve">highlighted </w:t>
      </w:r>
      <w:r w:rsidR="005268E5">
        <w:t>in the dataset containing all samples</w:t>
      </w:r>
      <w:ins w:id="596" w:author="CiLia" w:date="2022-04-11T12:26:00Z">
        <w:r w:rsidR="009E0C19">
          <w:t xml:space="preserve">, </w:t>
        </w:r>
      </w:ins>
      <w:ins w:id="597" w:author="CiLia" w:date="2022-08-04T12:54:00Z">
        <w:r w:rsidR="004123BD">
          <w:t>along with</w:t>
        </w:r>
      </w:ins>
      <w:ins w:id="598" w:author="CiLia" w:date="2022-04-11T12:26:00Z">
        <w:r w:rsidR="009E0C19">
          <w:t xml:space="preserve"> any of the other three datasets</w:t>
        </w:r>
      </w:ins>
      <w:r w:rsidR="00682A26">
        <w:t xml:space="preserve"> (n=18</w:t>
      </w:r>
      <w:r w:rsidR="00006C29">
        <w:t>6</w:t>
      </w:r>
      <w:r w:rsidR="00682A26">
        <w:t>)</w:t>
      </w:r>
      <w:r w:rsidR="005268E5">
        <w:t xml:space="preserve"> </w:t>
      </w:r>
      <w:r w:rsidR="00EB775A">
        <w:t xml:space="preserve">and only few of them </w:t>
      </w:r>
      <w:ins w:id="599" w:author="CiLia" w:date="2022-04-06T15:05:00Z">
        <w:r w:rsidR="00985358">
          <w:t>e</w:t>
        </w:r>
      </w:ins>
      <w:ins w:id="600" w:author="CiLia" w:date="2022-04-06T15:06:00Z">
        <w:r w:rsidR="00985358">
          <w:t xml:space="preserve">xclusively </w:t>
        </w:r>
      </w:ins>
      <w:r w:rsidR="00EB775A">
        <w:t>in</w:t>
      </w:r>
      <w:r w:rsidR="005268E5">
        <w:t xml:space="preserve"> the ATL</w:t>
      </w:r>
      <w:ins w:id="601" w:author="CiLia" w:date="2022-04-06T15:06:00Z">
        <w:r w:rsidR="00985358">
          <w:t>,</w:t>
        </w:r>
      </w:ins>
      <w:del w:id="602" w:author="CiLia" w:date="2022-04-06T15:06:00Z">
        <w:r w:rsidR="005268E5" w:rsidDel="00985358">
          <w:delText xml:space="preserve"> and</w:delText>
        </w:r>
      </w:del>
      <w:r w:rsidR="005268E5">
        <w:t xml:space="preserve"> MED </w:t>
      </w:r>
      <w:del w:id="603" w:author="CiLia" w:date="2022-04-06T15:07:00Z">
        <w:r w:rsidR="005268E5" w:rsidDel="00985358">
          <w:delText>datasets</w:delText>
        </w:r>
        <w:r w:rsidR="00A64805" w:rsidDel="00985358">
          <w:delText xml:space="preserve"> </w:delText>
        </w:r>
      </w:del>
      <w:r w:rsidR="00EB775A">
        <w:t xml:space="preserve">(n=3 in each dataset) </w:t>
      </w:r>
      <w:r w:rsidR="00A64805">
        <w:t xml:space="preserve">and </w:t>
      </w:r>
      <w:r w:rsidR="00EB775A">
        <w:t>th</w:t>
      </w:r>
      <w:r w:rsidR="00A64805">
        <w:t>e “northern vs southern” dataset</w:t>
      </w:r>
      <w:r w:rsidR="00EB775A">
        <w:t xml:space="preserve"> (n=4)</w:t>
      </w:r>
      <w:r w:rsidR="005268E5">
        <w:t>.</w:t>
      </w:r>
      <w:r w:rsidR="00682A26">
        <w:t xml:space="preserve"> </w:t>
      </w:r>
      <w:r w:rsidR="00DA0EB9">
        <w:t>Across datasets with all levels of population structure (i.e.</w:t>
      </w:r>
      <w:r w:rsidR="007911D6">
        <w:t>,</w:t>
      </w:r>
      <w:r w:rsidR="00DA0EB9">
        <w:t xml:space="preserve"> “all samples” dataset that displayed population structure and ATL and MED datasets at the lower</w:t>
      </w:r>
      <w:r w:rsidR="00330309">
        <w:t xml:space="preserve"> </w:t>
      </w:r>
      <w:r w:rsidR="00DA0EB9">
        <w:t xml:space="preserve">level of population structure), </w:t>
      </w:r>
      <w:r w:rsidR="00682A26">
        <w:t xml:space="preserve">there were no outlier loci in common </w:t>
      </w:r>
      <w:r w:rsidR="00DA0EB9">
        <w:t xml:space="preserve">when </w:t>
      </w:r>
      <w:proofErr w:type="spellStart"/>
      <w:r w:rsidR="00DA0EB9">
        <w:t>gINLAnd</w:t>
      </w:r>
      <w:proofErr w:type="spellEnd"/>
      <w:r w:rsidR="00DA0EB9">
        <w:t xml:space="preserve"> was used</w:t>
      </w:r>
      <w:r w:rsidR="00682A26">
        <w:t>. On the contrary</w:t>
      </w:r>
      <w:r w:rsidR="00843296">
        <w:t>,</w:t>
      </w:r>
      <w:r w:rsidR="00682A26">
        <w:t xml:space="preserve"> when </w:t>
      </w:r>
      <w:proofErr w:type="spellStart"/>
      <w:r w:rsidR="00682A26">
        <w:t>PCAdapt</w:t>
      </w:r>
      <w:proofErr w:type="spellEnd"/>
      <w:r w:rsidR="00682A26">
        <w:t xml:space="preserve"> was use</w:t>
      </w:r>
      <w:r w:rsidR="00BF2E54">
        <w:t>d</w:t>
      </w:r>
      <w:r w:rsidR="00682A26">
        <w:t>, a core of 33 loci was shared among the three datasets.</w:t>
      </w:r>
    </w:p>
    <w:p w14:paraId="4B7CA3C3" w14:textId="3412AEB7" w:rsidR="00CA796C" w:rsidRDefault="00E04F7D" w:rsidP="00147F2C">
      <w:pPr>
        <w:spacing w:line="480" w:lineRule="auto"/>
      </w:pPr>
      <w:r>
        <w:t xml:space="preserve">In the “all samples” dataset, </w:t>
      </w:r>
      <w:proofErr w:type="spellStart"/>
      <w:r>
        <w:t>gINLAnd</w:t>
      </w:r>
      <w:proofErr w:type="spellEnd"/>
      <w:r>
        <w:t xml:space="preserve"> detected 262 outlier loci with </w:t>
      </w:r>
      <w:proofErr w:type="spellStart"/>
      <w:r w:rsidR="002B453D">
        <w:t>logBF</w:t>
      </w:r>
      <w:proofErr w:type="spellEnd"/>
      <w:r w:rsidR="002B453D">
        <w:t xml:space="preserve"> </w:t>
      </w:r>
      <w:r>
        <w:t xml:space="preserve">&gt; 3, indicative of strong evidence of selection </w:t>
      </w:r>
      <w:r w:rsidR="00F851F4">
        <w:rPr>
          <w:rStyle w:val="FootnoteReference"/>
        </w:rPr>
        <w:fldChar w:fldCharType="begin" w:fldLock="1"/>
      </w:r>
      <w:r w:rsidR="000D6529">
        <w:instrText>ADDIN CSL_CITATION {"citationItems":[{"id":"ITEM-1","itemData":{"abstract":"In a 1935 paper and in his book Theory of Probability, Jeffreys developed a methodology for quantifying the evidence in favor of a scientific theory. The centerpiece was a number, now called the Bayes factor, which is the posterior odds of the null hypothesis when the prior probability on the null is one-half. Although there has been much discussion of Bayesian hypothesis testing in the context of criticism of P-values, less attention has been given to the Bayes factor as a practical tool of applied statistics. In this article we review and discuss the uses of Bayes factors in the context of five scientific applications in genetics, sports, ecology, sociology, and psychology. We emphasize the following points: • From Jeffreys' Bayesian viewpoint, the purpose of hypothesis testing is to evaluate the evidence in favor of a scientific theory. • Bayes factors offer a way of evaluating evidence in favor of a null hypothesis. • Bayes factors provide a way of incorporating external information into the evaluation of evidence about a hypothesis. • Bayes factors are very general and do not require alternative models to be nested. • Several techniques are available for computing Bayes factors, including asymptotic approximations that are easy to compute using the output from standard packages that maximize likelihoods. • In “nonstandard” statistical models that do not satisfy common regularity conditions, it can be technically simpler to calculate Bayes factors than to derive non-Bayesian significance tests. • The Schwarz criterion (or BIC) gives a rough approximation to the logarithm of the Bayes factor, which is easy to use and does not require evaluation of prior distributions. • When one is interested in estimation or prediction, Bayes factors may be converted to weights to be attached to various models so that a composite estimate or prediction may be obtained that takes account of structural or model uncertainty. • Algorithms have been proposed that allow model uncertainty to be taken into account when the class of models initially considered is very large. • Bayes factors are useful for guiding an evolutionary model-building process. • It is important, and feasible, to assess the sensitivity of conclusions to the prior distributions used.","author":[{"dropping-particle":"","family":"Kass","given":"E. Robert","non-dropping-particle":"","parse-names":false,"suffix":""},{"dropping-particle":"","family":"Raftery","given":"E. Adrian","non-dropping-particle":"","parse-names":false,"suffix":""}],"container-title":"Journal of the American Statistical Association","id":"ITEM-1","issued":{"date-parts":[["1995"]]},"page":"773-795","title":"Bayes Factors","type":"article-journal","volume":"90"},"uris":["http://www.mendeley.com/documents/?uuid=11a8fdd4-28b6-49d5-82d0-1e875381dcae"]}],"mendeley":{"formattedCitation":"(Kass &amp; Raftery, 1995)","plainTextFormattedCitation":"(Kass &amp; Raftery, 1995)","previouslyFormattedCitation":"(Kass &amp; Raftery, 1995)"},"properties":{"noteIndex":0},"schema":"https://github.com/citation-style-language/schema/raw/master/csl-citation.json"}</w:instrText>
      </w:r>
      <w:r w:rsidR="00F851F4">
        <w:rPr>
          <w:rStyle w:val="FootnoteReference"/>
        </w:rPr>
        <w:fldChar w:fldCharType="separate"/>
      </w:r>
      <w:r w:rsidR="00F851F4" w:rsidRPr="00F851F4">
        <w:rPr>
          <w:noProof/>
        </w:rPr>
        <w:t>(Kass &amp; Raftery, 1995)</w:t>
      </w:r>
      <w:r w:rsidR="00F851F4">
        <w:rPr>
          <w:rStyle w:val="FootnoteReference"/>
        </w:rPr>
        <w:fldChar w:fldCharType="end"/>
      </w:r>
      <w:r w:rsidR="00843296">
        <w:t>. These outlier loci were</w:t>
      </w:r>
      <w:r>
        <w:t xml:space="preserve"> </w:t>
      </w:r>
      <w:r w:rsidR="00006C29">
        <w:t>associated</w:t>
      </w:r>
      <w:r>
        <w:t xml:space="preserve"> to 39 environmental variables</w:t>
      </w:r>
      <w:r w:rsidR="00843296">
        <w:t xml:space="preserve"> with</w:t>
      </w:r>
      <w:r>
        <w:t xml:space="preserve"> </w:t>
      </w:r>
      <w:r w:rsidR="00843296">
        <w:t xml:space="preserve">none </w:t>
      </w:r>
      <w:r>
        <w:t xml:space="preserve">of </w:t>
      </w:r>
      <w:r w:rsidR="00843296">
        <w:t>them</w:t>
      </w:r>
      <w:r>
        <w:t xml:space="preserve"> related to topography or fishing effort. Of those outliers, 53 had </w:t>
      </w:r>
      <w:proofErr w:type="spellStart"/>
      <w:r>
        <w:t>logBF</w:t>
      </w:r>
      <w:proofErr w:type="spellEnd"/>
      <w:r>
        <w:t xml:space="preserve"> values above 10 in at least two </w:t>
      </w:r>
      <w:ins w:id="604" w:author="CiLia" w:date="2022-08-03T17:45:00Z">
        <w:r w:rsidR="002149B3">
          <w:t>and up to 30</w:t>
        </w:r>
      </w:ins>
      <w:ins w:id="605" w:author="CiLia" w:date="2022-08-04T13:08:00Z">
        <w:r w:rsidR="00762F8A">
          <w:t xml:space="preserve"> </w:t>
        </w:r>
      </w:ins>
      <w:r>
        <w:t>environmental variables</w:t>
      </w:r>
      <w:del w:id="606" w:author="CiLia" w:date="2022-08-03T17:45:00Z">
        <w:r w:rsidDel="002149B3">
          <w:delText xml:space="preserve"> </w:delText>
        </w:r>
        <w:r w:rsidR="00DA0EB9" w:rsidDel="002149B3">
          <w:delText xml:space="preserve">and up to </w:delText>
        </w:r>
        <w:r w:rsidDel="002149B3">
          <w:delText>30</w:delText>
        </w:r>
      </w:del>
      <w:r>
        <w:t>. Three main groups of loci were revealed by clustering analysis, two of which exhibited shared patterns of association across multiple environmental variables, while the last one that contained the largest number of loci exhibited shared patterns across fewer variables (</w:t>
      </w:r>
      <w:r w:rsidRPr="0075272F">
        <w:t>Figure 4</w:t>
      </w:r>
      <w:r>
        <w:t>) and lacked variables related to salinity. The highest number of loci were invoked by three variables i.e.</w:t>
      </w:r>
      <w:r w:rsidR="0075272F">
        <w:t>,</w:t>
      </w:r>
      <w:r>
        <w:t xml:space="preserve"> </w:t>
      </w:r>
      <w:proofErr w:type="spellStart"/>
      <w:r>
        <w:t>surcurrent</w:t>
      </w:r>
      <w:proofErr w:type="spellEnd"/>
      <w:r>
        <w:t xml:space="preserve">, nitrate and </w:t>
      </w:r>
      <w:proofErr w:type="spellStart"/>
      <w:r>
        <w:t>sst_m_sl</w:t>
      </w:r>
      <w:proofErr w:type="spellEnd"/>
      <w:r>
        <w:t xml:space="preserve"> (</w:t>
      </w:r>
      <w:r w:rsidR="00DA0EB9">
        <w:t xml:space="preserve">see </w:t>
      </w:r>
      <w:bookmarkStart w:id="607" w:name="_Hlk76731843"/>
      <w:r>
        <w:t>Table S</w:t>
      </w:r>
      <w:r w:rsidR="00E5426C">
        <w:t>4</w:t>
      </w:r>
      <w:bookmarkEnd w:id="607"/>
      <w:r>
        <w:t>). Environmental variables were also clustered in three main groups</w:t>
      </w:r>
      <w:r w:rsidR="00543185">
        <w:t xml:space="preserve"> (Figure 4)</w:t>
      </w:r>
      <w:r>
        <w:t xml:space="preserve">. For the same dataset, </w:t>
      </w:r>
      <w:proofErr w:type="spellStart"/>
      <w:r>
        <w:t>PCAdapt</w:t>
      </w:r>
      <w:proofErr w:type="spellEnd"/>
      <w:r>
        <w:t xml:space="preserve"> detected 462 outlier loci, with 186 of those being detected by both approaches (common outliers). </w:t>
      </w:r>
      <w:moveFromRangeStart w:id="608" w:author="CiLia" w:date="2022-08-04T16:02:00Z" w:name="move110521369"/>
      <w:moveFrom w:id="609" w:author="CiLia" w:date="2022-08-04T16:02:00Z">
        <w:r w:rsidR="00543185" w:rsidDel="004548A5">
          <w:t xml:space="preserve">The fact that the two approaches give different numbers of outlier loci with few of them </w:t>
        </w:r>
        <w:r w:rsidR="00BF2E54" w:rsidDel="004548A5">
          <w:t>in</w:t>
        </w:r>
        <w:r w:rsidR="00543185" w:rsidDel="004548A5">
          <w:t xml:space="preserve"> common</w:t>
        </w:r>
        <w:r w:rsidR="00BF2E54" w:rsidDel="004548A5">
          <w:t>,</w:t>
        </w:r>
        <w:r w:rsidR="00543185" w:rsidDel="004548A5">
          <w:t xml:space="preserve"> is frequently observed and is attributed to their different way of detecting adaptation</w:t>
        </w:r>
        <w:r w:rsidR="00BF2E54" w:rsidDel="004548A5">
          <w:t>.</w:t>
        </w:r>
        <w:r w:rsidR="00543185" w:rsidDel="004548A5">
          <w:t xml:space="preserve"> PCAdapt </w:t>
        </w:r>
        <w:r w:rsidR="00543185" w:rsidRPr="00EC76B6" w:rsidDel="004548A5">
          <w:t>assum</w:t>
        </w:r>
        <w:r w:rsidR="00BF2E54" w:rsidDel="004548A5">
          <w:t>es</w:t>
        </w:r>
        <w:r w:rsidR="00543185" w:rsidRPr="00EC76B6" w:rsidDel="004548A5">
          <w:t xml:space="preserve"> that SNPs excessively related with population structure are candidates for local adaptation</w:t>
        </w:r>
        <w:r w:rsidR="00543185" w:rsidDel="004548A5">
          <w:t xml:space="preserve">, while gINLAnd looks for co-variation between allele frequencies and environmental </w:t>
        </w:r>
        <w:r w:rsidR="00543185" w:rsidDel="004548A5">
          <w:lastRenderedPageBreak/>
          <w:t xml:space="preserve">variables as adaptation signals. </w:t>
        </w:r>
      </w:moveFrom>
      <w:moveFromRangeEnd w:id="608"/>
      <w:del w:id="610" w:author="CiLia" w:date="2022-08-04T15:55:00Z">
        <w:r w:rsidDel="000156FC">
          <w:delText xml:space="preserve">Population structure analyses on only outlier loci estimated K = 2 </w:delText>
        </w:r>
        <w:r w:rsidR="00CF66B2" w:rsidDel="000156FC">
          <w:delText xml:space="preserve">clusters </w:delText>
        </w:r>
        <w:r w:rsidDel="000156FC">
          <w:delText>and allocated the samples to the MED and ATL clusters as with the complete loci dataset. On the contrary</w:delText>
        </w:r>
        <w:r w:rsidR="00CF66B2" w:rsidDel="000156FC">
          <w:delText>, when using</w:delText>
        </w:r>
        <w:r w:rsidDel="000156FC">
          <w:delText xml:space="preserve"> only the neutral set of loci, no signal of population structure</w:delText>
        </w:r>
        <w:r w:rsidR="00006C29" w:rsidDel="000156FC">
          <w:delText xml:space="preserve"> was detected</w:delText>
        </w:r>
        <w:r w:rsidDel="000156FC">
          <w:delText>.</w:delText>
        </w:r>
      </w:del>
    </w:p>
    <w:p w14:paraId="07A35380" w14:textId="02CA5CAB" w:rsidR="00CA796C" w:rsidRDefault="00E04F7D" w:rsidP="00147F2C">
      <w:pPr>
        <w:spacing w:line="480" w:lineRule="auto"/>
      </w:pPr>
      <w:r>
        <w:t xml:space="preserve">Analyzing the MED dataset with </w:t>
      </w:r>
      <w:proofErr w:type="spellStart"/>
      <w:r>
        <w:t>gINLAnd</w:t>
      </w:r>
      <w:proofErr w:type="spellEnd"/>
      <w:r>
        <w:t xml:space="preserve"> yielded 68 outliers with </w:t>
      </w:r>
      <w:proofErr w:type="spellStart"/>
      <w:r>
        <w:t>logBF</w:t>
      </w:r>
      <w:proofErr w:type="spellEnd"/>
      <w:r>
        <w:t xml:space="preserve"> &gt; 3 </w:t>
      </w:r>
      <w:r w:rsidR="00153A83">
        <w:t>(</w:t>
      </w:r>
      <w:r>
        <w:t>and up to 6.5</w:t>
      </w:r>
      <w:r w:rsidR="00153A83">
        <w:t>)</w:t>
      </w:r>
      <w:r>
        <w:t xml:space="preserve"> in 18 environmental variables. The highlighted variables </w:t>
      </w:r>
      <w:ins w:id="611" w:author="CiLia" w:date="2022-08-05T17:48:00Z">
        <w:r w:rsidR="008E351B">
          <w:t xml:space="preserve">(as previously) </w:t>
        </w:r>
      </w:ins>
      <w:r>
        <w:t>included all categories except the ones related to topography and fishing effort</w:t>
      </w:r>
      <w:del w:id="612" w:author="CiLia" w:date="2022-08-05T17:48:00Z">
        <w:r w:rsidDel="008E351B">
          <w:delText xml:space="preserve"> (as </w:delText>
        </w:r>
        <w:r w:rsidR="00153A83" w:rsidDel="008E351B">
          <w:delText>previously</w:delText>
        </w:r>
        <w:r w:rsidDel="008E351B">
          <w:delText>)</w:delText>
        </w:r>
      </w:del>
      <w:r>
        <w:t>. Three main groups of loci were revealed with one including a single locus while the other two were almost evenly populated by similar number of loci</w:t>
      </w:r>
      <w:r w:rsidR="00112F5C">
        <w:t xml:space="preserve"> </w:t>
      </w:r>
      <w:r w:rsidR="00006C29">
        <w:t>(Figure 5)</w:t>
      </w:r>
      <w:r>
        <w:t xml:space="preserve">. Shared patterns of association across variables involved only few loci while four environmental variables invoked the majority of the loci in four distinct clusters respectively (Figure 5). Those were </w:t>
      </w:r>
      <w:proofErr w:type="spellStart"/>
      <w:r>
        <w:t>bo_pH</w:t>
      </w:r>
      <w:proofErr w:type="spellEnd"/>
      <w:r>
        <w:t xml:space="preserve">, </w:t>
      </w:r>
      <w:proofErr w:type="spellStart"/>
      <w:r>
        <w:t>surcurrent</w:t>
      </w:r>
      <w:proofErr w:type="spellEnd"/>
      <w:r>
        <w:t xml:space="preserve">, </w:t>
      </w:r>
      <w:proofErr w:type="spellStart"/>
      <w:r>
        <w:t>sst_max_sl</w:t>
      </w:r>
      <w:proofErr w:type="spellEnd"/>
      <w:r>
        <w:t xml:space="preserve"> and </w:t>
      </w:r>
      <w:proofErr w:type="spellStart"/>
      <w:r>
        <w:t>tot_impact</w:t>
      </w:r>
      <w:proofErr w:type="spellEnd"/>
      <w:r>
        <w:t xml:space="preserve">. For the same dataset, </w:t>
      </w:r>
      <w:proofErr w:type="spellStart"/>
      <w:r>
        <w:t>PCAdapt</w:t>
      </w:r>
      <w:proofErr w:type="spellEnd"/>
      <w:r>
        <w:t xml:space="preserve"> detected 209 loci of which 8 where common with </w:t>
      </w:r>
      <w:proofErr w:type="spellStart"/>
      <w:r>
        <w:t>gINLAnd’s</w:t>
      </w:r>
      <w:proofErr w:type="spellEnd"/>
      <w:r>
        <w:t xml:space="preserve"> loci.</w:t>
      </w:r>
    </w:p>
    <w:p w14:paraId="1FC6F8F2" w14:textId="58B80FAE" w:rsidR="00CA796C" w:rsidRDefault="00E04F7D" w:rsidP="00147F2C">
      <w:pPr>
        <w:spacing w:line="480" w:lineRule="auto"/>
      </w:pPr>
      <w:r>
        <w:t xml:space="preserve">In the ATL dataset, </w:t>
      </w:r>
      <w:proofErr w:type="spellStart"/>
      <w:r>
        <w:t>gINLAnd</w:t>
      </w:r>
      <w:proofErr w:type="spellEnd"/>
      <w:r>
        <w:t xml:space="preserve"> detected 37 outlier loci with </w:t>
      </w:r>
      <w:proofErr w:type="spellStart"/>
      <w:r>
        <w:t>logBF</w:t>
      </w:r>
      <w:proofErr w:type="spellEnd"/>
      <w:r>
        <w:t xml:space="preserve"> &gt; 3 </w:t>
      </w:r>
      <w:r w:rsidR="00153A83">
        <w:t xml:space="preserve">(and </w:t>
      </w:r>
      <w:r>
        <w:t>up to 5.66</w:t>
      </w:r>
      <w:r w:rsidR="00153A83">
        <w:t>)</w:t>
      </w:r>
      <w:r>
        <w:t xml:space="preserve"> in 24 environmental variables. </w:t>
      </w:r>
      <w:r w:rsidR="00153A83">
        <w:t>T</w:t>
      </w:r>
      <w:r>
        <w:t xml:space="preserve">his is the only dataset where variables related to topography </w:t>
      </w:r>
      <w:del w:id="613" w:author="CiLia" w:date="2022-08-03T17:34:00Z">
        <w:r w:rsidR="00001953" w:rsidDel="0075131E">
          <w:delText xml:space="preserve">were </w:delText>
        </w:r>
        <w:r w:rsidDel="0075131E">
          <w:delText xml:space="preserve">shown to </w:delText>
        </w:r>
      </w:del>
      <w:r>
        <w:t>co-variate with SNP data. Hierarchical clustering analysis revealed two groups of loci</w:t>
      </w:r>
      <w:del w:id="614" w:author="CiLia" w:date="2022-09-07T14:23:00Z">
        <w:r w:rsidR="00517F91" w:rsidDel="006D0810">
          <w:delText>:</w:delText>
        </w:r>
      </w:del>
      <w:r>
        <w:t xml:space="preserve"> </w:t>
      </w:r>
      <w:ins w:id="615" w:author="CiLia" w:date="2022-09-07T14:23:00Z">
        <w:r w:rsidR="006D0810">
          <w:t xml:space="preserve">with </w:t>
        </w:r>
      </w:ins>
      <w:r>
        <w:t xml:space="preserve">one </w:t>
      </w:r>
      <w:del w:id="616" w:author="CiLia" w:date="2022-09-07T14:23:00Z">
        <w:r w:rsidDel="006D0810">
          <w:delText xml:space="preserve">of which exhibited </w:delText>
        </w:r>
      </w:del>
      <w:ins w:id="617" w:author="CiLia" w:date="2022-09-07T14:23:00Z">
        <w:r w:rsidR="006D0810">
          <w:t xml:space="preserve">exhibiting </w:t>
        </w:r>
      </w:ins>
      <w:r>
        <w:t xml:space="preserve">shared patterns of association across the majority of environmental variables including the ones related to topography (Figure 6). The variable with the highest number of co-variate SNPs </w:t>
      </w:r>
      <w:r w:rsidR="009910C1">
        <w:t xml:space="preserve">was </w:t>
      </w:r>
      <w:r>
        <w:t xml:space="preserve">biogeo03, while with the exception of </w:t>
      </w:r>
      <w:proofErr w:type="spellStart"/>
      <w:r>
        <w:t>parmean</w:t>
      </w:r>
      <w:proofErr w:type="spellEnd"/>
      <w:r>
        <w:t xml:space="preserve"> that </w:t>
      </w:r>
      <w:r w:rsidR="009910C1">
        <w:t xml:space="preserve">correlated </w:t>
      </w:r>
      <w:r>
        <w:t xml:space="preserve">with one SNP, all the </w:t>
      </w:r>
      <w:r w:rsidR="00517F91">
        <w:t>other</w:t>
      </w:r>
      <w:r>
        <w:t xml:space="preserve"> variables correlated with a high number of SNPs ranging from nine to 23. Environmental variables were clustered in two main groups (Figure 6). </w:t>
      </w:r>
      <w:proofErr w:type="spellStart"/>
      <w:r>
        <w:t>PCAdapt</w:t>
      </w:r>
      <w:proofErr w:type="spellEnd"/>
      <w:r>
        <w:t xml:space="preserve"> analysis detected 957 loci for the same dataset, of which 5 were common with </w:t>
      </w:r>
      <w:proofErr w:type="spellStart"/>
      <w:r>
        <w:t>gINLAnd’s</w:t>
      </w:r>
      <w:proofErr w:type="spellEnd"/>
      <w:r>
        <w:t xml:space="preserve"> list of outlier loci.</w:t>
      </w:r>
    </w:p>
    <w:p w14:paraId="2F490C2B" w14:textId="5B4D33E7" w:rsidR="00CA796C" w:rsidRDefault="00E04F7D" w:rsidP="00147F2C">
      <w:pPr>
        <w:spacing w:line="480" w:lineRule="auto"/>
        <w:rPr>
          <w:ins w:id="618" w:author="CiLia" w:date="2022-04-18T00:00:00Z"/>
        </w:rPr>
      </w:pPr>
      <w:r>
        <w:t xml:space="preserve">The “northern vs southern” dataset yielded 45 outlier loci with </w:t>
      </w:r>
      <w:proofErr w:type="spellStart"/>
      <w:r>
        <w:t>logBF</w:t>
      </w:r>
      <w:proofErr w:type="spellEnd"/>
      <w:r>
        <w:t xml:space="preserve"> &gt; 3 according to </w:t>
      </w:r>
      <w:proofErr w:type="spellStart"/>
      <w:r>
        <w:t>gINLAnd</w:t>
      </w:r>
      <w:proofErr w:type="spellEnd"/>
      <w:r>
        <w:t xml:space="preserve"> analysis </w:t>
      </w:r>
      <w:r w:rsidR="00153A83">
        <w:t xml:space="preserve">(and </w:t>
      </w:r>
      <w:r>
        <w:t>up to 6.34</w:t>
      </w:r>
      <w:r w:rsidR="00153A83">
        <w:t>)</w:t>
      </w:r>
      <w:r>
        <w:t>, in seven environmental variables. One variable i.e.</w:t>
      </w:r>
      <w:r w:rsidR="0075272F">
        <w:t>,</w:t>
      </w:r>
      <w:r>
        <w:t xml:space="preserve"> </w:t>
      </w:r>
      <w:proofErr w:type="spellStart"/>
      <w:r>
        <w:t>sst_max_sl</w:t>
      </w:r>
      <w:proofErr w:type="spellEnd"/>
      <w:r>
        <w:t xml:space="preserve"> </w:t>
      </w:r>
      <w:r w:rsidR="009910C1">
        <w:t xml:space="preserve">displayed </w:t>
      </w:r>
      <w:r>
        <w:t xml:space="preserve">correlation with most of the highlighted SNPs (23 SNPs). The next most important variables in terms of the number of highlighted loci </w:t>
      </w:r>
      <w:r w:rsidR="00DE7379">
        <w:t xml:space="preserve">were </w:t>
      </w:r>
      <w:proofErr w:type="spellStart"/>
      <w:r>
        <w:t>i</w:t>
      </w:r>
      <w:proofErr w:type="spellEnd"/>
      <w:r>
        <w:t xml:space="preserve">) </w:t>
      </w:r>
      <w:proofErr w:type="spellStart"/>
      <w:r>
        <w:t>cum_impact</w:t>
      </w:r>
      <w:proofErr w:type="spellEnd"/>
      <w:r w:rsidR="00006C29">
        <w:t xml:space="preserve">† </w:t>
      </w:r>
      <w:r>
        <w:t xml:space="preserve">with 11 loci, and ii) </w:t>
      </w:r>
      <w:r>
        <w:lastRenderedPageBreak/>
        <w:t xml:space="preserve">sst_tr19 and </w:t>
      </w:r>
      <w:proofErr w:type="spellStart"/>
      <w:r>
        <w:t>tot_impact</w:t>
      </w:r>
      <w:proofErr w:type="spellEnd"/>
      <w:r>
        <w:t>, each with seven loci (</w:t>
      </w:r>
      <w:r w:rsidRPr="0075272F">
        <w:t>Figure</w:t>
      </w:r>
      <w:r w:rsidRPr="00DE7379">
        <w:t xml:space="preserve"> </w:t>
      </w:r>
      <w:r>
        <w:t xml:space="preserve">7). The </w:t>
      </w:r>
      <w:r w:rsidR="00153A83">
        <w:t>above-mentioned</w:t>
      </w:r>
      <w:r>
        <w:t xml:space="preserve"> variables were the ones that grouped the loci in two main clusters</w:t>
      </w:r>
      <w:r w:rsidR="00517F91">
        <w:t>,</w:t>
      </w:r>
      <w:r>
        <w:t xml:space="preserve"> two of which were further subdivided. One SNP was found to co-variate </w:t>
      </w:r>
      <w:r w:rsidR="00517F91">
        <w:t xml:space="preserve">with </w:t>
      </w:r>
      <w:proofErr w:type="spellStart"/>
      <w:r>
        <w:t>clim_impact</w:t>
      </w:r>
      <w:proofErr w:type="spellEnd"/>
      <w:r w:rsidR="00006C29">
        <w:t>†</w:t>
      </w:r>
      <w:r>
        <w:t xml:space="preserve">. </w:t>
      </w:r>
      <w:proofErr w:type="spellStart"/>
      <w:r>
        <w:t>PCAdapt</w:t>
      </w:r>
      <w:proofErr w:type="spellEnd"/>
      <w:r>
        <w:t xml:space="preserve"> for the same dataset detected 218 outliers of which 3 were common with </w:t>
      </w:r>
      <w:proofErr w:type="spellStart"/>
      <w:r>
        <w:t>gINLAnds</w:t>
      </w:r>
      <w:proofErr w:type="spellEnd"/>
      <w:r>
        <w:t>’ outliers.</w:t>
      </w:r>
    </w:p>
    <w:p w14:paraId="73925AEE" w14:textId="1C53DD23" w:rsidR="00E52A2D" w:rsidRDefault="006A0C5E" w:rsidP="008F46FA">
      <w:pPr>
        <w:spacing w:line="480" w:lineRule="auto"/>
        <w:rPr>
          <w:ins w:id="619" w:author="CiLia" w:date="2022-04-18T00:08:00Z"/>
        </w:rPr>
      </w:pPr>
      <w:ins w:id="620" w:author="CiLia" w:date="2022-08-03T17:54:00Z">
        <w:r>
          <w:t>The</w:t>
        </w:r>
      </w:ins>
      <w:ins w:id="621" w:author="CiLia" w:date="2022-04-18T00:07:00Z">
        <w:r w:rsidR="00E52A2D">
          <w:t xml:space="preserve"> </w:t>
        </w:r>
      </w:ins>
      <w:ins w:id="622" w:author="CiLia" w:date="2022-04-18T01:33:00Z">
        <w:r w:rsidR="00103E5F">
          <w:t xml:space="preserve">RDA </w:t>
        </w:r>
      </w:ins>
      <w:ins w:id="623" w:author="CiLia" w:date="2022-04-30T10:05:00Z">
        <w:r w:rsidR="0064564C">
          <w:t xml:space="preserve">model </w:t>
        </w:r>
      </w:ins>
      <w:ins w:id="624" w:author="CiLia" w:date="2022-08-03T17:54:00Z">
        <w:r>
          <w:t xml:space="preserve">for the “all samples” dataset </w:t>
        </w:r>
      </w:ins>
      <w:ins w:id="625" w:author="CiLia" w:date="2022-04-30T10:05:00Z">
        <w:r w:rsidR="0064564C">
          <w:t>was significant (p=</w:t>
        </w:r>
      </w:ins>
      <w:ins w:id="626" w:author="CiLia" w:date="2022-08-03T17:54:00Z">
        <w:r>
          <w:t>0</w:t>
        </w:r>
      </w:ins>
      <w:ins w:id="627" w:author="CiLia" w:date="2022-04-30T10:05:00Z">
        <w:r w:rsidR="0064564C">
          <w:t xml:space="preserve">.001), </w:t>
        </w:r>
      </w:ins>
      <w:ins w:id="628" w:author="CiLia" w:date="2022-04-18T01:33:00Z">
        <w:r w:rsidR="00103E5F">
          <w:t xml:space="preserve">performed with </w:t>
        </w:r>
      </w:ins>
      <w:ins w:id="629" w:author="CiLia" w:date="2022-04-29T13:08:00Z">
        <w:r w:rsidR="001F1E21">
          <w:t>9</w:t>
        </w:r>
      </w:ins>
      <w:ins w:id="630" w:author="CiLia" w:date="2022-04-18T01:33:00Z">
        <w:r w:rsidR="00103E5F">
          <w:t xml:space="preserve"> environmental variables (</w:t>
        </w:r>
      </w:ins>
      <w:ins w:id="631" w:author="CiLia" w:date="2022-04-18T01:56:00Z">
        <w:r w:rsidR="008F46FA">
          <w:t xml:space="preserve">sst_tr19, Currents, </w:t>
        </w:r>
        <w:proofErr w:type="spellStart"/>
        <w:r w:rsidR="008F46FA">
          <w:t>surcurrent</w:t>
        </w:r>
        <w:proofErr w:type="spellEnd"/>
        <w:r w:rsidR="008F46FA">
          <w:t xml:space="preserve">, nitrate, </w:t>
        </w:r>
        <w:proofErr w:type="spellStart"/>
        <w:r w:rsidR="008F46FA">
          <w:t>sst_max_sl</w:t>
        </w:r>
        <w:proofErr w:type="spellEnd"/>
        <w:r w:rsidR="008F46FA">
          <w:t xml:space="preserve">, sst_tr12, </w:t>
        </w:r>
        <w:proofErr w:type="spellStart"/>
        <w:r w:rsidR="008F46FA">
          <w:t>FrontiersS</w:t>
        </w:r>
        <w:proofErr w:type="spellEnd"/>
        <w:r w:rsidR="008F46FA">
          <w:t xml:space="preserve">, </w:t>
        </w:r>
        <w:proofErr w:type="spellStart"/>
        <w:r w:rsidR="008F46FA">
          <w:t>fishing_ef</w:t>
        </w:r>
        <w:proofErr w:type="spellEnd"/>
        <w:r w:rsidR="008F46FA">
          <w:t>, biogeo03</w:t>
        </w:r>
      </w:ins>
      <w:ins w:id="632" w:author="CiLia" w:date="2022-04-18T01:33:00Z">
        <w:r w:rsidR="00103E5F">
          <w:t>)</w:t>
        </w:r>
      </w:ins>
      <w:ins w:id="633" w:author="CiLia" w:date="2022-04-29T15:11:00Z">
        <w:r w:rsidR="00726D90">
          <w:t xml:space="preserve"> all being statistically significant</w:t>
        </w:r>
      </w:ins>
      <w:ins w:id="634" w:author="CiLia" w:date="2022-04-29T15:12:00Z">
        <w:r w:rsidR="00726D90">
          <w:t xml:space="preserve"> </w:t>
        </w:r>
      </w:ins>
      <w:ins w:id="635" w:author="CiLia" w:date="2022-04-29T15:16:00Z">
        <w:r w:rsidR="0026620D">
          <w:t xml:space="preserve">while </w:t>
        </w:r>
      </w:ins>
      <w:ins w:id="636" w:author="CiLia" w:date="2022-04-29T15:12:00Z">
        <w:r w:rsidR="00726D90">
          <w:t xml:space="preserve">explaining only </w:t>
        </w:r>
      </w:ins>
      <w:ins w:id="637" w:author="CiLia" w:date="2022-04-29T15:18:00Z">
        <w:r w:rsidR="0026620D">
          <w:t>3</w:t>
        </w:r>
      </w:ins>
      <w:ins w:id="638" w:author="CiLia" w:date="2022-04-29T16:11:00Z">
        <w:r w:rsidR="00DE616D">
          <w:t>.35</w:t>
        </w:r>
      </w:ins>
      <w:ins w:id="639" w:author="CiLia" w:date="2022-04-29T15:18:00Z">
        <w:r w:rsidR="0026620D">
          <w:t>%</w:t>
        </w:r>
      </w:ins>
      <w:ins w:id="640" w:author="CiLia" w:date="2022-04-29T15:12:00Z">
        <w:r w:rsidR="00726D90">
          <w:t xml:space="preserve"> of the observed genomic variance (</w:t>
        </w:r>
      </w:ins>
      <w:ins w:id="641" w:author="CiLia" w:date="2022-04-29T15:16:00Z">
        <w:r w:rsidR="0026620D">
          <w:t>adjusted R</w:t>
        </w:r>
        <w:r w:rsidR="0026620D" w:rsidRPr="0026620D">
          <w:rPr>
            <w:vertAlign w:val="superscript"/>
          </w:rPr>
          <w:t>2</w:t>
        </w:r>
        <w:r w:rsidR="0026620D">
          <w:t>: 0.0</w:t>
        </w:r>
      </w:ins>
      <w:ins w:id="642" w:author="CiLia" w:date="2022-04-29T15:18:00Z">
        <w:r w:rsidR="0026620D">
          <w:t>11</w:t>
        </w:r>
      </w:ins>
      <w:ins w:id="643" w:author="CiLia" w:date="2022-04-29T15:16:00Z">
        <w:r w:rsidR="0026620D">
          <w:t>)</w:t>
        </w:r>
      </w:ins>
      <w:ins w:id="644" w:author="CiLia" w:date="2022-04-18T01:33:00Z">
        <w:r w:rsidR="00103E5F">
          <w:t xml:space="preserve">. </w:t>
        </w:r>
      </w:ins>
      <w:ins w:id="645" w:author="CiLia" w:date="2022-04-30T10:10:00Z">
        <w:r w:rsidR="000E6469">
          <w:t>Nitrate (20.6) and sst_tr19 (20.6) explained most of the variation w</w:t>
        </w:r>
      </w:ins>
      <w:ins w:id="646" w:author="CiLia" w:date="2022-04-30T10:11:00Z">
        <w:r w:rsidR="000E6469">
          <w:t xml:space="preserve">hile the remaining parameters </w:t>
        </w:r>
        <w:r w:rsidR="00D37D3C">
          <w:t>explained similar percentages of</w:t>
        </w:r>
      </w:ins>
      <w:ins w:id="647" w:author="CiLia" w:date="2022-04-30T10:38:00Z">
        <w:r w:rsidR="00423DDF">
          <w:t xml:space="preserve"> </w:t>
        </w:r>
      </w:ins>
      <w:ins w:id="648" w:author="CiLia" w:date="2022-04-30T10:11:00Z">
        <w:r w:rsidR="00D37D3C">
          <w:t>variation (13.2-18)</w:t>
        </w:r>
      </w:ins>
      <w:ins w:id="649" w:author="CiLia" w:date="2022-04-30T10:12:00Z">
        <w:r w:rsidR="00D37D3C">
          <w:t xml:space="preserve">. </w:t>
        </w:r>
      </w:ins>
      <w:ins w:id="650" w:author="CiLia" w:date="2022-04-18T01:33:00Z">
        <w:r w:rsidR="00103E5F">
          <w:t>T</w:t>
        </w:r>
      </w:ins>
      <w:ins w:id="651" w:author="CiLia" w:date="2022-04-18T00:07:00Z">
        <w:r w:rsidR="00E52A2D">
          <w:t xml:space="preserve">here were </w:t>
        </w:r>
      </w:ins>
      <w:ins w:id="652" w:author="CiLia" w:date="2022-04-29T16:08:00Z">
        <w:r w:rsidR="00DE616D">
          <w:t>four</w:t>
        </w:r>
      </w:ins>
      <w:ins w:id="653" w:author="CiLia" w:date="2022-04-18T00:07:00Z">
        <w:r w:rsidR="00E52A2D">
          <w:t xml:space="preserve"> significant RDA axes, which returned </w:t>
        </w:r>
      </w:ins>
      <w:ins w:id="654" w:author="CiLia" w:date="2022-04-18T01:25:00Z">
        <w:r w:rsidR="00B94F1A">
          <w:t>1</w:t>
        </w:r>
      </w:ins>
      <w:ins w:id="655" w:author="CiLia" w:date="2022-04-29T15:57:00Z">
        <w:r w:rsidR="00BE406A">
          <w:t>25</w:t>
        </w:r>
      </w:ins>
      <w:ins w:id="656" w:author="CiLia" w:date="2022-04-18T00:07:00Z">
        <w:r w:rsidR="00E52A2D">
          <w:t xml:space="preserve"> unique candidate loci that loaded ±3 SD from the mean loading on each axis: </w:t>
        </w:r>
      </w:ins>
      <w:ins w:id="657" w:author="CiLia" w:date="2022-04-18T01:28:00Z">
        <w:r w:rsidR="00B94F1A">
          <w:t>9</w:t>
        </w:r>
      </w:ins>
      <w:ins w:id="658" w:author="CiLia" w:date="2022-04-29T13:12:00Z">
        <w:r w:rsidR="001F1E21">
          <w:t>2</w:t>
        </w:r>
      </w:ins>
      <w:ins w:id="659" w:author="CiLia" w:date="2022-04-18T00:07:00Z">
        <w:r w:rsidR="00E52A2D">
          <w:t xml:space="preserve"> SNPs</w:t>
        </w:r>
      </w:ins>
      <w:ins w:id="660" w:author="CiLia" w:date="2022-04-18T00:08:00Z">
        <w:r w:rsidR="00E52A2D">
          <w:t xml:space="preserve"> </w:t>
        </w:r>
      </w:ins>
      <w:ins w:id="661" w:author="CiLia" w:date="2022-04-18T00:07:00Z">
        <w:r w:rsidR="00E52A2D">
          <w:t xml:space="preserve">detected on RDA axis 1, </w:t>
        </w:r>
      </w:ins>
      <w:ins w:id="662" w:author="CiLia" w:date="2022-04-18T01:28:00Z">
        <w:r w:rsidR="00B94F1A">
          <w:t>1</w:t>
        </w:r>
      </w:ins>
      <w:ins w:id="663" w:author="CiLia" w:date="2022-04-29T15:57:00Z">
        <w:r w:rsidR="00BE406A">
          <w:t>4</w:t>
        </w:r>
      </w:ins>
      <w:ins w:id="664" w:author="CiLia" w:date="2022-04-18T00:07:00Z">
        <w:r w:rsidR="00E52A2D">
          <w:t xml:space="preserve"> on RDA axis 2</w:t>
        </w:r>
      </w:ins>
      <w:ins w:id="665" w:author="CiLia" w:date="2022-04-29T13:12:00Z">
        <w:r w:rsidR="001F1E21">
          <w:t xml:space="preserve">, 3 on RDA axis 3 </w:t>
        </w:r>
      </w:ins>
      <w:ins w:id="666" w:author="CiLia" w:date="2022-04-29T15:57:00Z">
        <w:r w:rsidR="00BE406A">
          <w:t xml:space="preserve">and </w:t>
        </w:r>
      </w:ins>
      <w:ins w:id="667" w:author="CiLia" w:date="2022-04-29T13:12:00Z">
        <w:r w:rsidR="001F1E21">
          <w:t>16 on RDA axis 4</w:t>
        </w:r>
      </w:ins>
      <w:ins w:id="668" w:author="CiLia" w:date="2022-04-18T00:07:00Z">
        <w:r w:rsidR="00E52A2D">
          <w:t xml:space="preserve">. </w:t>
        </w:r>
      </w:ins>
      <w:ins w:id="669" w:author="CiLia" w:date="2022-04-18T00:10:00Z">
        <w:r w:rsidR="00E52A2D">
          <w:t xml:space="preserve">The detected SNPs </w:t>
        </w:r>
      </w:ins>
      <w:ins w:id="670" w:author="CiLia" w:date="2022-04-18T01:52:00Z">
        <w:r w:rsidR="00E03107">
          <w:t xml:space="preserve">displayed </w:t>
        </w:r>
        <w:r w:rsidR="00E03107" w:rsidRPr="00E03107">
          <w:t>shared patterns of association across multiple environmental variables</w:t>
        </w:r>
      </w:ins>
      <w:ins w:id="671" w:author="CiLia" w:date="2022-04-18T01:53:00Z">
        <w:r w:rsidR="00E03107">
          <w:t>.</w:t>
        </w:r>
      </w:ins>
      <w:ins w:id="672" w:author="CiLia" w:date="2022-04-29T20:21:00Z">
        <w:r w:rsidR="00232B12">
          <w:t xml:space="preserve"> Individual genotypes </w:t>
        </w:r>
      </w:ins>
      <w:ins w:id="673" w:author="CiLia" w:date="2022-04-29T20:22:00Z">
        <w:r w:rsidR="00232B12">
          <w:t xml:space="preserve">from the ATL and GSA01 </w:t>
        </w:r>
      </w:ins>
      <w:ins w:id="674" w:author="CiLia" w:date="2022-09-07T14:35:00Z">
        <w:r w:rsidR="00DC5DA3">
          <w:t xml:space="preserve">sites </w:t>
        </w:r>
      </w:ins>
      <w:ins w:id="675" w:author="CiLia" w:date="2022-04-29T20:22:00Z">
        <w:r w:rsidR="00232B12">
          <w:t xml:space="preserve">are positively related to </w:t>
        </w:r>
      </w:ins>
      <w:ins w:id="676" w:author="CiLia" w:date="2022-04-29T20:26:00Z">
        <w:r w:rsidR="00892FBB">
          <w:t xml:space="preserve">nitrate, plan curvature and </w:t>
        </w:r>
      </w:ins>
      <w:ins w:id="677" w:author="CiLia" w:date="2022-04-29T20:27:00Z">
        <w:r w:rsidR="00892FBB">
          <w:t xml:space="preserve">Photosynthetically Active Radiation </w:t>
        </w:r>
      </w:ins>
      <w:ins w:id="678" w:author="CiLia" w:date="2022-04-30T15:30:00Z">
        <w:r w:rsidR="00CC434C">
          <w:t>(</w:t>
        </w:r>
        <w:proofErr w:type="spellStart"/>
        <w:r w:rsidR="00CC434C">
          <w:t>parmean</w:t>
        </w:r>
        <w:proofErr w:type="spellEnd"/>
        <w:r w:rsidR="00CC434C">
          <w:t xml:space="preserve">) </w:t>
        </w:r>
      </w:ins>
      <w:ins w:id="679" w:author="CiLia" w:date="2022-04-29T20:27:00Z">
        <w:r w:rsidR="00892FBB">
          <w:t>respectively.</w:t>
        </w:r>
      </w:ins>
      <w:ins w:id="680" w:author="CiLia" w:date="2022-04-29T20:32:00Z">
        <w:r w:rsidR="0088653B">
          <w:t xml:space="preserve"> </w:t>
        </w:r>
      </w:ins>
      <w:ins w:id="681" w:author="CiLia" w:date="2022-04-29T20:37:00Z">
        <w:r w:rsidR="0073463E">
          <w:t>Furthermore,</w:t>
        </w:r>
      </w:ins>
      <w:ins w:id="682" w:author="CiLia" w:date="2022-04-29T20:32:00Z">
        <w:r w:rsidR="0088653B">
          <w:t xml:space="preserve"> </w:t>
        </w:r>
      </w:ins>
      <w:ins w:id="683" w:author="CiLia" w:date="2022-04-29T20:37:00Z">
        <w:r w:rsidR="00043759">
          <w:t xml:space="preserve">a distinction of </w:t>
        </w:r>
      </w:ins>
      <w:ins w:id="684" w:author="CiLia" w:date="2022-04-29T20:34:00Z">
        <w:r w:rsidR="0073463E">
          <w:t xml:space="preserve">northern </w:t>
        </w:r>
      </w:ins>
      <w:ins w:id="685" w:author="CiLia" w:date="2022-04-29T20:38:00Z">
        <w:r w:rsidR="00043759">
          <w:t>(GSA07</w:t>
        </w:r>
      </w:ins>
      <w:ins w:id="686" w:author="CiLia" w:date="2022-08-03T17:56:00Z">
        <w:r w:rsidR="00F3022A">
          <w:t>a</w:t>
        </w:r>
      </w:ins>
      <w:ins w:id="687" w:author="CiLia" w:date="2022-04-29T20:38:00Z">
        <w:r w:rsidR="00043759">
          <w:t>, GSA07</w:t>
        </w:r>
      </w:ins>
      <w:ins w:id="688" w:author="CiLia" w:date="2022-08-03T17:57:00Z">
        <w:r w:rsidR="00F3022A">
          <w:t>b</w:t>
        </w:r>
      </w:ins>
      <w:ins w:id="689" w:author="CiLia" w:date="2022-04-29T20:38:00Z">
        <w:r w:rsidR="00043759">
          <w:t>, G</w:t>
        </w:r>
      </w:ins>
      <w:ins w:id="690" w:author="CiLia" w:date="2022-04-29T20:39:00Z">
        <w:r w:rsidR="00043759">
          <w:t>SA06</w:t>
        </w:r>
      </w:ins>
      <w:ins w:id="691" w:author="CiLia" w:date="2022-08-03T17:57:00Z">
        <w:r w:rsidR="00F3022A">
          <w:t>a</w:t>
        </w:r>
      </w:ins>
      <w:ins w:id="692" w:author="CiLia" w:date="2022-04-29T20:39:00Z">
        <w:r w:rsidR="00043759">
          <w:t xml:space="preserve">) </w:t>
        </w:r>
      </w:ins>
      <w:ins w:id="693" w:author="CiLia" w:date="2022-04-29T20:37:00Z">
        <w:r w:rsidR="00043759">
          <w:t>versus</w:t>
        </w:r>
      </w:ins>
      <w:ins w:id="694" w:author="CiLia" w:date="2022-04-29T20:34:00Z">
        <w:r w:rsidR="0073463E">
          <w:t xml:space="preserve"> southern sites </w:t>
        </w:r>
      </w:ins>
      <w:ins w:id="695" w:author="CiLia" w:date="2022-04-29T20:37:00Z">
        <w:r w:rsidR="00043759">
          <w:t>(GDS06</w:t>
        </w:r>
      </w:ins>
      <w:ins w:id="696" w:author="CiLia" w:date="2022-08-03T17:57:00Z">
        <w:r w:rsidR="00F3022A">
          <w:t>c</w:t>
        </w:r>
      </w:ins>
      <w:ins w:id="697" w:author="CiLia" w:date="2022-04-29T20:37:00Z">
        <w:r w:rsidR="00043759">
          <w:t>)</w:t>
        </w:r>
      </w:ins>
      <w:ins w:id="698" w:author="CiLia" w:date="2022-04-29T20:39:00Z">
        <w:r w:rsidR="00043759">
          <w:t xml:space="preserve"> is evident </w:t>
        </w:r>
      </w:ins>
      <w:ins w:id="699" w:author="CiLia" w:date="2022-04-29T20:40:00Z">
        <w:r w:rsidR="00043759">
          <w:t xml:space="preserve">with a positive relationship with </w:t>
        </w:r>
      </w:ins>
      <w:ins w:id="700" w:author="CiLia" w:date="2022-04-29T20:42:00Z">
        <w:r w:rsidR="001E4146">
          <w:t xml:space="preserve">the </w:t>
        </w:r>
        <w:r w:rsidR="001E4146" w:rsidRPr="008B02B6">
          <w:rPr>
            <w:bCs/>
          </w:rPr>
          <w:t>number of days with SST &lt;</w:t>
        </w:r>
        <w:r w:rsidR="001E4146">
          <w:rPr>
            <w:bCs/>
          </w:rPr>
          <w:t xml:space="preserve"> </w:t>
        </w:r>
        <w:r w:rsidR="001E4146" w:rsidRPr="008B02B6">
          <w:rPr>
            <w:bCs/>
          </w:rPr>
          <w:t>12oC</w:t>
        </w:r>
        <w:r w:rsidR="001E4146">
          <w:t xml:space="preserve"> (</w:t>
        </w:r>
      </w:ins>
      <w:ins w:id="701" w:author="CiLia" w:date="2022-04-29T20:40:00Z">
        <w:r w:rsidR="00043759">
          <w:t>sst_tr12</w:t>
        </w:r>
      </w:ins>
      <w:ins w:id="702" w:author="CiLia" w:date="2022-04-29T20:42:00Z">
        <w:r w:rsidR="001E4146">
          <w:t>)</w:t>
        </w:r>
      </w:ins>
      <w:ins w:id="703" w:author="CiLia" w:date="2022-04-29T20:40:00Z">
        <w:r w:rsidR="00043759">
          <w:t xml:space="preserve"> and </w:t>
        </w:r>
      </w:ins>
      <w:ins w:id="704" w:author="CiLia" w:date="2022-04-29T20:42:00Z">
        <w:r w:rsidR="002B631C">
          <w:t xml:space="preserve">with the </w:t>
        </w:r>
        <w:r w:rsidR="002B631C" w:rsidRPr="008B02B6">
          <w:rPr>
            <w:bCs/>
          </w:rPr>
          <w:t>maximum annual SST</w:t>
        </w:r>
        <w:r w:rsidR="002B631C">
          <w:t xml:space="preserve"> (</w:t>
        </w:r>
      </w:ins>
      <w:proofErr w:type="spellStart"/>
      <w:ins w:id="705" w:author="CiLia" w:date="2022-04-29T20:40:00Z">
        <w:r w:rsidR="00043759">
          <w:t>sst_max_sl</w:t>
        </w:r>
      </w:ins>
      <w:proofErr w:type="spellEnd"/>
      <w:ins w:id="706" w:author="CiLia" w:date="2022-04-29T20:42:00Z">
        <w:r w:rsidR="002B631C">
          <w:t>)</w:t>
        </w:r>
      </w:ins>
      <w:ins w:id="707" w:author="CiLia" w:date="2022-04-29T20:40:00Z">
        <w:r w:rsidR="00043759">
          <w:t xml:space="preserve"> respectively</w:t>
        </w:r>
      </w:ins>
      <w:ins w:id="708" w:author="CiLia" w:date="2022-04-29T20:59:00Z">
        <w:r w:rsidR="008A2B18">
          <w:t xml:space="preserve"> (Figure </w:t>
        </w:r>
      </w:ins>
      <w:ins w:id="709" w:author="CiLia" w:date="2022-04-29T21:02:00Z">
        <w:r w:rsidR="007357AD">
          <w:t>8</w:t>
        </w:r>
      </w:ins>
      <w:ins w:id="710" w:author="CiLia" w:date="2022-08-03T17:58:00Z">
        <w:r w:rsidR="00F3022A">
          <w:t>A</w:t>
        </w:r>
      </w:ins>
      <w:ins w:id="711" w:author="CiLia" w:date="2022-04-29T21:02:00Z">
        <w:r w:rsidR="007357AD">
          <w:t xml:space="preserve">, </w:t>
        </w:r>
      </w:ins>
      <w:ins w:id="712" w:author="CiLia" w:date="2022-08-03T17:58:00Z">
        <w:r w:rsidR="00F3022A">
          <w:t>B</w:t>
        </w:r>
      </w:ins>
      <w:ins w:id="713" w:author="CiLia" w:date="2022-04-29T20:59:00Z">
        <w:r w:rsidR="008A2B18">
          <w:t>)</w:t>
        </w:r>
      </w:ins>
      <w:ins w:id="714" w:author="CiLia" w:date="2022-04-29T20:41:00Z">
        <w:r w:rsidR="00043759">
          <w:t>.</w:t>
        </w:r>
      </w:ins>
    </w:p>
    <w:p w14:paraId="3BCD026E" w14:textId="1C1F1713" w:rsidR="00B92C13" w:rsidRPr="00856EBC" w:rsidRDefault="00CF42D8" w:rsidP="00CF42D8">
      <w:pPr>
        <w:spacing w:line="480" w:lineRule="auto"/>
        <w:rPr>
          <w:lang w:val="en-US"/>
        </w:rPr>
      </w:pPr>
      <w:ins w:id="715" w:author="CiLia" w:date="2022-04-18T01:36:00Z">
        <w:r>
          <w:t xml:space="preserve">For the MED dataset, RDA was </w:t>
        </w:r>
      </w:ins>
      <w:ins w:id="716" w:author="CiLia" w:date="2022-04-30T10:29:00Z">
        <w:r w:rsidR="00EA5805">
          <w:t>significant (p=</w:t>
        </w:r>
      </w:ins>
      <w:ins w:id="717" w:author="CiLia" w:date="2022-08-04T15:57:00Z">
        <w:r w:rsidR="007A55C7">
          <w:t>0</w:t>
        </w:r>
      </w:ins>
      <w:ins w:id="718" w:author="CiLia" w:date="2022-04-30T10:29:00Z">
        <w:r w:rsidR="00EA5805">
          <w:t xml:space="preserve">.002) </w:t>
        </w:r>
      </w:ins>
      <w:ins w:id="719" w:author="CiLia" w:date="2022-04-18T01:36:00Z">
        <w:r>
          <w:t xml:space="preserve">performed </w:t>
        </w:r>
      </w:ins>
      <w:ins w:id="720" w:author="CiLia" w:date="2022-08-04T15:06:00Z">
        <w:r w:rsidR="00057126">
          <w:t>using</w:t>
        </w:r>
      </w:ins>
      <w:ins w:id="721" w:author="CiLia" w:date="2022-04-18T01:36:00Z">
        <w:r>
          <w:t xml:space="preserve"> 11 environmental variables (</w:t>
        </w:r>
      </w:ins>
      <w:ins w:id="722" w:author="CiLia" w:date="2022-04-18T01:38:00Z">
        <w:r>
          <w:t xml:space="preserve">sst_tr19, Currents, </w:t>
        </w:r>
        <w:proofErr w:type="spellStart"/>
        <w:r>
          <w:t>surcurrent</w:t>
        </w:r>
        <w:proofErr w:type="spellEnd"/>
        <w:r>
          <w:t xml:space="preserve">, nitrate, </w:t>
        </w:r>
        <w:proofErr w:type="spellStart"/>
        <w:r>
          <w:t>sst_max_sl</w:t>
        </w:r>
        <w:proofErr w:type="spellEnd"/>
        <w:r>
          <w:t xml:space="preserve">, sst_tr12, salinity, </w:t>
        </w:r>
        <w:proofErr w:type="spellStart"/>
        <w:r>
          <w:t>BioReg</w:t>
        </w:r>
        <w:proofErr w:type="spellEnd"/>
        <w:r>
          <w:t xml:space="preserve">, </w:t>
        </w:r>
        <w:proofErr w:type="spellStart"/>
        <w:r>
          <w:t>FrontiersS</w:t>
        </w:r>
        <w:proofErr w:type="spellEnd"/>
        <w:r>
          <w:t xml:space="preserve">, </w:t>
        </w:r>
        <w:proofErr w:type="spellStart"/>
        <w:r>
          <w:t>fishing_ef</w:t>
        </w:r>
        <w:proofErr w:type="spellEnd"/>
        <w:r>
          <w:t>, biogeo03</w:t>
        </w:r>
      </w:ins>
      <w:ins w:id="723" w:author="CiLia" w:date="2022-04-18T01:36:00Z">
        <w:r>
          <w:t>)</w:t>
        </w:r>
      </w:ins>
      <w:ins w:id="724" w:author="CiLia" w:date="2022-04-29T15:11:00Z">
        <w:r w:rsidR="00726D90">
          <w:t xml:space="preserve"> </w:t>
        </w:r>
      </w:ins>
      <w:ins w:id="725" w:author="CiLia" w:date="2022-04-29T16:40:00Z">
        <w:r w:rsidR="008235C1">
          <w:t>with four of them</w:t>
        </w:r>
      </w:ins>
      <w:ins w:id="726" w:author="CiLia" w:date="2022-04-29T15:11:00Z">
        <w:r w:rsidR="00726D90">
          <w:t xml:space="preserve"> being statistically significant</w:t>
        </w:r>
      </w:ins>
      <w:ins w:id="727" w:author="CiLia" w:date="2022-04-29T15:16:00Z">
        <w:r w:rsidR="0026620D">
          <w:t xml:space="preserve"> </w:t>
        </w:r>
      </w:ins>
      <w:ins w:id="728" w:author="CiLia" w:date="2022-04-29T16:41:00Z">
        <w:r w:rsidR="008235C1">
          <w:t>(</w:t>
        </w:r>
      </w:ins>
      <w:ins w:id="729" w:author="CiLia" w:date="2022-04-29T16:42:00Z">
        <w:r w:rsidR="007E34AE" w:rsidRPr="007E34AE">
          <w:t>sst_tr19</w:t>
        </w:r>
      </w:ins>
      <w:ins w:id="730" w:author="CiLia" w:date="2022-04-30T10:36:00Z">
        <w:r w:rsidR="00C35602">
          <w:t>,</w:t>
        </w:r>
      </w:ins>
      <w:ins w:id="731" w:author="CiLia" w:date="2022-04-29T16:42:00Z">
        <w:r w:rsidR="007E34AE" w:rsidRPr="007E34AE">
          <w:t xml:space="preserve"> nitrate, sst_tr12</w:t>
        </w:r>
      </w:ins>
      <w:ins w:id="732" w:author="CiLia" w:date="2022-04-30T10:31:00Z">
        <w:r w:rsidR="00EA5805">
          <w:t xml:space="preserve"> </w:t>
        </w:r>
      </w:ins>
      <w:ins w:id="733" w:author="CiLia" w:date="2022-04-29T16:42:00Z">
        <w:r w:rsidR="007E34AE">
          <w:t>and</w:t>
        </w:r>
        <w:r w:rsidR="007E34AE" w:rsidRPr="007E34AE">
          <w:t xml:space="preserve"> salinity</w:t>
        </w:r>
      </w:ins>
      <w:ins w:id="734" w:author="CiLia" w:date="2022-04-30T10:37:00Z">
        <w:r w:rsidR="00C35602">
          <w:t>, explaining similar levels of variation 31.5-32.4</w:t>
        </w:r>
      </w:ins>
      <w:ins w:id="735" w:author="CiLia" w:date="2022-04-29T16:41:00Z">
        <w:r w:rsidR="008235C1">
          <w:t xml:space="preserve">) </w:t>
        </w:r>
      </w:ins>
      <w:ins w:id="736" w:author="CiLia" w:date="2022-04-29T15:16:00Z">
        <w:r w:rsidR="0026620D">
          <w:t xml:space="preserve">while explaining only </w:t>
        </w:r>
      </w:ins>
      <w:ins w:id="737" w:author="CiLia" w:date="2022-04-29T16:12:00Z">
        <w:r w:rsidR="00DE616D">
          <w:t>6</w:t>
        </w:r>
      </w:ins>
      <w:ins w:id="738" w:author="CiLia" w:date="2022-04-29T15:18:00Z">
        <w:r w:rsidR="0026620D">
          <w:t>.</w:t>
        </w:r>
      </w:ins>
      <w:ins w:id="739" w:author="CiLia" w:date="2022-04-29T16:12:00Z">
        <w:r w:rsidR="00DE616D">
          <w:t>64</w:t>
        </w:r>
      </w:ins>
      <w:ins w:id="740" w:author="CiLia" w:date="2022-04-29T15:18:00Z">
        <w:r w:rsidR="0026620D">
          <w:t>%</w:t>
        </w:r>
      </w:ins>
      <w:ins w:id="741" w:author="CiLia" w:date="2022-04-29T15:16:00Z">
        <w:r w:rsidR="0026620D">
          <w:t xml:space="preserve"> of the observed genomic variance (adjusted R</w:t>
        </w:r>
        <w:r w:rsidR="0026620D" w:rsidRPr="0026620D">
          <w:rPr>
            <w:vertAlign w:val="superscript"/>
          </w:rPr>
          <w:t>2</w:t>
        </w:r>
        <w:r w:rsidR="0026620D">
          <w:t>: 0.0</w:t>
        </w:r>
      </w:ins>
      <w:ins w:id="742" w:author="CiLia" w:date="2022-04-29T16:13:00Z">
        <w:r w:rsidR="00F97696">
          <w:t>024</w:t>
        </w:r>
      </w:ins>
      <w:ins w:id="743" w:author="CiLia" w:date="2022-04-29T15:16:00Z">
        <w:r w:rsidR="0026620D">
          <w:t>)</w:t>
        </w:r>
      </w:ins>
      <w:ins w:id="744" w:author="CiLia" w:date="2022-04-18T01:36:00Z">
        <w:r>
          <w:t xml:space="preserve">. </w:t>
        </w:r>
      </w:ins>
      <w:ins w:id="745" w:author="CiLia" w:date="2022-04-29T20:52:00Z">
        <w:r w:rsidR="003258C4">
          <w:t>Individual genotypes from GSA07</w:t>
        </w:r>
      </w:ins>
      <w:ins w:id="746" w:author="CiLia" w:date="2022-08-03T17:57:00Z">
        <w:r w:rsidR="00F3022A">
          <w:t>b</w:t>
        </w:r>
      </w:ins>
      <w:ins w:id="747" w:author="CiLia" w:date="2022-04-29T20:52:00Z">
        <w:r w:rsidR="003258C4">
          <w:t xml:space="preserve"> </w:t>
        </w:r>
      </w:ins>
      <w:ins w:id="748" w:author="CiLia" w:date="2022-08-04T15:07:00Z">
        <w:r w:rsidR="008E6BF4">
          <w:t>were</w:t>
        </w:r>
      </w:ins>
      <w:ins w:id="749" w:author="CiLia" w:date="2022-04-29T20:52:00Z">
        <w:r w:rsidR="003258C4">
          <w:t xml:space="preserve"> positively related to </w:t>
        </w:r>
      </w:ins>
      <w:ins w:id="750" w:author="CiLia" w:date="2022-04-29T20:53:00Z">
        <w:r w:rsidR="003258C4">
          <w:t xml:space="preserve">the </w:t>
        </w:r>
        <w:r w:rsidR="003258C4" w:rsidRPr="008B02B6">
          <w:rPr>
            <w:bCs/>
          </w:rPr>
          <w:t>number of days with SST &gt;</w:t>
        </w:r>
      </w:ins>
      <w:ins w:id="751" w:author="CiLia" w:date="2022-08-04T14:31:00Z">
        <w:r w:rsidR="00310A84">
          <w:rPr>
            <w:bCs/>
          </w:rPr>
          <w:t xml:space="preserve"> </w:t>
        </w:r>
      </w:ins>
      <w:ins w:id="752" w:author="CiLia" w:date="2022-04-29T20:53:00Z">
        <w:r w:rsidR="003258C4" w:rsidRPr="008B02B6">
          <w:rPr>
            <w:bCs/>
          </w:rPr>
          <w:t>19oC threshold</w:t>
        </w:r>
        <w:r w:rsidR="003258C4">
          <w:t xml:space="preserve"> </w:t>
        </w:r>
      </w:ins>
      <w:ins w:id="753" w:author="CiLia" w:date="2022-04-29T20:52:00Z">
        <w:r w:rsidR="003258C4">
          <w:t>(sst_tr19)</w:t>
        </w:r>
      </w:ins>
      <w:ins w:id="754" w:author="CiLia" w:date="2022-04-29T20:53:00Z">
        <w:r w:rsidR="003258C4">
          <w:t xml:space="preserve">, </w:t>
        </w:r>
      </w:ins>
      <w:ins w:id="755" w:author="CiLia" w:date="2022-04-29T20:54:00Z">
        <w:r w:rsidR="003258C4">
          <w:t xml:space="preserve">from GSA11 positively </w:t>
        </w:r>
      </w:ins>
      <w:ins w:id="756" w:author="CiLia" w:date="2022-04-29T20:55:00Z">
        <w:r w:rsidR="003258C4">
          <w:t xml:space="preserve">related with sst_tr12, </w:t>
        </w:r>
      </w:ins>
      <w:ins w:id="757" w:author="CiLia" w:date="2022-04-29T20:53:00Z">
        <w:r w:rsidR="003258C4">
          <w:t>while genotypes from GSA</w:t>
        </w:r>
      </w:ins>
      <w:ins w:id="758" w:author="CiLia" w:date="2022-04-29T20:54:00Z">
        <w:r w:rsidR="003258C4">
          <w:t xml:space="preserve">10 </w:t>
        </w:r>
      </w:ins>
      <w:ins w:id="759" w:author="CiLia" w:date="2022-08-04T15:07:00Z">
        <w:r w:rsidR="008E6BF4">
          <w:t>were</w:t>
        </w:r>
      </w:ins>
      <w:ins w:id="760" w:author="CiLia" w:date="2022-04-29T20:54:00Z">
        <w:r w:rsidR="003258C4">
          <w:t xml:space="preserve"> negatively related to nitrate.</w:t>
        </w:r>
      </w:ins>
      <w:ins w:id="761" w:author="CiLia" w:date="2022-04-29T20:55:00Z">
        <w:r w:rsidR="003258C4">
          <w:t xml:space="preserve"> Finally on the third RDA axis a positive relationship of GSA05 and GSA19 h</w:t>
        </w:r>
      </w:ins>
      <w:ins w:id="762" w:author="CiLia" w:date="2022-04-29T20:56:00Z">
        <w:r w:rsidR="003258C4">
          <w:t xml:space="preserve">aplotypes </w:t>
        </w:r>
        <w:r w:rsidR="003258C4">
          <w:lastRenderedPageBreak/>
          <w:t xml:space="preserve">with salinity </w:t>
        </w:r>
      </w:ins>
      <w:ins w:id="763" w:author="CiLia" w:date="2022-08-04T15:07:00Z">
        <w:r w:rsidR="008E6BF4">
          <w:t>was observed</w:t>
        </w:r>
      </w:ins>
      <w:ins w:id="764" w:author="CiLia" w:date="2022-04-29T20:59:00Z">
        <w:r w:rsidR="008A2B18">
          <w:t xml:space="preserve"> (Figure </w:t>
        </w:r>
      </w:ins>
      <w:ins w:id="765" w:author="CiLia" w:date="2022-04-29T21:03:00Z">
        <w:r w:rsidR="007357AD">
          <w:t>8C, D</w:t>
        </w:r>
      </w:ins>
      <w:ins w:id="766" w:author="CiLia" w:date="2022-04-29T20:59:00Z">
        <w:r w:rsidR="008A2B18">
          <w:t>)</w:t>
        </w:r>
      </w:ins>
      <w:ins w:id="767" w:author="CiLia" w:date="2022-04-29T20:56:00Z">
        <w:r w:rsidR="003258C4">
          <w:t>.</w:t>
        </w:r>
      </w:ins>
      <w:ins w:id="768" w:author="CiLia" w:date="2022-04-29T20:52:00Z">
        <w:r w:rsidR="003258C4">
          <w:t xml:space="preserve"> </w:t>
        </w:r>
      </w:ins>
      <w:ins w:id="769" w:author="CiLia" w:date="2022-04-18T00:08:00Z">
        <w:r w:rsidR="00E52A2D">
          <w:t>The</w:t>
        </w:r>
      </w:ins>
      <w:ins w:id="770" w:author="CiLia" w:date="2022-08-04T15:07:00Z">
        <w:r w:rsidR="00564258">
          <w:t xml:space="preserve"> single</w:t>
        </w:r>
      </w:ins>
      <w:ins w:id="771" w:author="CiLia" w:date="2022-04-18T00:08:00Z">
        <w:r w:rsidR="00E52A2D">
          <w:t xml:space="preserve"> significant RDA ax</w:t>
        </w:r>
      </w:ins>
      <w:ins w:id="772" w:author="CiLia" w:date="2022-04-18T15:35:00Z">
        <w:r w:rsidR="00A42191">
          <w:t>i</w:t>
        </w:r>
      </w:ins>
      <w:ins w:id="773" w:author="CiLia" w:date="2022-04-18T00:08:00Z">
        <w:r w:rsidR="00E52A2D">
          <w:t xml:space="preserve">s in the ordination of the </w:t>
        </w:r>
      </w:ins>
      <w:ins w:id="774" w:author="CiLia" w:date="2022-04-18T00:09:00Z">
        <w:r w:rsidR="00E52A2D">
          <w:t>MED</w:t>
        </w:r>
      </w:ins>
      <w:ins w:id="775" w:author="CiLia" w:date="2022-04-18T00:08:00Z">
        <w:r w:rsidR="00E52A2D">
          <w:t xml:space="preserve"> </w:t>
        </w:r>
      </w:ins>
      <w:ins w:id="776" w:author="CiLia" w:date="2022-04-18T00:09:00Z">
        <w:r w:rsidR="00E52A2D">
          <w:t>data</w:t>
        </w:r>
      </w:ins>
      <w:ins w:id="777" w:author="CiLia" w:date="2022-04-18T00:08:00Z">
        <w:r w:rsidR="00E52A2D">
          <w:t xml:space="preserve">set, returned </w:t>
        </w:r>
      </w:ins>
      <w:ins w:id="778" w:author="CiLia" w:date="2022-04-18T15:36:00Z">
        <w:r w:rsidR="00A42191">
          <w:t>23</w:t>
        </w:r>
      </w:ins>
      <w:ins w:id="779" w:author="CiLia" w:date="2022-04-18T00:08:00Z">
        <w:r w:rsidR="00E52A2D">
          <w:t xml:space="preserve"> unique candidate loci that</w:t>
        </w:r>
      </w:ins>
      <w:ins w:id="780" w:author="CiLia" w:date="2022-04-18T00:09:00Z">
        <w:r w:rsidR="00E52A2D">
          <w:t xml:space="preserve"> </w:t>
        </w:r>
      </w:ins>
      <w:ins w:id="781" w:author="CiLia" w:date="2022-04-18T00:08:00Z">
        <w:r w:rsidR="00E52A2D">
          <w:t xml:space="preserve">loaded </w:t>
        </w:r>
      </w:ins>
      <w:ins w:id="782" w:author="CiLia" w:date="2022-04-18T00:09:00Z">
        <w:r w:rsidR="00E52A2D">
          <w:t>±</w:t>
        </w:r>
      </w:ins>
      <w:ins w:id="783" w:author="CiLia" w:date="2022-04-18T00:08:00Z">
        <w:r w:rsidR="00E52A2D">
          <w:t>3 SD from the mean loading on axis.</w:t>
        </w:r>
      </w:ins>
      <w:ins w:id="784" w:author="CiLia" w:date="2022-04-18T00:10:00Z">
        <w:r w:rsidR="00E52A2D">
          <w:t xml:space="preserve"> </w:t>
        </w:r>
      </w:ins>
      <w:ins w:id="785" w:author="CiLia" w:date="2022-04-18T15:37:00Z">
        <w:r w:rsidR="00A42191">
          <w:t xml:space="preserve">The detected SNPs displayed </w:t>
        </w:r>
        <w:r w:rsidR="00A42191" w:rsidRPr="00E03107">
          <w:t>shared patterns of association across multiple environmental variables</w:t>
        </w:r>
        <w:r w:rsidR="00A42191">
          <w:t>.</w:t>
        </w:r>
      </w:ins>
      <w:ins w:id="786" w:author="CiLia" w:date="2022-04-18T00:10:00Z">
        <w:r w:rsidR="00E52A2D">
          <w:t xml:space="preserve"> </w:t>
        </w:r>
      </w:ins>
      <w:ins w:id="787" w:author="CiLia" w:date="2022-04-29T15:32:00Z">
        <w:r w:rsidR="00E20149">
          <w:t xml:space="preserve">The </w:t>
        </w:r>
      </w:ins>
      <w:ins w:id="788" w:author="CiLia" w:date="2022-04-29T15:33:00Z">
        <w:r w:rsidR="00E20149">
          <w:t>outlier loci detected by</w:t>
        </w:r>
      </w:ins>
      <w:ins w:id="789" w:author="CiLia" w:date="2022-04-29T15:32:00Z">
        <w:r w:rsidR="00E20149">
          <w:t xml:space="preserve"> the RDA in the two datasets </w:t>
        </w:r>
      </w:ins>
      <w:ins w:id="790" w:author="CiLia" w:date="2022-04-29T15:33:00Z">
        <w:r w:rsidR="00E20149">
          <w:t>revealed o</w:t>
        </w:r>
      </w:ins>
      <w:ins w:id="791" w:author="CiLia" w:date="2022-04-29T15:32:00Z">
        <w:r w:rsidR="00E20149">
          <w:t xml:space="preserve">verlapping as well as unique </w:t>
        </w:r>
      </w:ins>
      <w:ins w:id="792" w:author="CiLia" w:date="2022-04-29T15:33:00Z">
        <w:r w:rsidR="00E20149">
          <w:t xml:space="preserve">loci </w:t>
        </w:r>
      </w:ins>
      <w:ins w:id="793" w:author="CiLia" w:date="2022-04-29T15:34:00Z">
        <w:r w:rsidR="00E20149">
          <w:t xml:space="preserve">with </w:t>
        </w:r>
      </w:ins>
      <w:ins w:id="794" w:author="CiLia" w:date="2022-04-29T15:35:00Z">
        <w:r w:rsidR="00E20149">
          <w:t xml:space="preserve">14 in common among </w:t>
        </w:r>
      </w:ins>
      <w:ins w:id="795" w:author="CiLia" w:date="2022-04-29T15:36:00Z">
        <w:r w:rsidR="00E20149">
          <w:t xml:space="preserve">the two </w:t>
        </w:r>
      </w:ins>
      <w:ins w:id="796" w:author="CiLia" w:date="2022-04-29T15:35:00Z">
        <w:r w:rsidR="00E20149">
          <w:t xml:space="preserve">datasets and </w:t>
        </w:r>
      </w:ins>
      <w:ins w:id="797" w:author="CiLia" w:date="2022-04-29T15:37:00Z">
        <w:r w:rsidR="00015B0B">
          <w:t>1</w:t>
        </w:r>
      </w:ins>
      <w:ins w:id="798" w:author="CiLia" w:date="2022-04-30T15:32:00Z">
        <w:r w:rsidR="00CC434C">
          <w:t>11</w:t>
        </w:r>
      </w:ins>
      <w:ins w:id="799" w:author="CiLia" w:date="2022-04-29T15:37:00Z">
        <w:r w:rsidR="00015B0B">
          <w:t xml:space="preserve"> </w:t>
        </w:r>
      </w:ins>
      <w:ins w:id="800" w:author="CiLia" w:date="2022-04-29T15:35:00Z">
        <w:r w:rsidR="00E20149">
          <w:t xml:space="preserve">and 9 unique in </w:t>
        </w:r>
      </w:ins>
      <w:ins w:id="801" w:author="CiLia" w:date="2022-04-29T15:37:00Z">
        <w:r w:rsidR="00015B0B">
          <w:t>“</w:t>
        </w:r>
      </w:ins>
      <w:ins w:id="802" w:author="CiLia" w:date="2022-04-29T15:35:00Z">
        <w:r w:rsidR="00E20149">
          <w:t>all</w:t>
        </w:r>
      </w:ins>
      <w:ins w:id="803" w:author="CiLia" w:date="2022-04-29T15:37:00Z">
        <w:r w:rsidR="00015B0B">
          <w:t xml:space="preserve"> </w:t>
        </w:r>
      </w:ins>
      <w:ins w:id="804" w:author="CiLia" w:date="2022-04-29T15:35:00Z">
        <w:r w:rsidR="00E20149">
          <w:t>samples</w:t>
        </w:r>
      </w:ins>
      <w:ins w:id="805" w:author="CiLia" w:date="2022-04-29T15:37:00Z">
        <w:r w:rsidR="00015B0B">
          <w:t>”</w:t>
        </w:r>
      </w:ins>
      <w:ins w:id="806" w:author="CiLia" w:date="2022-04-29T15:35:00Z">
        <w:r w:rsidR="00E20149">
          <w:t xml:space="preserve"> and MED datasets respectively</w:t>
        </w:r>
      </w:ins>
      <w:ins w:id="807" w:author="CiLia" w:date="2022-04-29T15:31:00Z">
        <w:r w:rsidR="00E20149">
          <w:t>.</w:t>
        </w:r>
      </w:ins>
      <w:ins w:id="808" w:author="CiLia" w:date="2022-04-29T15:37:00Z">
        <w:r w:rsidR="00015B0B">
          <w:t xml:space="preserve"> </w:t>
        </w:r>
      </w:ins>
      <w:ins w:id="809" w:author="CiLia" w:date="2022-04-18T00:05:00Z">
        <w:r w:rsidR="00EF6542">
          <w:t>G</w:t>
        </w:r>
      </w:ins>
      <w:ins w:id="810" w:author="CiLia" w:date="2022-04-18T00:00:00Z">
        <w:r w:rsidR="00B92C13">
          <w:t>iven that RDA</w:t>
        </w:r>
      </w:ins>
      <w:ins w:id="811" w:author="CiLia" w:date="2022-04-18T00:37:00Z">
        <w:r w:rsidR="00211076">
          <w:t>s</w:t>
        </w:r>
      </w:ins>
      <w:ins w:id="812" w:author="CiLia" w:date="2022-04-18T00:00:00Z">
        <w:r w:rsidR="00B92C13">
          <w:t xml:space="preserve"> w</w:t>
        </w:r>
      </w:ins>
      <w:ins w:id="813" w:author="CiLia" w:date="2022-04-18T00:37:00Z">
        <w:r w:rsidR="00211076">
          <w:t>ere</w:t>
        </w:r>
      </w:ins>
      <w:ins w:id="814" w:author="CiLia" w:date="2022-04-18T00:00:00Z">
        <w:r w:rsidR="00B92C13">
          <w:t xml:space="preserve"> conducte</w:t>
        </w:r>
      </w:ins>
      <w:ins w:id="815" w:author="CiLia" w:date="2022-04-18T00:01:00Z">
        <w:r w:rsidR="00B92C13">
          <w:t>d on a different set of environmental variables</w:t>
        </w:r>
      </w:ins>
      <w:ins w:id="816" w:author="CiLia" w:date="2022-04-18T00:04:00Z">
        <w:r w:rsidR="00EF6542">
          <w:t xml:space="preserve"> </w:t>
        </w:r>
      </w:ins>
      <w:ins w:id="817" w:author="CiLia" w:date="2022-04-18T00:01:00Z">
        <w:r w:rsidR="00EF6542">
          <w:t>than t</w:t>
        </w:r>
      </w:ins>
      <w:ins w:id="818" w:author="CiLia" w:date="2022-04-18T00:02:00Z">
        <w:r w:rsidR="00EF6542">
          <w:t xml:space="preserve">he one used in </w:t>
        </w:r>
        <w:proofErr w:type="spellStart"/>
        <w:r w:rsidR="00EF6542">
          <w:t>gINLAnd</w:t>
        </w:r>
      </w:ins>
      <w:proofErr w:type="spellEnd"/>
      <w:ins w:id="819" w:author="CiLia" w:date="2022-04-18T00:05:00Z">
        <w:r w:rsidR="00EF6542">
          <w:t xml:space="preserve">, </w:t>
        </w:r>
      </w:ins>
      <w:ins w:id="820" w:author="CiLia" w:date="2022-04-18T00:02:00Z">
        <w:r w:rsidR="00EF6542">
          <w:t xml:space="preserve">a direct comparison of the </w:t>
        </w:r>
      </w:ins>
      <w:ins w:id="821" w:author="CiLia" w:date="2022-04-18T00:03:00Z">
        <w:r w:rsidR="00EF6542">
          <w:t xml:space="preserve">relevant for the European </w:t>
        </w:r>
      </w:ins>
      <w:ins w:id="822" w:author="CiLia" w:date="2022-04-29T21:00:00Z">
        <w:r w:rsidR="008A2B18">
          <w:t>sardines’</w:t>
        </w:r>
      </w:ins>
      <w:ins w:id="823" w:author="CiLia" w:date="2022-04-18T00:03:00Z">
        <w:r w:rsidR="00EF6542">
          <w:t xml:space="preserve"> environmental variables </w:t>
        </w:r>
      </w:ins>
      <w:ins w:id="824" w:author="CiLia" w:date="2022-04-29T13:15:00Z">
        <w:r w:rsidR="00ED3DD1">
          <w:t xml:space="preserve">as well as the outlier loci </w:t>
        </w:r>
      </w:ins>
      <w:ins w:id="825" w:author="CiLia" w:date="2022-04-29T13:16:00Z">
        <w:r w:rsidR="00ED3DD1">
          <w:t xml:space="preserve">detected </w:t>
        </w:r>
      </w:ins>
      <w:ins w:id="826" w:author="CiLia" w:date="2022-04-18T00:04:00Z">
        <w:r w:rsidR="00EF6542">
          <w:t>by the two methods is not possible.</w:t>
        </w:r>
      </w:ins>
      <w:ins w:id="827" w:author="CiLia" w:date="2022-08-04T14:35:00Z">
        <w:r w:rsidR="00F624DE">
          <w:t xml:space="preserve"> </w:t>
        </w:r>
      </w:ins>
      <w:ins w:id="828" w:author="CiLia" w:date="2022-08-04T14:44:00Z">
        <w:r w:rsidR="00856EBC">
          <w:t>Nevertheless</w:t>
        </w:r>
      </w:ins>
      <w:ins w:id="829" w:author="CiLia" w:date="2022-08-04T14:35:00Z">
        <w:r w:rsidR="00F624DE">
          <w:t xml:space="preserve">, </w:t>
        </w:r>
      </w:ins>
      <w:ins w:id="830" w:author="CiLia" w:date="2022-09-07T14:49:00Z">
        <w:r w:rsidR="00E607DF" w:rsidRPr="00F37AE4">
          <w:t xml:space="preserve">although examining </w:t>
        </w:r>
        <w:r w:rsidR="00E607DF">
          <w:t>two</w:t>
        </w:r>
        <w:r w:rsidR="00E607DF" w:rsidRPr="00F37AE4">
          <w:t xml:space="preserve"> out of the four datasets</w:t>
        </w:r>
        <w:r w:rsidR="00E607DF">
          <w:t xml:space="preserve"> when RDA was employed</w:t>
        </w:r>
        <w:r w:rsidR="00E607DF" w:rsidRPr="00F37AE4">
          <w:t xml:space="preserve">, </w:t>
        </w:r>
        <w:r w:rsidR="00E607DF">
          <w:t xml:space="preserve">five </w:t>
        </w:r>
        <w:r w:rsidR="00E607DF" w:rsidRPr="00F37AE4">
          <w:t>outlier loci</w:t>
        </w:r>
        <w:r w:rsidR="00E607DF">
          <w:t xml:space="preserve"> were in common through all approaches.</w:t>
        </w:r>
      </w:ins>
      <w:ins w:id="831" w:author="CiLia" w:date="2022-09-07T14:50:00Z">
        <w:r w:rsidR="00E607DF">
          <w:t xml:space="preserve"> Furthermore, </w:t>
        </w:r>
      </w:ins>
      <w:ins w:id="832" w:author="CiLia" w:date="2022-08-04T14:45:00Z">
        <w:r w:rsidR="00856EBC">
          <w:t xml:space="preserve">the </w:t>
        </w:r>
      </w:ins>
      <w:ins w:id="833" w:author="CiLia" w:date="2022-08-04T14:48:00Z">
        <w:r w:rsidR="0049726E">
          <w:t xml:space="preserve">environmental variables </w:t>
        </w:r>
      </w:ins>
      <w:ins w:id="834" w:author="CiLia" w:date="2022-08-04T14:45:00Z">
        <w:r w:rsidR="00856EBC">
          <w:t xml:space="preserve">highlighted as significant by the two </w:t>
        </w:r>
      </w:ins>
      <w:ins w:id="835" w:author="CiLia" w:date="2022-08-04T14:41:00Z">
        <w:r w:rsidR="0099047A">
          <w:t xml:space="preserve">approaches </w:t>
        </w:r>
      </w:ins>
      <w:ins w:id="836" w:author="CiLia" w:date="2022-09-07T14:51:00Z">
        <w:r w:rsidR="00E607DF">
          <w:t>were</w:t>
        </w:r>
      </w:ins>
      <w:ins w:id="837" w:author="CiLia" w:date="2022-08-04T14:46:00Z">
        <w:r w:rsidR="00856EBC">
          <w:t xml:space="preserve"> highly</w:t>
        </w:r>
        <w:r w:rsidR="00856EBC" w:rsidRPr="00856EBC">
          <w:rPr>
            <w:lang w:val="en-US"/>
          </w:rPr>
          <w:t xml:space="preserve"> </w:t>
        </w:r>
      </w:ins>
      <w:ins w:id="838" w:author="CiLia" w:date="2022-08-04T14:48:00Z">
        <w:r w:rsidR="0049726E">
          <w:rPr>
            <w:lang w:val="en-US"/>
          </w:rPr>
          <w:t>consistent</w:t>
        </w:r>
      </w:ins>
      <w:ins w:id="839" w:author="CiLia" w:date="2022-08-04T14:46:00Z">
        <w:r w:rsidR="00856EBC">
          <w:rPr>
            <w:lang w:val="en-US"/>
          </w:rPr>
          <w:t>.</w:t>
        </w:r>
      </w:ins>
    </w:p>
    <w:p w14:paraId="6F72AAD1" w14:textId="7BA69480" w:rsidR="00040054" w:rsidRDefault="00E04F7D" w:rsidP="00147F2C">
      <w:pPr>
        <w:spacing w:line="480" w:lineRule="auto"/>
        <w:rPr>
          <w:ins w:id="840" w:author="CiLia" w:date="2022-08-05T17:54:00Z"/>
        </w:rPr>
      </w:pPr>
      <w:r>
        <w:t>Overall, from all examined datasets</w:t>
      </w:r>
      <w:ins w:id="841" w:author="CiLia" w:date="2022-08-04T14:53:00Z">
        <w:r w:rsidR="00AB7020">
          <w:t xml:space="preserve"> and all employed methods (i.e., </w:t>
        </w:r>
        <w:proofErr w:type="spellStart"/>
        <w:r w:rsidR="00AB7020">
          <w:t>gINLAnd</w:t>
        </w:r>
        <w:proofErr w:type="spellEnd"/>
        <w:r w:rsidR="00AB7020">
          <w:t xml:space="preserve">, RDA and </w:t>
        </w:r>
        <w:proofErr w:type="spellStart"/>
        <w:r w:rsidR="00AB7020">
          <w:t>PCAdapt</w:t>
        </w:r>
        <w:proofErr w:type="spellEnd"/>
        <w:r w:rsidR="00AB7020">
          <w:t>)</w:t>
        </w:r>
      </w:ins>
      <w:r>
        <w:t xml:space="preserve">, </w:t>
      </w:r>
      <w:del w:id="842" w:author="CiLia" w:date="2022-04-29T13:37:00Z">
        <w:r w:rsidDel="00F86D54">
          <w:delText>147</w:delText>
        </w:r>
        <w:r w:rsidR="000E1EC5" w:rsidDel="00F86D54">
          <w:delText>8</w:delText>
        </w:r>
      </w:del>
      <w:ins w:id="843" w:author="CiLia" w:date="2022-04-18T02:03:00Z">
        <w:r w:rsidR="00092188">
          <w:t>16</w:t>
        </w:r>
      </w:ins>
      <w:ins w:id="844" w:author="CiLia" w:date="2022-04-30T15:50:00Z">
        <w:r w:rsidR="00021602">
          <w:t>07</w:t>
        </w:r>
      </w:ins>
      <w:ins w:id="845" w:author="CiLia" w:date="2022-04-18T02:03:00Z">
        <w:r w:rsidR="00092188">
          <w:t xml:space="preserve"> </w:t>
        </w:r>
      </w:ins>
      <w:ins w:id="846" w:author="CiLia" w:date="2022-04-18T02:04:00Z">
        <w:r w:rsidR="00092188">
          <w:t>SNPs were highlighted</w:t>
        </w:r>
      </w:ins>
      <w:r>
        <w:t xml:space="preserve"> </w:t>
      </w:r>
      <w:ins w:id="847" w:author="CiLia" w:date="2022-04-29T14:56:00Z">
        <w:r w:rsidR="002D5A26">
          <w:t xml:space="preserve">as </w:t>
        </w:r>
      </w:ins>
      <w:ins w:id="848" w:author="CiLia" w:date="2022-08-05T17:53:00Z">
        <w:r w:rsidR="00040054">
          <w:t xml:space="preserve">potential </w:t>
        </w:r>
      </w:ins>
      <w:r>
        <w:t xml:space="preserve">outliers </w:t>
      </w:r>
      <w:del w:id="849" w:author="CiLia" w:date="2022-04-29T14:56:00Z">
        <w:r w:rsidDel="002D5A26">
          <w:delText xml:space="preserve">were detected by </w:delText>
        </w:r>
      </w:del>
      <w:del w:id="850" w:author="CiLia" w:date="2022-04-18T02:04:00Z">
        <w:r w:rsidDel="00092188">
          <w:delText xml:space="preserve">both </w:delText>
        </w:r>
      </w:del>
      <w:del w:id="851" w:author="CiLia" w:date="2022-08-04T14:53:00Z">
        <w:r w:rsidDel="00AB7020">
          <w:delText>methods (i.e.</w:delText>
        </w:r>
        <w:r w:rsidR="0075272F" w:rsidDel="00AB7020">
          <w:delText>,</w:delText>
        </w:r>
        <w:r w:rsidDel="00AB7020">
          <w:delText xml:space="preserve"> gINLAnd and PCAdapt</w:delText>
        </w:r>
      </w:del>
      <w:del w:id="852" w:author="CiLia" w:date="2022-04-01T15:13:00Z">
        <w:r w:rsidR="00006C29" w:rsidDel="00C8769C">
          <w:delText xml:space="preserve">, </w:delText>
        </w:r>
        <w:r w:rsidR="00D62AF5" w:rsidDel="00C8769C">
          <w:delText>available upon request</w:delText>
        </w:r>
      </w:del>
      <w:del w:id="853" w:author="CiLia" w:date="2022-08-04T14:53:00Z">
        <w:r w:rsidR="00006C29" w:rsidDel="00AB7020">
          <w:delText>)</w:delText>
        </w:r>
      </w:del>
      <w:r>
        <w:t xml:space="preserve">. </w:t>
      </w:r>
      <w:del w:id="854" w:author="CiLia" w:date="2022-04-29T13:38:00Z">
        <w:r w:rsidDel="00F86D54">
          <w:delText>Forty-nine</w:delText>
        </w:r>
      </w:del>
      <w:ins w:id="855" w:author="CiLia" w:date="2022-04-29T13:38:00Z">
        <w:r w:rsidR="00F86D54">
          <w:t>Fif</w:t>
        </w:r>
      </w:ins>
      <w:ins w:id="856" w:author="CiLia" w:date="2022-04-29T13:39:00Z">
        <w:r w:rsidR="00F86D54">
          <w:t>ty</w:t>
        </w:r>
      </w:ins>
      <w:r>
        <w:t xml:space="preserve"> out of 54 environmental variables used in this study correlated with at least one SNP and up to 156</w:t>
      </w:r>
      <w:r w:rsidR="00C72853">
        <w:t xml:space="preserve"> </w:t>
      </w:r>
      <w:r w:rsidR="00B778AE">
        <w:t>(see</w:t>
      </w:r>
      <w:r>
        <w:t xml:space="preserve"> Table S</w:t>
      </w:r>
      <w:r w:rsidR="00E5426C">
        <w:t>4</w:t>
      </w:r>
      <w:r w:rsidR="00B778AE">
        <w:t>)</w:t>
      </w:r>
      <w:r>
        <w:t xml:space="preserve">. </w:t>
      </w:r>
      <w:del w:id="857" w:author="CiLia" w:date="2022-08-04T15:09:00Z">
        <w:r w:rsidDel="00564258">
          <w:delText>The f</w:delText>
        </w:r>
      </w:del>
      <w:del w:id="858" w:author="CiLia" w:date="2022-09-07T14:41:00Z">
        <w:r w:rsidDel="0089684A">
          <w:delText>ive</w:delText>
        </w:r>
      </w:del>
      <w:ins w:id="859" w:author="CiLia" w:date="2022-09-07T14:41:00Z">
        <w:r w:rsidR="0089684A">
          <w:t>Four</w:t>
        </w:r>
      </w:ins>
      <w:r>
        <w:t xml:space="preserve"> variables that </w:t>
      </w:r>
      <w:del w:id="860" w:author="CiLia" w:date="2022-08-04T15:09:00Z">
        <w:r w:rsidDel="00564258">
          <w:delText xml:space="preserve">were </w:delText>
        </w:r>
      </w:del>
      <w:ins w:id="861" w:author="CiLia" w:date="2022-08-04T15:09:00Z">
        <w:r w:rsidR="00564258">
          <w:t xml:space="preserve">did </w:t>
        </w:r>
      </w:ins>
      <w:r>
        <w:t>not correlate</w:t>
      </w:r>
      <w:del w:id="862" w:author="CiLia" w:date="2022-08-04T15:09:00Z">
        <w:r w:rsidDel="00564258">
          <w:delText>d</w:delText>
        </w:r>
      </w:del>
      <w:r>
        <w:t xml:space="preserve"> with any of the SNPs in any of the datasets </w:t>
      </w:r>
      <w:r w:rsidR="00153A83">
        <w:t>were</w:t>
      </w:r>
      <w:r>
        <w:t xml:space="preserve">: bathymetry, biogeo01, biogeo13, </w:t>
      </w:r>
      <w:del w:id="863" w:author="CiLia" w:date="2022-04-29T13:39:00Z">
        <w:r w:rsidDel="00F86D54">
          <w:delText xml:space="preserve">fishing_ef </w:delText>
        </w:r>
      </w:del>
      <w:r>
        <w:t xml:space="preserve">and </w:t>
      </w:r>
      <w:proofErr w:type="spellStart"/>
      <w:r>
        <w:t>Berline’s</w:t>
      </w:r>
      <w:proofErr w:type="spellEnd"/>
      <w:r>
        <w:t xml:space="preserve"> regionalization. The </w:t>
      </w:r>
      <w:r w:rsidR="00DF6E90">
        <w:t xml:space="preserve">sst_tr19 </w:t>
      </w:r>
      <w:r>
        <w:t xml:space="preserve">variable </w:t>
      </w:r>
      <w:r w:rsidR="00DE7379">
        <w:t xml:space="preserve">was </w:t>
      </w:r>
      <w:r>
        <w:t xml:space="preserve">the only </w:t>
      </w:r>
      <w:r w:rsidR="00DF6E90">
        <w:t>one</w:t>
      </w:r>
      <w:r>
        <w:t xml:space="preserve"> correlate</w:t>
      </w:r>
      <w:r w:rsidR="004E1A0D">
        <w:t>d</w:t>
      </w:r>
      <w:r>
        <w:t xml:space="preserve"> with SNPs in all four studied datasets.</w:t>
      </w:r>
    </w:p>
    <w:p w14:paraId="764F4958" w14:textId="613954AF" w:rsidR="00330309" w:rsidRDefault="00E04F7D" w:rsidP="00147F2C">
      <w:pPr>
        <w:spacing w:line="480" w:lineRule="auto"/>
      </w:pPr>
      <w:del w:id="864" w:author="CiLia" w:date="2022-08-05T17:54:00Z">
        <w:r w:rsidDel="00040054">
          <w:delText xml:space="preserve"> </w:delText>
        </w:r>
      </w:del>
      <w:ins w:id="865" w:author="CiLia" w:date="2022-04-30T17:48:00Z">
        <w:r w:rsidR="005E4E40">
          <w:t xml:space="preserve">Regarding </w:t>
        </w:r>
        <w:proofErr w:type="spellStart"/>
        <w:r w:rsidR="005E4E40">
          <w:t>gINLAnd</w:t>
        </w:r>
        <w:proofErr w:type="spellEnd"/>
        <w:r w:rsidR="005E4E40">
          <w:t xml:space="preserve"> result</w:t>
        </w:r>
      </w:ins>
      <w:ins w:id="866" w:author="CiLia" w:date="2022-08-04T14:49:00Z">
        <w:r w:rsidR="001872B3">
          <w:t>s</w:t>
        </w:r>
      </w:ins>
      <w:ins w:id="867" w:author="CiLia" w:date="2022-04-30T17:49:00Z">
        <w:r w:rsidR="005E4E40">
          <w:t xml:space="preserve">, </w:t>
        </w:r>
      </w:ins>
      <w:del w:id="868" w:author="CiLia" w:date="2022-04-30T17:49:00Z">
        <w:r w:rsidDel="005E4E40">
          <w:delText>E</w:delText>
        </w:r>
      </w:del>
      <w:ins w:id="869" w:author="CiLia" w:date="2022-04-30T17:49:00Z">
        <w:r w:rsidR="005E4E40">
          <w:t>e</w:t>
        </w:r>
      </w:ins>
      <w:r>
        <w:t xml:space="preserve">ight variables correlated with SNPs in all datasets except the one comparing northern </w:t>
      </w:r>
      <w:r w:rsidR="00006C29">
        <w:t>vs</w:t>
      </w:r>
      <w:r>
        <w:t xml:space="preserve"> southern sites. Those variables are related to currents (</w:t>
      </w:r>
      <w:r w:rsidR="00BC000A">
        <w:t>Currents,</w:t>
      </w:r>
      <w:r>
        <w:t xml:space="preserve"> </w:t>
      </w:r>
      <w:proofErr w:type="spellStart"/>
      <w:r>
        <w:t>surcurrent</w:t>
      </w:r>
      <w:proofErr w:type="spellEnd"/>
      <w:r>
        <w:t xml:space="preserve">), </w:t>
      </w:r>
      <w:r w:rsidR="00DF6E90">
        <w:t xml:space="preserve">and </w:t>
      </w:r>
      <w:r>
        <w:t xml:space="preserve">nutrients (nitrate, </w:t>
      </w:r>
      <w:proofErr w:type="spellStart"/>
      <w:r>
        <w:t>bphosphate</w:t>
      </w:r>
      <w:proofErr w:type="spellEnd"/>
      <w:r>
        <w:t xml:space="preserve">, bo2utilize, bo2dissolv, </w:t>
      </w:r>
      <w:proofErr w:type="spellStart"/>
      <w:r>
        <w:t>parmean</w:t>
      </w:r>
      <w:proofErr w:type="spellEnd"/>
      <w:r w:rsidR="00BC000A">
        <w:t>,</w:t>
      </w:r>
      <w:r>
        <w:t xml:space="preserve"> </w:t>
      </w:r>
      <w:proofErr w:type="spellStart"/>
      <w:r>
        <w:t>bo_pH</w:t>
      </w:r>
      <w:proofErr w:type="spellEnd"/>
      <w:r>
        <w:t>). The variables shared among the dataset that contained all samples and MED dataset were mostly related to temperature (</w:t>
      </w:r>
      <w:proofErr w:type="spellStart"/>
      <w:r>
        <w:t>tot_impact</w:t>
      </w:r>
      <w:proofErr w:type="spellEnd"/>
      <w:r>
        <w:t xml:space="preserve">, sst_tr26, </w:t>
      </w:r>
      <w:proofErr w:type="spellStart"/>
      <w:r>
        <w:t>sst_max_sl</w:t>
      </w:r>
      <w:proofErr w:type="spellEnd"/>
      <w:r>
        <w:t xml:space="preserve">, sst_tr12, </w:t>
      </w:r>
      <w:proofErr w:type="spellStart"/>
      <w:r>
        <w:t>sst_min_sl</w:t>
      </w:r>
      <w:proofErr w:type="spellEnd"/>
      <w:r>
        <w:t xml:space="preserve">), as well as salinity (salinity), </w:t>
      </w:r>
      <w:proofErr w:type="spellStart"/>
      <w:r>
        <w:t>Reygondeaus</w:t>
      </w:r>
      <w:proofErr w:type="spellEnd"/>
      <w:r>
        <w:t xml:space="preserve">’ epipelagic biogeochemical regions and </w:t>
      </w:r>
      <w:proofErr w:type="spellStart"/>
      <w:r>
        <w:t>FrontiersS</w:t>
      </w:r>
      <w:proofErr w:type="spellEnd"/>
      <w:r>
        <w:t>.</w:t>
      </w:r>
      <w:r w:rsidR="00330309">
        <w:t xml:space="preserve"> </w:t>
      </w:r>
      <w:r>
        <w:t xml:space="preserve">Water </w:t>
      </w:r>
      <w:r>
        <w:lastRenderedPageBreak/>
        <w:t xml:space="preserve">column temperature </w:t>
      </w:r>
      <w:r w:rsidR="00A45EA3">
        <w:t>(</w:t>
      </w:r>
      <w:proofErr w:type="spellStart"/>
      <w:r w:rsidR="00A45EA3">
        <w:t>btemp</w:t>
      </w:r>
      <w:proofErr w:type="spellEnd"/>
      <w:r w:rsidR="00A45EA3">
        <w:t xml:space="preserve">) </w:t>
      </w:r>
      <w:r>
        <w:t xml:space="preserve">was a shared environmental variable among MED and ATL dataset though none of the correlated SNPs were </w:t>
      </w:r>
      <w:r w:rsidR="00A45EA3">
        <w:t xml:space="preserve">in </w:t>
      </w:r>
      <w:r>
        <w:t>common.</w:t>
      </w:r>
    </w:p>
    <w:p w14:paraId="70AD62E5" w14:textId="770751A1" w:rsidR="002D5A26" w:rsidRDefault="00330309" w:rsidP="00147F2C">
      <w:pPr>
        <w:spacing w:line="480" w:lineRule="auto"/>
        <w:rPr>
          <w:ins w:id="870" w:author="CiLia" w:date="2022-08-04T15:56:00Z"/>
        </w:rPr>
      </w:pPr>
      <w:del w:id="871" w:author="CiLia" w:date="2022-08-04T15:10:00Z">
        <w:r w:rsidDel="00564258">
          <w:delText>T</w:delText>
        </w:r>
        <w:r w:rsidR="00E04F7D" w:rsidDel="00564258">
          <w:delText>here were</w:delText>
        </w:r>
      </w:del>
      <w:ins w:id="872" w:author="CiLia" w:date="2022-08-04T15:10:00Z">
        <w:r w:rsidR="00564258">
          <w:t>Some</w:t>
        </w:r>
      </w:ins>
      <w:r w:rsidR="00E04F7D">
        <w:t xml:space="preserve"> variables </w:t>
      </w:r>
      <w:ins w:id="873" w:author="CiLia" w:date="2022-08-04T15:10:00Z">
        <w:r w:rsidR="00564258">
          <w:t xml:space="preserve">were </w:t>
        </w:r>
      </w:ins>
      <w:r w:rsidR="00E04F7D">
        <w:t>exclusively highlighted in particular datasets</w:t>
      </w:r>
      <w:ins w:id="874" w:author="CiLia" w:date="2022-09-07T14:42:00Z">
        <w:r w:rsidR="0089684A">
          <w:t xml:space="preserve"> when </w:t>
        </w:r>
        <w:proofErr w:type="spellStart"/>
        <w:r w:rsidR="0089684A">
          <w:t>gINLAnd</w:t>
        </w:r>
        <w:proofErr w:type="spellEnd"/>
        <w:r w:rsidR="0089684A">
          <w:t xml:space="preserve"> was used</w:t>
        </w:r>
      </w:ins>
      <w:r w:rsidR="00E04F7D">
        <w:t>. For the dataset including all samples those were mostly related to temperature (</w:t>
      </w:r>
      <w:proofErr w:type="spellStart"/>
      <w:r w:rsidR="00E04F7D">
        <w:t>sst_m_slwi</w:t>
      </w:r>
      <w:proofErr w:type="spellEnd"/>
      <w:r w:rsidR="00E04F7D">
        <w:t xml:space="preserve">, </w:t>
      </w:r>
      <w:proofErr w:type="spellStart"/>
      <w:r w:rsidR="00E04F7D">
        <w:t>sst_m_sl</w:t>
      </w:r>
      <w:proofErr w:type="spellEnd"/>
      <w:r w:rsidR="00E04F7D">
        <w:t xml:space="preserve">, biogeo17, biogeo16, biogeo15, biogeo14), biology (PLD_60, </w:t>
      </w:r>
      <w:proofErr w:type="spellStart"/>
      <w:r w:rsidR="00E04F7D">
        <w:t>Mesopelag</w:t>
      </w:r>
      <w:proofErr w:type="spellEnd"/>
      <w:r w:rsidR="00E04F7D">
        <w:t xml:space="preserve"> and </w:t>
      </w:r>
      <w:proofErr w:type="spellStart"/>
      <w:r w:rsidR="00E04F7D">
        <w:t>Bathypelag</w:t>
      </w:r>
      <w:proofErr w:type="spellEnd"/>
      <w:r w:rsidR="00E04F7D">
        <w:t xml:space="preserve">, </w:t>
      </w:r>
      <w:proofErr w:type="spellStart"/>
      <w:r w:rsidR="00E04F7D">
        <w:t>EcoReg</w:t>
      </w:r>
      <w:proofErr w:type="spellEnd"/>
      <w:r w:rsidR="004E1A0D">
        <w:t>)</w:t>
      </w:r>
      <w:r w:rsidR="00E04F7D">
        <w:t>, climatology (</w:t>
      </w:r>
      <w:proofErr w:type="spellStart"/>
      <w:r w:rsidR="00E04F7D">
        <w:t>Raw_CluCli</w:t>
      </w:r>
      <w:proofErr w:type="spellEnd"/>
      <w:r w:rsidR="00BC000A">
        <w:t>,</w:t>
      </w:r>
      <w:r w:rsidR="00E04F7D">
        <w:t xml:space="preserve"> </w:t>
      </w:r>
      <w:proofErr w:type="spellStart"/>
      <w:r w:rsidR="00E04F7D">
        <w:t>ClusterCli</w:t>
      </w:r>
      <w:proofErr w:type="spellEnd"/>
      <w:r w:rsidR="00223772">
        <w:t>)</w:t>
      </w:r>
      <w:r w:rsidR="00E04F7D">
        <w:t>, salinity (biogeo10, biogeo08), primary productivity (</w:t>
      </w:r>
      <w:proofErr w:type="spellStart"/>
      <w:r w:rsidR="00E04F7D">
        <w:t>primpod</w:t>
      </w:r>
      <w:proofErr w:type="spellEnd"/>
      <w:r w:rsidR="00E04F7D">
        <w:t>) and nutrients (calcite).</w:t>
      </w:r>
      <w:ins w:id="875" w:author="CiLia" w:date="2022-04-30T17:49:00Z">
        <w:r w:rsidR="005E4E40">
          <w:t xml:space="preserve"> </w:t>
        </w:r>
      </w:ins>
      <w:ins w:id="876" w:author="CiLia" w:date="2022-04-30T17:52:00Z">
        <w:r w:rsidR="005E4E40">
          <w:t>W</w:t>
        </w:r>
      </w:ins>
      <w:ins w:id="877" w:author="CiLia" w:date="2022-04-30T17:50:00Z">
        <w:r w:rsidR="005E4E40">
          <w:t xml:space="preserve">hen </w:t>
        </w:r>
      </w:ins>
      <w:ins w:id="878" w:author="CiLia" w:date="2022-04-30T17:52:00Z">
        <w:r w:rsidR="005E4E40">
          <w:t>RDA was conducted wi</w:t>
        </w:r>
      </w:ins>
      <w:ins w:id="879" w:author="CiLia" w:date="2022-04-30T18:33:00Z">
        <w:r w:rsidR="00E3486C">
          <w:t>th</w:t>
        </w:r>
      </w:ins>
      <w:ins w:id="880" w:author="CiLia" w:date="2022-04-30T17:52:00Z">
        <w:del w:id="881" w:author="Fran Ramirez" w:date="2022-05-18T09:41:00Z">
          <w:r w:rsidR="005E4E40" w:rsidDel="00EA3DF5">
            <w:delText>l</w:delText>
          </w:r>
        </w:del>
        <w:r w:rsidR="005E4E40">
          <w:t xml:space="preserve"> </w:t>
        </w:r>
      </w:ins>
      <w:ins w:id="882" w:author="CiLia" w:date="2022-04-30T17:50:00Z">
        <w:r w:rsidR="005E4E40">
          <w:t>all samples</w:t>
        </w:r>
      </w:ins>
      <w:ins w:id="883" w:author="Fran Ramirez" w:date="2022-05-18T09:41:00Z">
        <w:r w:rsidR="00EA3DF5">
          <w:t>,</w:t>
        </w:r>
      </w:ins>
      <w:ins w:id="884" w:author="CiLia" w:date="2022-04-30T17:52:00Z">
        <w:r w:rsidR="005E4E40">
          <w:t xml:space="preserve"> two environmental variables</w:t>
        </w:r>
      </w:ins>
      <w:ins w:id="885" w:author="CiLia" w:date="2022-09-02T15:52:00Z">
        <w:r w:rsidR="00DA3621">
          <w:t>,</w:t>
        </w:r>
      </w:ins>
      <w:ins w:id="886" w:author="CiLia" w:date="2022-04-30T17:52:00Z">
        <w:r w:rsidR="005E4E40">
          <w:t xml:space="preserve"> </w:t>
        </w:r>
        <w:r w:rsidR="004E7B10">
          <w:t xml:space="preserve">not </w:t>
        </w:r>
      </w:ins>
      <w:ins w:id="887" w:author="CiLia" w:date="2022-04-30T17:53:00Z">
        <w:r w:rsidR="004E7B10">
          <w:t xml:space="preserve">indicated </w:t>
        </w:r>
      </w:ins>
      <w:ins w:id="888" w:author="CiLia" w:date="2022-04-30T18:33:00Z">
        <w:r w:rsidR="00E3486C">
          <w:t xml:space="preserve">for the same dataset </w:t>
        </w:r>
      </w:ins>
      <w:ins w:id="889" w:author="CiLia" w:date="2022-04-30T17:53:00Z">
        <w:r w:rsidR="004E7B10">
          <w:t>by</w:t>
        </w:r>
      </w:ins>
      <w:ins w:id="890" w:author="CiLia" w:date="2022-04-30T17:52:00Z">
        <w:r w:rsidR="004E7B10">
          <w:t xml:space="preserve"> </w:t>
        </w:r>
        <w:proofErr w:type="spellStart"/>
        <w:r w:rsidR="004E7B10">
          <w:t>g</w:t>
        </w:r>
      </w:ins>
      <w:ins w:id="891" w:author="CiLia" w:date="2022-04-30T17:53:00Z">
        <w:r w:rsidR="004E7B10">
          <w:t>INLAnd</w:t>
        </w:r>
      </w:ins>
      <w:proofErr w:type="spellEnd"/>
      <w:ins w:id="892" w:author="CiLia" w:date="2022-04-30T18:33:00Z">
        <w:r w:rsidR="00E3486C">
          <w:t>,</w:t>
        </w:r>
      </w:ins>
      <w:ins w:id="893" w:author="CiLia" w:date="2022-04-30T17:53:00Z">
        <w:r w:rsidR="004E7B10">
          <w:t xml:space="preserve"> were highlighted</w:t>
        </w:r>
      </w:ins>
      <w:ins w:id="894" w:author="CiLia" w:date="2022-04-30T17:49:00Z">
        <w:r w:rsidR="005E4E40">
          <w:t xml:space="preserve"> </w:t>
        </w:r>
      </w:ins>
      <w:proofErr w:type="gramStart"/>
      <w:ins w:id="895" w:author="CiLia" w:date="2022-04-30T17:53:00Z">
        <w:r w:rsidR="004E7B10">
          <w:t>i.e.</w:t>
        </w:r>
        <w:proofErr w:type="gramEnd"/>
        <w:r w:rsidR="004E7B10">
          <w:t xml:space="preserve"> fishing effort (</w:t>
        </w:r>
        <w:proofErr w:type="spellStart"/>
        <w:r w:rsidR="004E7B10">
          <w:t>fi</w:t>
        </w:r>
      </w:ins>
      <w:ins w:id="896" w:author="CiLia" w:date="2022-04-30T17:54:00Z">
        <w:r w:rsidR="004E7B10">
          <w:t>shing_ef</w:t>
        </w:r>
        <w:proofErr w:type="spellEnd"/>
        <w:r w:rsidR="004E7B10">
          <w:t xml:space="preserve">) and plan curvature (biogeo03). </w:t>
        </w:r>
      </w:ins>
      <w:ins w:id="897" w:author="CiLia" w:date="2022-08-05T17:55:00Z">
        <w:r w:rsidR="00040054">
          <w:t>F</w:t>
        </w:r>
      </w:ins>
      <w:ins w:id="898" w:author="CiLia" w:date="2022-04-30T17:54:00Z">
        <w:r w:rsidR="004E7B10">
          <w:t xml:space="preserve">or the MED dataset RDA environmental variables overlapped with those indicated by </w:t>
        </w:r>
        <w:proofErr w:type="spellStart"/>
        <w:r w:rsidR="004E7B10">
          <w:t>gINLAnd</w:t>
        </w:r>
        <w:proofErr w:type="spellEnd"/>
        <w:r w:rsidR="004E7B10">
          <w:t>.</w:t>
        </w:r>
      </w:ins>
      <w:r w:rsidR="00E04F7D">
        <w:t xml:space="preserve"> ATL dataset exclusively contained topography related variables (biogeo02, biogeo03</w:t>
      </w:r>
      <w:r w:rsidR="00A45EA3">
        <w:t xml:space="preserve">, </w:t>
      </w:r>
      <w:r w:rsidR="00E04F7D">
        <w:t>biogeo06, biogeo05, biogeo07, biogeo04) as well as two variables related to salinity (biogeo12</w:t>
      </w:r>
      <w:r w:rsidR="00BC000A">
        <w:t>,</w:t>
      </w:r>
      <w:r w:rsidR="00E04F7D">
        <w:t xml:space="preserve"> biogeo11). Finally, the dataset comparing northern vs southern sites exclusively correlated with SSS of the freshest month (biogeo09).</w:t>
      </w:r>
    </w:p>
    <w:p w14:paraId="02CF506F" w14:textId="3DCA6263" w:rsidR="00827E71" w:rsidRDefault="00040054" w:rsidP="00147F2C">
      <w:pPr>
        <w:spacing w:line="480" w:lineRule="auto"/>
      </w:pPr>
      <w:ins w:id="899" w:author="CiLia" w:date="2022-08-05T17:55:00Z">
        <w:r>
          <w:t>P</w:t>
        </w:r>
      </w:ins>
      <w:ins w:id="900" w:author="CiLia" w:date="2022-08-04T15:56:00Z">
        <w:r w:rsidR="00827E71">
          <w:t xml:space="preserve">opulation structure analyses on only </w:t>
        </w:r>
        <w:proofErr w:type="spellStart"/>
        <w:r w:rsidR="00827E71">
          <w:t>gINLAnd</w:t>
        </w:r>
        <w:proofErr w:type="spellEnd"/>
        <w:r w:rsidR="00827E71">
          <w:t xml:space="preserve"> and </w:t>
        </w:r>
        <w:proofErr w:type="spellStart"/>
        <w:r w:rsidR="00827E71">
          <w:t>PCAdap</w:t>
        </w:r>
      </w:ins>
      <w:ins w:id="901" w:author="CiLia" w:date="2022-08-04T15:57:00Z">
        <w:r w:rsidR="00827E71">
          <w:t>t</w:t>
        </w:r>
        <w:proofErr w:type="spellEnd"/>
        <w:r w:rsidR="00827E71">
          <w:t xml:space="preserve"> common </w:t>
        </w:r>
      </w:ins>
      <w:ins w:id="902" w:author="CiLia" w:date="2022-08-04T15:56:00Z">
        <w:r w:rsidR="00827E71">
          <w:t>outlier</w:t>
        </w:r>
      </w:ins>
      <w:ins w:id="903" w:author="CiLia" w:date="2022-08-04T15:57:00Z">
        <w:r w:rsidR="00827E71">
          <w:t>s</w:t>
        </w:r>
      </w:ins>
      <w:ins w:id="904" w:author="CiLia" w:date="2022-08-04T15:56:00Z">
        <w:r w:rsidR="00827E71">
          <w:t xml:space="preserve"> (n=196) estimated K = 2 clusters and allocated the samples to the MED and ATL clusters as with the complete loci dataset. On the contrary, when using only the neutral set of loci </w:t>
        </w:r>
        <w:proofErr w:type="gramStart"/>
        <w:r w:rsidR="00827E71">
          <w:t>i.e.</w:t>
        </w:r>
        <w:proofErr w:type="gramEnd"/>
        <w:r w:rsidR="00827E71">
          <w:t xml:space="preserve"> 3,002 loci (</w:t>
        </w:r>
        <w:r w:rsidR="00827E71">
          <w:rPr>
            <w:lang w:val="en-US"/>
          </w:rPr>
          <w:t>deducting</w:t>
        </w:r>
        <w:r w:rsidR="00827E71">
          <w:t xml:space="preserve"> 1,607 outliers from the total 4,609 loci), no signal of population structure was detected.</w:t>
        </w:r>
      </w:ins>
    </w:p>
    <w:p w14:paraId="7CBA2507" w14:textId="38015A80" w:rsidR="00223772" w:rsidRDefault="00223772" w:rsidP="00147F2C">
      <w:pPr>
        <w:spacing w:line="480" w:lineRule="auto"/>
      </w:pPr>
    </w:p>
    <w:p w14:paraId="0B00ACD2" w14:textId="31EDA08C" w:rsidR="00223772" w:rsidRPr="00A45EA3" w:rsidRDefault="00223772" w:rsidP="00A45EA3">
      <w:pPr>
        <w:spacing w:line="480" w:lineRule="auto"/>
        <w:rPr>
          <w:i/>
          <w:iCs/>
        </w:rPr>
      </w:pPr>
      <w:r w:rsidRPr="00A45EA3">
        <w:rPr>
          <w:i/>
          <w:iCs/>
        </w:rPr>
        <w:t>Functional Annotation</w:t>
      </w:r>
    </w:p>
    <w:p w14:paraId="2B7476D9" w14:textId="17EA4B45" w:rsidR="003354D6" w:rsidRPr="009C19DB" w:rsidRDefault="003354D6" w:rsidP="003354D6">
      <w:pPr>
        <w:spacing w:line="480" w:lineRule="auto"/>
        <w:rPr>
          <w:lang w:val="en-US"/>
        </w:rPr>
      </w:pPr>
      <w:r>
        <w:t>Functional annotation analys</w:t>
      </w:r>
      <w:sdt>
        <w:sdtPr>
          <w:tag w:val="goog_rdk_374"/>
          <w:id w:val="1438637827"/>
        </w:sdtPr>
        <w:sdtContent>
          <w:r>
            <w:t>e</w:t>
          </w:r>
        </w:sdtContent>
      </w:sdt>
      <w:r w:rsidR="00A45EA3">
        <w:t>s</w:t>
      </w:r>
      <w:r>
        <w:t xml:space="preserve"> of the </w:t>
      </w:r>
      <w:del w:id="905" w:author="CiLia" w:date="2022-04-01T15:29:00Z">
        <w:r w:rsidR="001578EA" w:rsidDel="00203FD8">
          <w:delText>147</w:delText>
        </w:r>
        <w:r w:rsidR="009422A7" w:rsidDel="00203FD8">
          <w:delText>8</w:delText>
        </w:r>
        <w:r w:rsidR="001578EA" w:rsidDel="00203FD8">
          <w:delText xml:space="preserve"> </w:delText>
        </w:r>
      </w:del>
      <w:ins w:id="906" w:author="CiLia" w:date="2022-04-01T15:29:00Z">
        <w:r w:rsidR="00203FD8">
          <w:t xml:space="preserve">196 </w:t>
        </w:r>
      </w:ins>
      <w:r>
        <w:t xml:space="preserve">outlier loci </w:t>
      </w:r>
      <w:r w:rsidR="00AF31E5">
        <w:t xml:space="preserve">highlighted in any of the datasets </w:t>
      </w:r>
      <w:r w:rsidR="007E7385">
        <w:t xml:space="preserve">by </w:t>
      </w:r>
      <w:del w:id="907" w:author="CiLia" w:date="2022-08-05T17:56:00Z">
        <w:r w:rsidR="007E7385" w:rsidDel="00040054">
          <w:delText xml:space="preserve">both </w:delText>
        </w:r>
      </w:del>
      <w:del w:id="908" w:author="CiLia" w:date="2022-04-29T13:52:00Z">
        <w:r w:rsidR="007E7385" w:rsidDel="0068720E">
          <w:delText xml:space="preserve">employed </w:delText>
        </w:r>
      </w:del>
      <w:proofErr w:type="spellStart"/>
      <w:ins w:id="909" w:author="CiLia" w:date="2022-04-29T13:52:00Z">
        <w:r w:rsidR="0068720E">
          <w:t>gINLAnd</w:t>
        </w:r>
        <w:proofErr w:type="spellEnd"/>
        <w:r w:rsidR="0068720E">
          <w:t xml:space="preserve"> and </w:t>
        </w:r>
        <w:proofErr w:type="spellStart"/>
        <w:r w:rsidR="0068720E">
          <w:t>PCAdapt</w:t>
        </w:r>
        <w:proofErr w:type="spellEnd"/>
        <w:r w:rsidR="0068720E">
          <w:t xml:space="preserve"> </w:t>
        </w:r>
      </w:ins>
      <w:r w:rsidR="007E7385">
        <w:t xml:space="preserve">approaches </w:t>
      </w:r>
      <w:r>
        <w:t xml:space="preserve">revealed that </w:t>
      </w:r>
      <w:ins w:id="910" w:author="CiLia" w:date="2022-08-04T15:12:00Z">
        <w:r w:rsidR="00564258">
          <w:t xml:space="preserve">156 are located within scaffolds that contain predicted genes. </w:t>
        </w:r>
      </w:ins>
      <w:ins w:id="911" w:author="CiLia" w:date="2022-08-04T15:28:00Z">
        <w:r w:rsidR="00943C20">
          <w:t>Few of them (</w:t>
        </w:r>
      </w:ins>
      <w:proofErr w:type="gramStart"/>
      <w:ins w:id="912" w:author="CiLia" w:date="2022-08-04T15:29:00Z">
        <w:r w:rsidR="00943C20">
          <w:t>i.e.</w:t>
        </w:r>
        <w:proofErr w:type="gramEnd"/>
        <w:r w:rsidR="00943C20">
          <w:t xml:space="preserve"> </w:t>
        </w:r>
      </w:ins>
      <w:ins w:id="913" w:author="CiLia" w:date="2022-08-04T15:12:00Z">
        <w:r w:rsidR="00564258">
          <w:t>12</w:t>
        </w:r>
      </w:ins>
      <w:ins w:id="914" w:author="CiLia" w:date="2022-08-04T15:28:00Z">
        <w:r w:rsidR="00943C20">
          <w:t>)</w:t>
        </w:r>
      </w:ins>
      <w:ins w:id="915" w:author="CiLia" w:date="2022-08-04T15:12:00Z">
        <w:r w:rsidR="00564258">
          <w:t xml:space="preserve"> were found within genic regions </w:t>
        </w:r>
      </w:ins>
      <w:ins w:id="916" w:author="CiLia" w:date="2022-08-04T15:28:00Z">
        <w:r w:rsidR="00943C20">
          <w:t>while for the rest</w:t>
        </w:r>
      </w:ins>
      <w:ins w:id="917" w:author="CiLia" w:date="2022-08-04T15:29:00Z">
        <w:r w:rsidR="00943C20">
          <w:t xml:space="preserve"> the closest gene</w:t>
        </w:r>
        <w:r w:rsidR="00943C20" w:rsidDel="00564258">
          <w:t xml:space="preserve"> </w:t>
        </w:r>
        <w:r w:rsidR="00943C20">
          <w:t>was identified</w:t>
        </w:r>
      </w:ins>
      <w:ins w:id="918" w:author="CiLia" w:date="2022-08-05T17:56:00Z">
        <w:r w:rsidR="00040054">
          <w:t xml:space="preserve"> </w:t>
        </w:r>
      </w:ins>
      <w:del w:id="919" w:author="CiLia" w:date="2022-08-04T15:12:00Z">
        <w:r w:rsidDel="00564258">
          <w:delText xml:space="preserve">a total of </w:delText>
        </w:r>
      </w:del>
      <w:del w:id="920" w:author="CiLia" w:date="2022-04-01T15:34:00Z">
        <w:r w:rsidDel="00E633EF">
          <w:delText xml:space="preserve">440 </w:delText>
        </w:r>
      </w:del>
      <w:del w:id="921" w:author="CiLia" w:date="2022-08-04T15:12:00Z">
        <w:r w:rsidDel="00564258">
          <w:delText xml:space="preserve">ddRAD loci are located within </w:delText>
        </w:r>
      </w:del>
      <w:del w:id="922" w:author="CiLia" w:date="2022-04-01T15:35:00Z">
        <w:r w:rsidDel="00E633EF">
          <w:delText xml:space="preserve">429 </w:delText>
        </w:r>
      </w:del>
      <w:del w:id="923" w:author="CiLia" w:date="2022-08-04T15:12:00Z">
        <w:r w:rsidDel="00564258">
          <w:delText xml:space="preserve">coding genes </w:delText>
        </w:r>
      </w:del>
      <w:r>
        <w:t>(</w:t>
      </w:r>
      <w:del w:id="924" w:author="CiLia" w:date="2022-08-05T17:57:00Z">
        <w:r w:rsidR="00A45EA3" w:rsidDel="003339BE">
          <w:delText>t</w:delText>
        </w:r>
        <w:r w:rsidR="00747008" w:rsidDel="003339BE">
          <w:delText xml:space="preserve">he </w:delText>
        </w:r>
      </w:del>
      <w:r w:rsidR="00747008">
        <w:t xml:space="preserve">top </w:t>
      </w:r>
      <w:ins w:id="925" w:author="CiLia" w:date="2022-08-04T15:12:00Z">
        <w:r w:rsidR="00564258">
          <w:t xml:space="preserve">blast </w:t>
        </w:r>
      </w:ins>
      <w:r w:rsidR="00747008">
        <w:t xml:space="preserve">hit per gene </w:t>
      </w:r>
      <w:sdt>
        <w:sdtPr>
          <w:tag w:val="goog_rdk_276"/>
          <w:id w:val="1384915442"/>
        </w:sdtPr>
        <w:sdtContent/>
      </w:sdt>
      <w:del w:id="926" w:author="CiLia" w:date="2022-08-05T17:57:00Z">
        <w:r w:rsidR="00747008" w:rsidDel="003339BE">
          <w:delText xml:space="preserve">obtained </w:delText>
        </w:r>
      </w:del>
      <w:r w:rsidR="00747008">
        <w:t xml:space="preserve">is given </w:t>
      </w:r>
      <w:r w:rsidR="00747008" w:rsidRPr="00A45EA3">
        <w:t>in Table S</w:t>
      </w:r>
      <w:r w:rsidR="00E5426C">
        <w:t>5</w:t>
      </w:r>
      <w:r w:rsidRPr="00A45EA3">
        <w:t>).</w:t>
      </w:r>
      <w:r>
        <w:t xml:space="preserve"> </w:t>
      </w:r>
      <w:r w:rsidR="00A45EA3">
        <w:t>GO</w:t>
      </w:r>
      <w:r>
        <w:t xml:space="preserve"> terms were </w:t>
      </w:r>
      <w:r>
        <w:lastRenderedPageBreak/>
        <w:t xml:space="preserve">retrieved for </w:t>
      </w:r>
      <w:del w:id="927" w:author="CiLia" w:date="2022-04-01T15:37:00Z">
        <w:r w:rsidR="0050469F" w:rsidDel="00E633EF">
          <w:delText>4</w:delText>
        </w:r>
        <w:r w:rsidR="00DE17E6" w:rsidDel="00E633EF">
          <w:delText>1</w:delText>
        </w:r>
        <w:r w:rsidR="0050469F" w:rsidDel="00E633EF">
          <w:delText xml:space="preserve">6 </w:delText>
        </w:r>
      </w:del>
      <w:ins w:id="928" w:author="CiLia" w:date="2022-08-04T15:13:00Z">
        <w:r w:rsidR="008B765F">
          <w:t>140</w:t>
        </w:r>
      </w:ins>
      <w:ins w:id="929" w:author="CiLia" w:date="2022-04-01T15:37:00Z">
        <w:r w:rsidR="00E633EF">
          <w:t xml:space="preserve"> </w:t>
        </w:r>
      </w:ins>
      <w:r>
        <w:t>of these genes</w:t>
      </w:r>
      <w:del w:id="930" w:author="CiLia" w:date="2022-08-04T15:13:00Z">
        <w:r w:rsidR="00A45EA3" w:rsidDel="008B765F">
          <w:delText>, revealing as</w:delText>
        </w:r>
        <w:r w:rsidDel="008B765F">
          <w:delText xml:space="preserve"> top GO terms the ‘cell binding’, ‘biological regulation’, ‘metabolic regulation’ and other functional categories</w:delText>
        </w:r>
      </w:del>
      <w:r>
        <w:t xml:space="preserve"> (Figure </w:t>
      </w:r>
      <w:customXmlDelRangeStart w:id="931" w:author="CiLia" w:date="2022-08-04T15:15:00Z"/>
      <w:sdt>
        <w:sdtPr>
          <w:tag w:val="goog_rdk_383"/>
          <w:id w:val="-1970971190"/>
        </w:sdtPr>
        <w:sdtContent>
          <w:customXmlDelRangeEnd w:id="931"/>
          <w:customXmlDelRangeStart w:id="932" w:author="CiLia" w:date="2022-08-04T15:15:00Z"/>
        </w:sdtContent>
      </w:sdt>
      <w:customXmlDelRangeEnd w:id="932"/>
      <w:ins w:id="933" w:author="CiLia" w:date="2022-08-04T15:15:00Z">
        <w:r w:rsidR="008B765F">
          <w:t>S1</w:t>
        </w:r>
      </w:ins>
      <w:del w:id="934" w:author="CiLia" w:date="2022-04-29T21:03:00Z">
        <w:r w:rsidDel="007357AD">
          <w:delText>8</w:delText>
        </w:r>
      </w:del>
      <w:r>
        <w:t>).</w:t>
      </w:r>
    </w:p>
    <w:p w14:paraId="2FDDE518" w14:textId="0C3BD58E" w:rsidR="00CA796C" w:rsidRDefault="00A45EA3" w:rsidP="00147F2C">
      <w:pPr>
        <w:spacing w:line="480" w:lineRule="auto"/>
      </w:pPr>
      <w:r w:rsidRPr="002B3232">
        <w:t xml:space="preserve">The most frequent </w:t>
      </w:r>
      <w:ins w:id="935" w:author="CiLia" w:date="2022-08-04T15:39:00Z">
        <w:r w:rsidR="00F90561">
          <w:rPr>
            <w:lang w:val="en-US"/>
          </w:rPr>
          <w:t>terms</w:t>
        </w:r>
      </w:ins>
      <w:ins w:id="936" w:author="CiLia" w:date="2022-08-04T15:40:00Z">
        <w:r w:rsidR="00F90561">
          <w:rPr>
            <w:lang w:val="en-US"/>
          </w:rPr>
          <w:t xml:space="preserve"> on the ‘Biological </w:t>
        </w:r>
      </w:ins>
      <w:del w:id="937" w:author="CiLia" w:date="2022-08-04T15:40:00Z">
        <w:r w:rsidRPr="002B3232" w:rsidDel="00F90561">
          <w:delText xml:space="preserve">processes </w:delText>
        </w:r>
      </w:del>
      <w:ins w:id="938" w:author="CiLia" w:date="2022-08-04T15:40:00Z">
        <w:r w:rsidR="00F90561">
          <w:t>P</w:t>
        </w:r>
        <w:r w:rsidR="00F90561" w:rsidRPr="002B3232">
          <w:t>rocess</w:t>
        </w:r>
        <w:r w:rsidR="00F90561">
          <w:t>’</w:t>
        </w:r>
        <w:r w:rsidR="00F90561" w:rsidRPr="002B3232">
          <w:t xml:space="preserve"> </w:t>
        </w:r>
        <w:r w:rsidR="00F90561">
          <w:t xml:space="preserve">category </w:t>
        </w:r>
      </w:ins>
      <w:r w:rsidRPr="002B3232">
        <w:t xml:space="preserve">were </w:t>
      </w:r>
      <w:ins w:id="939" w:author="CiLia" w:date="2022-08-04T15:40:00Z">
        <w:r w:rsidR="00F90561">
          <w:t>‘</w:t>
        </w:r>
      </w:ins>
      <w:r w:rsidRPr="002B3232">
        <w:t>cellular process</w:t>
      </w:r>
      <w:ins w:id="940" w:author="CiLia" w:date="2022-08-04T15:40:00Z">
        <w:r w:rsidR="00F90561">
          <w:t>’</w:t>
        </w:r>
      </w:ins>
      <w:r w:rsidRPr="002B3232">
        <w:t xml:space="preserve">, </w:t>
      </w:r>
      <w:del w:id="941" w:author="CiLia" w:date="2022-08-04T15:41:00Z">
        <w:r w:rsidRPr="002B3232" w:rsidDel="00F90561">
          <w:delText>metabolism</w:delText>
        </w:r>
      </w:del>
      <w:ins w:id="942" w:author="CiLia" w:date="2022-08-04T15:41:00Z">
        <w:r w:rsidR="00F90561">
          <w:t>’</w:t>
        </w:r>
        <w:r w:rsidR="00F90561" w:rsidRPr="002B3232">
          <w:t>metaboli</w:t>
        </w:r>
        <w:r w:rsidR="00F90561">
          <w:t>c process’</w:t>
        </w:r>
      </w:ins>
      <w:r w:rsidRPr="002B3232">
        <w:t xml:space="preserve">, </w:t>
      </w:r>
      <w:ins w:id="943" w:author="CiLia" w:date="2022-08-04T15:41:00Z">
        <w:r w:rsidR="00F90561">
          <w:t>‘</w:t>
        </w:r>
      </w:ins>
      <w:r w:rsidRPr="002B3232">
        <w:t>biological regulation</w:t>
      </w:r>
      <w:ins w:id="944" w:author="CiLia" w:date="2022-08-04T15:41:00Z">
        <w:r w:rsidR="00F90561">
          <w:t>’</w:t>
        </w:r>
      </w:ins>
      <w:del w:id="945" w:author="CiLia" w:date="2022-08-04T15:41:00Z">
        <w:r w:rsidRPr="002B3232" w:rsidDel="00F90561">
          <w:delText xml:space="preserve"> </w:delText>
        </w:r>
      </w:del>
      <w:ins w:id="946" w:author="CiLia" w:date="2022-08-04T15:41:00Z">
        <w:r w:rsidR="00F90561">
          <w:t xml:space="preserve">, ‘regulation of biological process’ </w:t>
        </w:r>
      </w:ins>
      <w:r w:rsidRPr="002B3232">
        <w:t xml:space="preserve">and </w:t>
      </w:r>
      <w:del w:id="947" w:author="CiLia" w:date="2022-08-04T15:41:00Z">
        <w:r w:rsidRPr="002B3232" w:rsidDel="00F90561">
          <w:delText>response to stimulus</w:delText>
        </w:r>
      </w:del>
      <w:ins w:id="948" w:author="CiLia" w:date="2022-08-04T15:41:00Z">
        <w:r w:rsidR="00F90561">
          <w:t>’</w:t>
        </w:r>
      </w:ins>
      <w:ins w:id="949" w:author="CiLia" w:date="2022-08-04T15:42:00Z">
        <w:r w:rsidR="00F90561">
          <w:t>signaling’</w:t>
        </w:r>
      </w:ins>
      <w:r w:rsidRPr="002B3232">
        <w:t xml:space="preserve">. </w:t>
      </w:r>
      <w:ins w:id="950" w:author="CiLia" w:date="2022-09-07T14:52:00Z">
        <w:r w:rsidR="00E607DF">
          <w:t xml:space="preserve">Out of the five </w:t>
        </w:r>
      </w:ins>
      <w:ins w:id="951" w:author="CiLia" w:date="2022-08-04T15:46:00Z">
        <w:r w:rsidR="003D07B6" w:rsidRPr="00F37AE4">
          <w:t>outlier loci</w:t>
        </w:r>
      </w:ins>
      <w:ins w:id="952" w:author="CiLia" w:date="2022-09-02T15:53:00Z">
        <w:r w:rsidR="00DA3621">
          <w:t xml:space="preserve"> </w:t>
        </w:r>
      </w:ins>
      <w:ins w:id="953" w:author="CiLia" w:date="2022-09-02T15:54:00Z">
        <w:r w:rsidR="00DA3621">
          <w:t xml:space="preserve">in </w:t>
        </w:r>
      </w:ins>
      <w:ins w:id="954" w:author="CiLia" w:date="2022-09-02T15:53:00Z">
        <w:r w:rsidR="00DA3621">
          <w:t xml:space="preserve">common </w:t>
        </w:r>
      </w:ins>
      <w:ins w:id="955" w:author="CiLia" w:date="2022-09-02T15:54:00Z">
        <w:r w:rsidR="00DA3621">
          <w:t>through all approaches</w:t>
        </w:r>
      </w:ins>
      <w:ins w:id="956" w:author="CiLia" w:date="2022-09-07T14:52:00Z">
        <w:r w:rsidR="00E607DF">
          <w:t>,</w:t>
        </w:r>
      </w:ins>
      <w:ins w:id="957" w:author="CiLia" w:date="2022-09-02T15:37:00Z">
        <w:r w:rsidR="009218B2">
          <w:t xml:space="preserve"> four were found</w:t>
        </w:r>
      </w:ins>
      <w:ins w:id="958" w:author="CiLia" w:date="2022-08-04T15:46:00Z">
        <w:r w:rsidR="003D07B6">
          <w:t xml:space="preserve"> in scaffolds with genes in their vicinity. Th</w:t>
        </w:r>
      </w:ins>
      <w:ins w:id="959" w:author="CiLia" w:date="2022-09-07T14:53:00Z">
        <w:r w:rsidR="00E607DF">
          <w:t>ose</w:t>
        </w:r>
      </w:ins>
      <w:ins w:id="960" w:author="CiLia" w:date="2022-08-04T15:46:00Z">
        <w:r w:rsidR="003D07B6">
          <w:t xml:space="preserve"> were: </w:t>
        </w:r>
        <w:r w:rsidR="003D07B6" w:rsidRPr="00C114B9">
          <w:t>Heterogeneous nuclear ribonucleoprotein A1 (</w:t>
        </w:r>
        <w:proofErr w:type="spellStart"/>
        <w:r w:rsidR="003D07B6" w:rsidRPr="00C114B9">
          <w:t>hnRNP</w:t>
        </w:r>
        <w:proofErr w:type="spellEnd"/>
        <w:r w:rsidR="003D07B6" w:rsidRPr="00C114B9">
          <w:t xml:space="preserve"> A1)</w:t>
        </w:r>
        <w:r w:rsidR="003D07B6">
          <w:t>,</w:t>
        </w:r>
        <w:r w:rsidR="003D07B6" w:rsidRPr="002B3232">
          <w:t xml:space="preserve"> </w:t>
        </w:r>
        <w:r w:rsidR="003D07B6" w:rsidRPr="00C114B9">
          <w:t>G protein-activated inward rectifier potassium channel 2 (GIRK-2)</w:t>
        </w:r>
        <w:r w:rsidR="003D07B6">
          <w:t xml:space="preserve">, </w:t>
        </w:r>
        <w:r w:rsidR="003D07B6" w:rsidRPr="00C114B9">
          <w:t xml:space="preserve">Myosin regulatory light chain 2, ventricular/cardiac muscle isoform (MLC-2) </w:t>
        </w:r>
        <w:r w:rsidR="003D07B6">
          <w:t xml:space="preserve">and </w:t>
        </w:r>
        <w:r w:rsidR="003D07B6" w:rsidRPr="00C114B9">
          <w:t>Transmembrane protein 178B</w:t>
        </w:r>
        <w:r w:rsidR="003D07B6">
          <w:t>.</w:t>
        </w:r>
      </w:ins>
      <w:del w:id="961" w:author="CiLia" w:date="2022-08-04T15:46:00Z">
        <w:r w:rsidR="0093715D" w:rsidDel="003D07B6">
          <w:delText>Of particular interest are some</w:delText>
        </w:r>
        <w:r w:rsidRPr="002B3232" w:rsidDel="003D07B6">
          <w:delText xml:space="preserve"> outlier loci </w:delText>
        </w:r>
        <w:r w:rsidR="0093715D" w:rsidDel="003D07B6">
          <w:delText xml:space="preserve">that were </w:delText>
        </w:r>
        <w:r w:rsidRPr="002B3232" w:rsidDel="003D07B6">
          <w:delText xml:space="preserve">associated with endoplasmin, one of the main heat shock proteins, Zona pellucida sperm-binding protein 3, </w:delText>
        </w:r>
        <w:r w:rsidR="0093715D" w:rsidRPr="002B3232" w:rsidDel="003D07B6">
          <w:delText>the oocytes mediator for sperm binding,</w:delText>
        </w:r>
        <w:r w:rsidR="0093715D" w:rsidDel="003D07B6">
          <w:delText xml:space="preserve"> </w:delText>
        </w:r>
        <w:r w:rsidRPr="002B3232" w:rsidDel="003D07B6">
          <w:delText>b</w:delText>
        </w:r>
        <w:r w:rsidR="006434EF" w:rsidDel="003D07B6">
          <w:delText xml:space="preserve">one morphogenetic protein </w:delText>
        </w:r>
        <w:r w:rsidRPr="002B3232" w:rsidDel="003D07B6">
          <w:delText xml:space="preserve">receptor gene </w:delText>
        </w:r>
        <w:r w:rsidR="006434EF" w:rsidDel="003D07B6">
          <w:delText>type 1B (</w:delText>
        </w:r>
        <w:r w:rsidRPr="002B3232" w:rsidDel="003D07B6">
          <w:delText>BMPR-1B</w:delText>
        </w:r>
        <w:r w:rsidR="006434EF" w:rsidDel="003D07B6">
          <w:delText>)</w:delText>
        </w:r>
        <w:r w:rsidR="0093715D" w:rsidDel="003D07B6">
          <w:delText xml:space="preserve"> and </w:delText>
        </w:r>
        <w:r w:rsidRPr="002B3232" w:rsidDel="003D07B6">
          <w:delText>glutaminase</w:delText>
        </w:r>
        <w:r w:rsidR="0093715D" w:rsidDel="003D07B6">
          <w:delText xml:space="preserve">, </w:delText>
        </w:r>
        <w:r w:rsidR="0093715D" w:rsidRPr="002B3232" w:rsidDel="003D07B6">
          <w:delText>an enzyme with known role in nitrogen metabolism.</w:delText>
        </w:r>
      </w:del>
    </w:p>
    <w:p w14:paraId="30F64823" w14:textId="77777777" w:rsidR="0050469F" w:rsidRDefault="0050469F" w:rsidP="00147F2C">
      <w:pPr>
        <w:spacing w:line="480" w:lineRule="auto"/>
      </w:pPr>
    </w:p>
    <w:p w14:paraId="3747B449" w14:textId="77777777" w:rsidR="00CA796C" w:rsidRDefault="00E04F7D" w:rsidP="00147F2C">
      <w:pPr>
        <w:spacing w:line="480" w:lineRule="auto"/>
        <w:rPr>
          <w:b/>
        </w:rPr>
      </w:pPr>
      <w:r>
        <w:rPr>
          <w:b/>
        </w:rPr>
        <w:t>Discussion</w:t>
      </w:r>
    </w:p>
    <w:p w14:paraId="3096A204" w14:textId="77777777" w:rsidR="0050469F" w:rsidRDefault="0050469F" w:rsidP="00031411">
      <w:pPr>
        <w:spacing w:line="480" w:lineRule="auto"/>
        <w:rPr>
          <w:i/>
          <w:iCs/>
        </w:rPr>
      </w:pPr>
    </w:p>
    <w:p w14:paraId="51C6401E" w14:textId="6CA27CB2" w:rsidR="00031411" w:rsidRPr="005B38BB" w:rsidRDefault="00031411" w:rsidP="00031411">
      <w:pPr>
        <w:spacing w:line="480" w:lineRule="auto"/>
        <w:rPr>
          <w:i/>
          <w:iCs/>
        </w:rPr>
      </w:pPr>
      <w:r w:rsidRPr="005B38BB">
        <w:rPr>
          <w:i/>
          <w:iCs/>
        </w:rPr>
        <w:t>Understanding sardines’ population structure</w:t>
      </w:r>
    </w:p>
    <w:p w14:paraId="523D2D12" w14:textId="189A3BD8" w:rsidR="009663D1" w:rsidRDefault="008F6939" w:rsidP="009663D1">
      <w:pPr>
        <w:spacing w:line="480" w:lineRule="auto"/>
      </w:pPr>
      <w:del w:id="962" w:author="CiLia" w:date="2022-08-03T17:30:00Z">
        <w:r w:rsidDel="0028572F">
          <w:delText>B</w:delText>
        </w:r>
        <w:r w:rsidR="00BC000A" w:rsidDel="0028572F">
          <w:delText xml:space="preserve">oth approaches </w:delText>
        </w:r>
        <w:r w:rsidR="00A76BEC" w:rsidDel="0028572F">
          <w:delText>employed in t</w:delText>
        </w:r>
      </w:del>
      <w:ins w:id="963" w:author="CiLia" w:date="2022-08-03T17:30:00Z">
        <w:r w:rsidR="0028572F">
          <w:t>T</w:t>
        </w:r>
      </w:ins>
      <w:r w:rsidR="00A76BEC">
        <w:t xml:space="preserve">he present study </w:t>
      </w:r>
      <w:r w:rsidR="00BC000A">
        <w:t>indicate</w:t>
      </w:r>
      <w:ins w:id="964" w:author="CiLia" w:date="2022-08-03T17:31:00Z">
        <w:r w:rsidR="0028572F">
          <w:t>s</w:t>
        </w:r>
      </w:ins>
      <w:r w:rsidR="00BC000A">
        <w:t xml:space="preserve"> </w:t>
      </w:r>
      <w:r>
        <w:t>t</w:t>
      </w:r>
      <w:r w:rsidR="00E04F7D">
        <w:t xml:space="preserve">he </w:t>
      </w:r>
      <w:r w:rsidR="00DF1536">
        <w:rPr>
          <w:lang w:val="en-US"/>
        </w:rPr>
        <w:t>existence of two</w:t>
      </w:r>
      <w:r w:rsidR="00DF1536">
        <w:t xml:space="preserve"> </w:t>
      </w:r>
      <w:r w:rsidR="00E04F7D">
        <w:t>clearly differentiated gene pools of sardines that meet in the Western Mediterranean i.e.</w:t>
      </w:r>
      <w:r w:rsidR="007911D6">
        <w:t>,</w:t>
      </w:r>
      <w:r w:rsidR="00E04F7D">
        <w:t xml:space="preserve"> ATL and MED</w:t>
      </w:r>
      <w:r w:rsidR="005B38BB">
        <w:t xml:space="preserve"> clusters</w:t>
      </w:r>
      <w:r w:rsidR="00E04F7D">
        <w:t xml:space="preserve">. </w:t>
      </w:r>
      <w:moveToRangeStart w:id="965" w:author="CiLia" w:date="2022-08-03T17:31:00Z" w:name="move110440302"/>
      <w:moveTo w:id="966" w:author="CiLia" w:date="2022-08-03T17:31:00Z">
        <w:r w:rsidR="0028572F">
          <w:t xml:space="preserve">The results of both population structure analysis tools employed in this study (i.e., STRUCTURE and DAPC) were consistent despite their methodological differences, indicative of the strong signal in our data. </w:t>
        </w:r>
      </w:moveTo>
      <w:moveToRangeEnd w:id="965"/>
      <w:r w:rsidR="00E04F7D">
        <w:t>The two clusters are geographically well defined</w:t>
      </w:r>
      <w:r w:rsidR="002571C5">
        <w:t>,</w:t>
      </w:r>
      <w:r w:rsidR="00E04F7D">
        <w:t xml:space="preserve"> </w:t>
      </w:r>
      <w:r w:rsidR="00E76D00">
        <w:t xml:space="preserve">in agreement to </w:t>
      </w:r>
      <w:r w:rsidR="002571C5">
        <w:t xml:space="preserve">the </w:t>
      </w:r>
      <w:r w:rsidR="00E76D00">
        <w:t xml:space="preserve">geographical distribution of the </w:t>
      </w:r>
      <w:r w:rsidR="00AC1F71">
        <w:t>two sardine</w:t>
      </w:r>
      <w:r w:rsidR="00E76D00">
        <w:t xml:space="preserve"> subspecies </w:t>
      </w:r>
      <w:r w:rsidR="00CA4440">
        <w:t>recogni</w:t>
      </w:r>
      <w:r w:rsidR="005B38BB">
        <w:t>z</w:t>
      </w:r>
      <w:r w:rsidR="00CA4440">
        <w:t xml:space="preserve">ed by </w:t>
      </w:r>
      <w:del w:id="967" w:author="CiLia" w:date="2022-08-05T17:58:00Z">
        <w:r w:rsidR="00CA4440" w:rsidDel="002C2F5E">
          <w:delText xml:space="preserve">both </w:delText>
        </w:r>
      </w:del>
      <w:r w:rsidR="00CA4440">
        <w:t>morphological and molecular characters</w:t>
      </w:r>
      <w:r w:rsidR="005B38BB">
        <w:t xml:space="preserve"> </w:t>
      </w:r>
      <w:r w:rsidR="005B38BB">
        <w:fldChar w:fldCharType="begin" w:fldLock="1"/>
      </w:r>
      <w:r w:rsidR="00704550">
        <w:instrText>ADDIN CSL_CITATION {"citationItems":[{"id":"ITEM-1","itemData":{"DOI":"10.1139/f89-251","ISSN":"0706-652X","abstract":"Both genera are monotypic. Differences between populations of Sardinops in different current systems are not large enough to consider them distinct subspecies. Analysis of biochemical genetics information, fossil evidence, and present and paleoclimatic conditions suggests that Sardinops did not achieve its present distribution until the Pleistocene and that westward exchange of sardines via the northern and southern west wind drift regions is possible with present climatic conditions. Transequator exchange appears to be possible only during glacial maxima and only in the E tropical Pacific. -from Authors","author":[{"dropping-particle":"","family":"Parrish","given":"R. H.","non-dropping-particle":"","parse-names":false,"suffix":""},{"dropping-particle":"","family":"Serra","given":"R.","non-dropping-particle":"","parse-names":false,"suffix":""},{"dropping-particle":"","family":"Grant","given":"W. S.","non-dropping-particle":"","parse-names":false,"suffix":""}],"container-title":"Canadian Journal of Fisheries and Aquatic Sciences","id":"ITEM-1","issue":"11","issued":{"date-parts":[["1989"]]},"page":"2019-2036","publisher":" NRC Research Press Ottawa, Canada ","title":"The monotypic sardines, Sardina and Sardinops: their taxonomy, distribution, stock structure, and zoogeography","type":"article-journal","volume":"46"},"uris":["http://www.mendeley.com/documents/?uuid=bd21f45b-d0af-33db-a6b8-cdd234f4cbb4"]},{"id":"ITEM-2","itemData":{"DOI":"10.1007/s00227-006-0371-8","ISSN":"00253162","abstract":"The upwelling systems along the coast of Morocco support some of the largest populations of sardine (Sardina pilchardus) in the world. Although these populations provide a base for a substantial fishing industry, virtually nothing is known about the genetic stock structure of this fish. Samples (n = 346), collected from seven sites along the Atlantic coast and in the Alboran Sea, were examined for exon-primed intron-crossing PCR (EPIC-PCR) polymorphism. Two markers, CaM-4 and Ops-1, had 6 and 9 alleles, respectively, after the pooling of gel fragments into 5 bp length classes, Correspondence analysis and the distribution of F st among samples indicated that Moroccan populations were divided into two groups with F st= 0.034 (P &lt; 0.05) across the Gibraltar Strait. Populations along the Atlantic coast of Morocco comprise one genetic unit, except for a weak genetic boundary south of Cape Ghir and the peculiar behavior of the Safi sample would indicate a genetic drift. Complex ocean hydrodynamics around Gibraltar Strait and across Cape Ghir, likely, contributes to these genetic isolations. These results point out the usefulness of population genetic studies in stock management for sardine populations that may be particularly vulnerable to overexploitation especially during upwelling intensity shifts. © 2006 Springer-Verlag.","author":[{"dropping-particle":"","family":"Atarhouch","given":"T.","non-dropping-particle":"","parse-names":false,"suffix":""},{"dropping-particle":"","family":"Rami","given":"M.","non-dropping-particle":"","parse-names":false,"suffix":""},{"dropping-particle":"","family":"Naciri","given":"M.","non-dropping-particle":"","parse-names":false,"suffix":""},{"dropping-particle":"","family":"Dakkak","given":"A.","non-dropping-particle":"","parse-names":false,"suffix":""}],"container-title":"Marine Biology","id":"ITEM-2","issue":"3","issued":{"date-parts":[["2007","6","24"]]},"page":"521-528","publisher":"Springer Verlag","title":"Genetic population structure of sardine (Sardina pilchardus) off Morocco detected with intron polymorphism (EPIC-PCR)","type":"article-journal","volume":"150"},"uris":["http://www.mendeley.com/documents/?uuid=8707e093-295d-3dd9-8d7e-d36d0c751b19"]},{"id":"ITEM-3","itemData":{"abstract":"Whole genome sequence data is an ideal tool for characterizing processes in ecology and evolution. Despite the lowering in sequencing costs, it can be challenging to produce a genome and high-coverage resequencing data for a non-model species. New population genomics data analysis pipelines based on genotype likelihoods allow for a significant reduction in cost by efficiently extracting information from low coverage sequence data. We demonstrate the robustness of such approaches with a genomic data set consisting of two draft genomes of the European sardine (Sardina pilchardus, Walbaum 1792), and resequencing data (~1.5 X depth) for 78 individuals from 12 sampling locations across the 5,000 Km of the species’ distribution range (from the Eastern Mediterranean to the archipelagos of Madeira and Azores). Our results clearly show at least three genetic clusters. One includes individuals from Azores and Madeira (two archipelagos in the Atlantic), the second corresponds to Iberia (the center of the sampling distribution), and the third gathers the Mediterranean samples and those from the Canary Islands. This suggests at least two important barriers to gene flow, even though these do not seem complete, with individuals from Iberia showing some degree of admixture. These results together with the genetic resources generated for this commercially important taxon provide a baseline for further studies aiming at identifying the nature of these barriers between Sardine populations, and information for transnational stock management of this highly exploited species towards sustainable fisheries.","author":[{"dropping-particle":"da","family":"Fonseca","given":"Rute","non-dropping-particle":"","parse-names":false,"suffix":""},{"dropping-particle":"","family":"Campos","given":"Paula","non-dropping-particle":"","parse-names":false,"suffix":""},{"dropping-particle":"la","family":"Iglesia","given":"Alba Rey de","non-dropping-particle":"","parse-names":false,"suffix":""},{"dropping-particle":"","family":"Barroso","given":"Gustavo","non-dropping-particle":"","parse-names":false,"suffix":""},{"dropping-particle":"","family":"Bergeron","given":"Lucie","non-dropping-particle":"","parse-names":false,"suffix":""},{"dropping-particle":"","family":"Nande","given":"Manuel","non-dropping-particle":"","parse-names":false,"suffix":""},{"dropping-particle":"","family":"Tuya","given":"Fernando","non-dropping-particle":"","parse-names":false,"suffix":""},{"dropping-particle":"","family":"Abidli","given":"Sami","non-dropping-particle":"","parse-names":false,"suffix":""},{"dropping-particle":"","family":"Pérez","given":"Montse","non-dropping-particle":"","parse-names":false,"suffix":""},{"dropping-particle":"","family":"Riveiro","given":"Isabel","non-dropping-particle":"","parse-names":false,"suffix":""},{"dropping-particle":"","family":"Carrera","given":"Pablo","non-dropping-particle":"","parse-names":false,"suffix":""},{"dropping-particle":"","family":"Jurado-Ruzafa","given":"Alba","non-dropping-particle":"","parse-names":false,"suffix":""},{"dropping-particle":"","family":"Santamaria","given":"M Teresa G","non-dropping-particle":"","parse-names":false,"suffix":""},{"dropping-particle":"","family":"Faria","given":"Rui","non-dropping-particle":"","parse-names":false,"suffix":""},{"dropping-particle":"","family":"Machado","given":"Andre","non-dropping-particle":"","parse-names":false,"suffix":""},{"dropping-particle":"","family":"Fonseca","given":"Miguel","non-dropping-particle":"","parse-names":false,"suffix":""},{"dropping-particle":"","family":"Froufe","given":"Elsa","non-dropping-particle":"","parse-names":false,"suffix":""},{"dropping-particle":"","family":"Castro","given":"L Filipe C","non-dropping-particle":"","parse-names":false,"suffix":""}],"container-title":"Authorea Preprints","id":"ITEM-3","issued":{"date-parts":[["2021"]]},"page":"1-32","title":"Low coverage whole genome sequencing reveals the underlying structure of European sardine populations","type":"article-journal"},"uris":["http://www.mendeley.com/documents/?uuid=95816156-5580-4732-a8f6-355d293691d3"]}],"mendeley":{"formattedCitation":"(T. Atarhouch, Rami, Naciri, &amp; Dakkak, 2007; Fonseca et al., 2021; Parrish, Serra, &amp; Grant, 1989)","manualFormatting":"(Atarhouch, Rami, Naciri, &amp; Dakkak, 2007; Fonseca et al., submitted; Parrish, Serra, &amp; Grant, 1989)","plainTextFormattedCitation":"(T. Atarhouch, Rami, Naciri, &amp; Dakkak, 2007; Fonseca et al., 2021; Parrish, Serra, &amp; Grant, 1989)","previouslyFormattedCitation":"(T. Atarhouch, Rami, Naciri, &amp; Dakkak, 2007; Fonseca et al., 2021; Parrish, Serra, &amp; Grant, 1989)"},"properties":{"noteIndex":0},"schema":"https://github.com/citation-style-language/schema/raw/master/csl-citation.json"}</w:instrText>
      </w:r>
      <w:r w:rsidR="005B38BB">
        <w:fldChar w:fldCharType="separate"/>
      </w:r>
      <w:r w:rsidR="005B38BB" w:rsidRPr="005B38BB">
        <w:rPr>
          <w:noProof/>
        </w:rPr>
        <w:t xml:space="preserve">(Atarhouch, Rami, Naciri, &amp; Dakkak, 2007; Fonseca et al., </w:t>
      </w:r>
      <w:r w:rsidR="005B38BB">
        <w:rPr>
          <w:noProof/>
        </w:rPr>
        <w:t>submitted</w:t>
      </w:r>
      <w:r w:rsidR="005B38BB" w:rsidRPr="005B38BB">
        <w:rPr>
          <w:noProof/>
        </w:rPr>
        <w:t>; Parrish, Serra, &amp; Grant, 1989)</w:t>
      </w:r>
      <w:r w:rsidR="005B38BB">
        <w:fldChar w:fldCharType="end"/>
      </w:r>
      <w:r w:rsidR="002571C5">
        <w:t>. A</w:t>
      </w:r>
      <w:r w:rsidR="00E04F7D">
        <w:t xml:space="preserve">dmixed individuals </w:t>
      </w:r>
      <w:r w:rsidR="002571C5">
        <w:t xml:space="preserve">are </w:t>
      </w:r>
      <w:r w:rsidR="00E04F7D">
        <w:t>found throughout the Mediterranean sampling sites</w:t>
      </w:r>
      <w:r w:rsidR="004A47DF">
        <w:t xml:space="preserve">, with </w:t>
      </w:r>
      <w:sdt>
        <w:sdtPr>
          <w:tag w:val="goog_rdk_398"/>
          <w:id w:val="-624930155"/>
        </w:sdtPr>
        <w:sdtContent/>
      </w:sdt>
      <w:r w:rsidR="00A76BEC">
        <w:t>AOF</w:t>
      </w:r>
      <w:r w:rsidR="004A47DF">
        <w:t xml:space="preserve"> </w:t>
      </w:r>
      <w:r w:rsidR="00A76BEC">
        <w:t>hav</w:t>
      </w:r>
      <w:r w:rsidR="004A47DF">
        <w:t xml:space="preserve">ing a transition </w:t>
      </w:r>
      <w:r w:rsidR="002571C5">
        <w:t xml:space="preserve">role </w:t>
      </w:r>
      <w:r w:rsidR="004A47DF">
        <w:t>between the two</w:t>
      </w:r>
      <w:r w:rsidR="00D94FE1">
        <w:rPr>
          <w:lang w:val="en-US"/>
        </w:rPr>
        <w:t xml:space="preserve"> regions</w:t>
      </w:r>
      <w:ins w:id="968" w:author="CiLia" w:date="2022-08-05T17:59:00Z">
        <w:r w:rsidR="002C2F5E">
          <w:rPr>
            <w:lang w:val="en-US"/>
          </w:rPr>
          <w:t>, in agreement to</w:t>
        </w:r>
      </w:ins>
      <w:del w:id="969" w:author="CiLia" w:date="2022-08-05T17:59:00Z">
        <w:r w:rsidR="004A47DF" w:rsidDel="002C2F5E">
          <w:delText>.</w:delText>
        </w:r>
        <w:r w:rsidR="00E04F7D" w:rsidDel="002C2F5E">
          <w:delText xml:space="preserve"> </w:delText>
        </w:r>
        <w:r w:rsidR="009663D1" w:rsidDel="002C2F5E">
          <w:delText xml:space="preserve">Such pattern </w:delText>
        </w:r>
        <w:r w:rsidR="00DE17E6" w:rsidDel="002C2F5E">
          <w:delText>agrees with</w:delText>
        </w:r>
      </w:del>
      <w:r w:rsidR="00DE17E6">
        <w:t xml:space="preserve"> </w:t>
      </w:r>
      <w:r w:rsidR="009663D1">
        <w:t xml:space="preserve">previous studies </w:t>
      </w:r>
      <w:r w:rsidR="005B38BB">
        <w:fldChar w:fldCharType="begin" w:fldLock="1"/>
      </w:r>
      <w:r w:rsidR="00FB018B">
        <w:instrText>ADDIN CSL_CITATION {"citationItems":[{"id":"ITEM-1","itemData":{"DOI":"10.1038/hdy.1997.81","ISSN":"0018067X","abstract":"Eleven enzymes coded by 15 loci (ADH(*), SOD(*), SDH(*), LDH-1(*), LDH-2(*), ME-1(*), ME-2(*), GPI-1(*), GPI-2(*), IDH(*), MDH-1(*), MDH-2(*), PGM(*), AAT(*) and CK(*)) were studied using electrophoretic methods in order to characterize stocks of sardines from the western Mediterranean Sea. The results showed differentiated groups distributed throughout the area studied. They did not form a panmictic population, but they existed as semi-independent, although not completely isolated, breeding units with an estimation of migration of N(c)m = 3.1 (number of migrants per generation). In the LDH-1 system a north south cline was detected. We have also detected a discontinuity between the Alboran and the rest of the Mediterranean populations sampled at the enzymatic level. This result confirms the action of the Almeria-Oran front as a barrier that produces discontinuities as detected in other marine species.","author":[{"dropping-particle":"","family":"Ramon","given":"M. M.","non-dropping-particle":"","parse-names":false,"suffix":""},{"dropping-particle":"","family":"Castro","given":"J. A.","non-dropping-particle":"","parse-names":false,"suffix":""}],"container-title":"Heredity","id":"ITEM-1","issue":"5","issued":{"date-parts":[["1997"]]},"page":"520-528","publisher":"Nature Publishing Group","title":"Genetic variation in natural stocks of Sardina pilchardus (sardines) from the western Mediterranean Sea","type":"article-journal","volume":"78"},"uris":["http://www.mendeley.com/documents/?uuid=e5b2012c-877a-3adf-8ffa-7f26c796d131"]},{"id":"ITEM-2","itemData":{"DOI":"10.1007/s00227-006-0371-8","ISSN":"00253162","abstract":"The upwelling systems along the coast of Morocco support some of the largest populations of sardine (Sardina pilchardus) in the world. Although these populations provide a base for a substantial fishing industry, virtually nothing is known about the genetic stock structure of this fish. Samples (n = 346), collected from seven sites along the Atlantic coast and in the Alboran Sea, were examined for exon-primed intron-crossing PCR (EPIC-PCR) polymorphism. Two markers, CaM-4 and Ops-1, had 6 and 9 alleles, respectively, after the pooling of gel fragments into 5 bp length classes, Correspondence analysis and the distribution of F st among samples indicated that Moroccan populations were divided into two groups with F st= 0.034 (P &lt; 0.05) across the Gibraltar Strait. Populations along the Atlantic coast of Morocco comprise one genetic unit, except for a weak genetic boundary south of Cape Ghir and the peculiar behavior of the Safi sample would indicate a genetic drift. Complex ocean hydrodynamics around Gibraltar Strait and across Cape Ghir, likely, contributes to these genetic isolations. These results point out the usefulness of population genetic studies in stock management for sardine populations that may be particularly vulnerable to overexploitation especially during upwelling intensity shifts. © 2006 Springer-Verlag.","author":[{"dropping-particle":"","family":"Atarhouch","given":"T.","non-dropping-particle":"","parse-names":false,"suffix":""},{"dropping-particle":"","family":"Rami","given":"M.","non-dropping-particle":"","parse-names":false,"suffix":""},{"dropping-particle":"","family":"Naciri","given":"M.","non-dropping-particle":"","parse-names":false,"suffix":""},{"dropping-particle":"","family":"Dakkak","given":"A.","non-dropping-particle":"","parse-names":false,"suffix":""}],"container-title":"Marine Biology","id":"ITEM-2","issue":"3","issued":{"date-parts":[["2007","6","24"]]},"page":"521-528","publisher":"Springer Verlag","title":"Genetic population structure of sardine (Sardina pilchardus) off Morocco detected with intron polymorphism (EPIC-PCR)","type":"article-journal","volume":"150"},"uris":["http://www.mendeley.com/documents/?uuid=8707e093-295d-3dd9-8d7e-d36d0c751b19"]}],"mendeley":{"formattedCitation":"(T. Atarhouch et al., 2007; Ramon &amp; Castro, 1997)","manualFormatting":"(e.g. Atarhouch et al., 2007)","plainTextFormattedCitation":"(T. Atarhouch et al., 2007; Ramon &amp; Castro, 1997)","previouslyFormattedCitation":"(T. Atarhouch et al., 2007; Ramon &amp; Castro, 1997)"},"properties":{"noteIndex":0},"schema":"https://github.com/citation-style-language/schema/raw/master/csl-citation.json"}</w:instrText>
      </w:r>
      <w:r w:rsidR="005B38BB">
        <w:fldChar w:fldCharType="separate"/>
      </w:r>
      <w:r w:rsidR="005B38BB" w:rsidRPr="005B38BB">
        <w:rPr>
          <w:noProof/>
        </w:rPr>
        <w:t>(</w:t>
      </w:r>
      <w:r w:rsidR="005B38BB">
        <w:rPr>
          <w:noProof/>
        </w:rPr>
        <w:t xml:space="preserve">e.g. </w:t>
      </w:r>
      <w:r w:rsidR="005B38BB" w:rsidRPr="005B38BB">
        <w:rPr>
          <w:noProof/>
        </w:rPr>
        <w:t>Atarhouch et al., 2007</w:t>
      </w:r>
      <w:del w:id="970" w:author="CiLia" w:date="2022-08-05T12:34:00Z">
        <w:r w:rsidR="005B38BB" w:rsidRPr="005B38BB" w:rsidDel="00EB0A0A">
          <w:rPr>
            <w:noProof/>
          </w:rPr>
          <w:delText>; Ramon &amp; Castro, 1997</w:delText>
        </w:r>
      </w:del>
      <w:r w:rsidR="005B38BB" w:rsidRPr="005B38BB">
        <w:rPr>
          <w:noProof/>
        </w:rPr>
        <w:t>)</w:t>
      </w:r>
      <w:r w:rsidR="005B38BB">
        <w:fldChar w:fldCharType="end"/>
      </w:r>
      <w:r w:rsidR="005B38BB">
        <w:t>.</w:t>
      </w:r>
    </w:p>
    <w:p w14:paraId="1BB5A595" w14:textId="6D278E8E" w:rsidR="008D570D" w:rsidRDefault="00E04F7D" w:rsidP="000D5ADA">
      <w:pPr>
        <w:spacing w:line="480" w:lineRule="auto"/>
        <w:rPr>
          <w:lang w:val="en-US"/>
        </w:rPr>
      </w:pPr>
      <w:r>
        <w:lastRenderedPageBreak/>
        <w:t xml:space="preserve">Gene flow </w:t>
      </w:r>
      <w:del w:id="971" w:author="CiLia" w:date="2022-08-04T16:03:00Z">
        <w:r w:rsidDel="004548A5">
          <w:delText>is mainly from</w:delText>
        </w:r>
      </w:del>
      <w:ins w:id="972" w:author="CiLia" w:date="2022-08-04T16:03:00Z">
        <w:r w:rsidR="004548A5">
          <w:t>likely occurs from</w:t>
        </w:r>
      </w:ins>
      <w:r>
        <w:t xml:space="preserve"> the Atlantic to the Mediterranean since in </w:t>
      </w:r>
      <w:proofErr w:type="spellStart"/>
      <w:r w:rsidR="00DC64B3">
        <w:t>Go</w:t>
      </w:r>
      <w:r w:rsidR="00AC1F71">
        <w:t>C</w:t>
      </w:r>
      <w:proofErr w:type="spellEnd"/>
      <w:r>
        <w:t xml:space="preserve"> only</w:t>
      </w:r>
      <w:r w:rsidR="004A47DF">
        <w:t xml:space="preserve"> ATL and</w:t>
      </w:r>
      <w:r>
        <w:t xml:space="preserve"> admixed individuals (not MED) were found</w:t>
      </w:r>
      <w:r w:rsidR="004A47DF">
        <w:t xml:space="preserve">, </w:t>
      </w:r>
      <w:r w:rsidR="004A47DF" w:rsidRPr="004A47DF">
        <w:t xml:space="preserve">while ATL </w:t>
      </w:r>
      <w:r w:rsidR="002571C5">
        <w:t xml:space="preserve">individuals </w:t>
      </w:r>
      <w:r w:rsidR="004A47DF" w:rsidRPr="004A47DF">
        <w:t xml:space="preserve">were also found within </w:t>
      </w:r>
      <w:r w:rsidR="00DC64B3">
        <w:t xml:space="preserve">the westernmost </w:t>
      </w:r>
      <w:r w:rsidR="004A47DF" w:rsidRPr="004A47DF">
        <w:t>MED site</w:t>
      </w:r>
      <w:del w:id="973" w:author="CiLia" w:date="2022-04-07T15:58:00Z">
        <w:r w:rsidR="004A47DF" w:rsidRPr="004A47DF" w:rsidDel="008E1CCD">
          <w:delText>s</w:delText>
        </w:r>
      </w:del>
      <w:r w:rsidR="00DC64B3">
        <w:t>,</w:t>
      </w:r>
      <w:r w:rsidR="007B7892">
        <w:t xml:space="preserve"> i.e.</w:t>
      </w:r>
      <w:r w:rsidR="007911D6">
        <w:t>,</w:t>
      </w:r>
      <w:r w:rsidR="007B7892">
        <w:t xml:space="preserve"> GSA01</w:t>
      </w:r>
      <w:r w:rsidR="00DC64B3">
        <w:t xml:space="preserve"> in the </w:t>
      </w:r>
      <w:proofErr w:type="spellStart"/>
      <w:r w:rsidR="00DC64B3">
        <w:t>Alboran</w:t>
      </w:r>
      <w:proofErr w:type="spellEnd"/>
      <w:r w:rsidR="00DC64B3">
        <w:t xml:space="preserve"> Sea</w:t>
      </w:r>
      <w:r>
        <w:t xml:space="preserve">. </w:t>
      </w:r>
      <w:r w:rsidR="004A47DF">
        <w:t xml:space="preserve">This </w:t>
      </w:r>
      <w:del w:id="974" w:author="CiLia" w:date="2022-08-04T16:04:00Z">
        <w:r w:rsidR="004A47DF" w:rsidDel="004548A5">
          <w:delText xml:space="preserve">is </w:delText>
        </w:r>
      </w:del>
      <w:ins w:id="975" w:author="CiLia" w:date="2022-08-04T16:04:00Z">
        <w:r w:rsidR="004548A5">
          <w:t xml:space="preserve">was </w:t>
        </w:r>
      </w:ins>
      <w:r w:rsidR="004A47DF">
        <w:t xml:space="preserve">also supported by the </w:t>
      </w:r>
      <w:r w:rsidR="004A47DF">
        <w:rPr>
          <w:lang w:val="en-US"/>
        </w:rPr>
        <w:t>F</w:t>
      </w:r>
      <w:r w:rsidR="004A47DF" w:rsidRPr="004A47DF">
        <w:rPr>
          <w:vertAlign w:val="subscript"/>
          <w:lang w:val="en-US"/>
        </w:rPr>
        <w:t>ST</w:t>
      </w:r>
      <w:r w:rsidR="004A47DF">
        <w:rPr>
          <w:lang w:val="en-US"/>
        </w:rPr>
        <w:t xml:space="preserve"> </w:t>
      </w:r>
      <w:r w:rsidR="0049298A">
        <w:rPr>
          <w:lang w:val="en-US"/>
        </w:rPr>
        <w:t>index</w:t>
      </w:r>
      <w:r w:rsidR="00006C29">
        <w:rPr>
          <w:lang w:val="en-US"/>
        </w:rPr>
        <w:t>,</w:t>
      </w:r>
      <w:r w:rsidR="004A47DF">
        <w:rPr>
          <w:lang w:val="en-US"/>
        </w:rPr>
        <w:t xml:space="preserve"> </w:t>
      </w:r>
      <w:r w:rsidR="002571C5">
        <w:rPr>
          <w:lang w:val="en-US"/>
        </w:rPr>
        <w:t>with</w:t>
      </w:r>
      <w:r w:rsidR="004A47DF">
        <w:rPr>
          <w:lang w:val="en-US"/>
        </w:rPr>
        <w:t xml:space="preserve"> the highest </w:t>
      </w:r>
      <w:r w:rsidR="007D672C">
        <w:rPr>
          <w:lang w:val="en-US"/>
        </w:rPr>
        <w:t xml:space="preserve">values </w:t>
      </w:r>
      <w:r w:rsidR="004A47DF">
        <w:rPr>
          <w:lang w:val="en-US"/>
        </w:rPr>
        <w:t>observed among the Atlantic and the Mediterranean sites except GSA01</w:t>
      </w:r>
      <w:r w:rsidR="00A66373">
        <w:rPr>
          <w:lang w:val="en-US"/>
        </w:rPr>
        <w:t>,</w:t>
      </w:r>
      <w:r w:rsidR="004A47DF">
        <w:rPr>
          <w:lang w:val="en-US"/>
        </w:rPr>
        <w:t xml:space="preserve"> with the latter being closer to </w:t>
      </w:r>
      <w:proofErr w:type="spellStart"/>
      <w:r w:rsidR="0049298A">
        <w:rPr>
          <w:lang w:val="en-US"/>
        </w:rPr>
        <w:t>GoC</w:t>
      </w:r>
      <w:proofErr w:type="spellEnd"/>
      <w:r w:rsidR="004A47DF">
        <w:rPr>
          <w:lang w:val="en-US"/>
        </w:rPr>
        <w:t xml:space="preserve"> and displaying intermediate values when the Mediterranean sites were considered.</w:t>
      </w:r>
      <w:ins w:id="976" w:author="CiLia" w:date="2022-04-07T16:02:00Z">
        <w:r w:rsidR="00C641B2">
          <w:rPr>
            <w:lang w:val="en-US"/>
          </w:rPr>
          <w:t xml:space="preserve"> Additionally, </w:t>
        </w:r>
      </w:ins>
      <w:ins w:id="977" w:author="CiLia" w:date="2022-04-07T16:04:00Z">
        <w:r w:rsidR="00B51BB4">
          <w:rPr>
            <w:lang w:val="en-US"/>
          </w:rPr>
          <w:t xml:space="preserve">the number of admixed individuals </w:t>
        </w:r>
      </w:ins>
      <w:ins w:id="978" w:author="CiLia" w:date="2022-08-05T12:35:00Z">
        <w:r w:rsidR="00EB0A0A">
          <w:rPr>
            <w:lang w:val="en-US"/>
          </w:rPr>
          <w:t xml:space="preserve">decreased </w:t>
        </w:r>
      </w:ins>
      <w:ins w:id="979" w:author="CiLia" w:date="2022-04-07T16:04:00Z">
        <w:r w:rsidR="00B51BB4">
          <w:rPr>
            <w:lang w:val="en-US"/>
          </w:rPr>
          <w:t>tow</w:t>
        </w:r>
      </w:ins>
      <w:ins w:id="980" w:author="CiLia" w:date="2022-04-07T16:05:00Z">
        <w:r w:rsidR="00B51BB4">
          <w:rPr>
            <w:lang w:val="en-US"/>
          </w:rPr>
          <w:t>ards the edges of the east-west axis</w:t>
        </w:r>
      </w:ins>
      <w:ins w:id="981" w:author="CiLia" w:date="2022-04-07T16:07:00Z">
        <w:r w:rsidR="00B51BB4">
          <w:rPr>
            <w:lang w:val="en-US"/>
          </w:rPr>
          <w:t xml:space="preserve"> i.e., towards central Mediterranean and the Atlantic respectively</w:t>
        </w:r>
      </w:ins>
      <w:ins w:id="982" w:author="CiLia" w:date="2022-04-07T16:05:00Z">
        <w:r w:rsidR="00B51BB4">
          <w:rPr>
            <w:lang w:val="en-US"/>
          </w:rPr>
          <w:t xml:space="preserve"> (Figure </w:t>
        </w:r>
      </w:ins>
      <w:ins w:id="983" w:author="CiLia" w:date="2022-04-07T16:06:00Z">
        <w:r w:rsidR="00B51BB4">
          <w:rPr>
            <w:lang w:val="en-US"/>
          </w:rPr>
          <w:t>2B).</w:t>
        </w:r>
      </w:ins>
    </w:p>
    <w:p w14:paraId="5AFA6910" w14:textId="0C479631" w:rsidR="006B5905" w:rsidRPr="001F59B2" w:rsidRDefault="000D5ADA" w:rsidP="000D5ADA">
      <w:pPr>
        <w:spacing w:line="480" w:lineRule="auto"/>
      </w:pPr>
      <w:r>
        <w:t xml:space="preserve">Our results </w:t>
      </w:r>
      <w:r w:rsidR="008874FC">
        <w:t xml:space="preserve">suggest that </w:t>
      </w:r>
      <w:r w:rsidR="001F59B2">
        <w:t>AOF</w:t>
      </w:r>
      <w:r w:rsidR="008874FC">
        <w:t xml:space="preserve"> acts as the actual barrier separating the Atlantic and the Mediterranean sardine</w:t>
      </w:r>
      <w:r w:rsidR="001F59B2">
        <w:t>s</w:t>
      </w:r>
      <w:ins w:id="984" w:author="CiLia" w:date="2022-08-04T16:05:00Z">
        <w:r w:rsidR="004548A5">
          <w:t xml:space="preserve"> </w:t>
        </w:r>
      </w:ins>
      <w:ins w:id="985" w:author="CiLia" w:date="2022-08-04T16:07:00Z">
        <w:r w:rsidR="00B7252A">
          <w:t xml:space="preserve">allowing </w:t>
        </w:r>
      </w:ins>
      <w:ins w:id="986" w:author="CiLia" w:date="2022-08-04T16:08:00Z">
        <w:r w:rsidR="00B7252A">
          <w:t xml:space="preserve">for some interaction </w:t>
        </w:r>
      </w:ins>
      <w:ins w:id="987" w:author="CiLia" w:date="2022-08-04T16:13:00Z">
        <w:r w:rsidR="00CE49A0">
          <w:t xml:space="preserve">although </w:t>
        </w:r>
      </w:ins>
      <w:ins w:id="988" w:author="CiLia" w:date="2022-08-04T16:08:00Z">
        <w:r w:rsidR="00B7252A">
          <w:t xml:space="preserve">being spatially separated as reported </w:t>
        </w:r>
      </w:ins>
      <w:ins w:id="989" w:author="CiLia" w:date="2022-08-05T18:00:00Z">
        <w:r w:rsidR="002C2F5E">
          <w:t xml:space="preserve">in </w:t>
        </w:r>
      </w:ins>
      <w:ins w:id="990" w:author="CiLia" w:date="2022-08-04T16:05:00Z">
        <w:r w:rsidR="004548A5">
          <w:t>previous studies</w:t>
        </w:r>
      </w:ins>
      <w:ins w:id="991" w:author="CiLia" w:date="2022-08-04T16:06:00Z">
        <w:r w:rsidR="004548A5">
          <w:t xml:space="preserve"> </w:t>
        </w:r>
      </w:ins>
      <w:ins w:id="992" w:author="CiLia" w:date="2022-09-07T15:08:00Z">
        <w:r w:rsidR="00CF6007">
          <w:fldChar w:fldCharType="begin" w:fldLock="1"/>
        </w:r>
      </w:ins>
      <w:r w:rsidR="00A43240">
        <w:instrText>ADDIN CSL_CITATION {"citationItems":[{"id":"ITEM-1","itemData":{"DOI":"10.1016/j.pocean.2018.02.011","ISSN":"00796611","abstract":"The European sardine (Sardina pilchardus) is the most important small pelagic fishery of the Western Iberia Upwelling Ecosystem (WIUE). Recently, recruitment of this species has declined due to changing environmental conditions. Furthermore, controversies exist regarding its population structure with barriers thought to exist between the Atlantic-Iberian Peninsula, Northern Africa, and the Mediterranean. Few studies have investigated the transport and dispersal of sardine eggs and larvae off Iberia and the subsequent impact on larval recruitment variability. Here, we examine these issues using a Regional Ocean Modeling System climatology (1989–2008) coupled to the Lagrangian transport model, Ichthyop. Using biological parameters from the literature, we conduct simulations that investigate the effects of spawning patchiness, diel vertical migration behaviors, and egg buoyancy on the transport and recruitment of virtual sardine ichthyoplankton on the continental shelf. We find that release area, release depth, and month of release all significantly affect recruitment. Patchiness has no effect and diel vertical migration causes slightly lower recruitment. Egg buoyancy effects are significant and act similarly to depth of release. As with other studies, we find that recruitment peaks vary by latitude, explained here by the seasonal variability of offshore transport. We find weak, continuous alongshore transport between release areas, though a large proportion of simulated ichthyoplankton transport north to the Cantabrian coast (up to 27%). We also show low level transport into Morocco (up to 1%) and the Mediterranean (up to 8%). The high proportion of local retention and low but consistent alongshore transport supports the idea of a series of metapopulations along this coast.","author":[{"dropping-particle":"","family":"Santos","given":"A. Miguel P.","non-dropping-particle":"","parse-names":false,"suffix":""},{"dropping-particle":"","family":"Nieblas","given":"A.E.","non-dropping-particle":"","parse-names":false,"suffix":""},{"dropping-particle":"","family":"Verley","given":"P.","non-dropping-particle":"","parse-names":false,"suffix":""},{"dropping-particle":"","family":"Teles-Machado","given":"A.","non-dropping-particle":"","parse-names":false,"suffix":""},{"dropping-particle":"","family":"Bonhommeau","given":"S.","non-dropping-particle":"","parse-names":false,"suffix":""},{"dropping-particle":"","family":"Lett","given":"C.","non-dropping-particle":"","parse-names":false,"suffix":""},{"dropping-particle":"","family":"Garrido","given":"Susana","non-dropping-particle":"","parse-names":false,"suffix":""},{"dropping-particle":"","family":"Peliz","given":"A.","non-dropping-particle":"","parse-names":false,"suffix":""}],"container-title":"Progress in Oceanography","id":"ITEM-1","issue":"February","issued":{"date-parts":[["2018"]]},"page":"83-97","publisher":"Elsevier","title":"Sardine (Sardina pilchardus) larval dispersal in the Iberian upwelling system, using coupled biophysical techniques","type":"article-journal","volume":"162"},"uris":["http://www.mendeley.com/documents/?uuid=7b5cba0e-157e-462b-af04-6745f90a12f6"]}],"mendeley":{"formattedCitation":"(Santos et al., 2018)","manualFormatting":"(Santos et al., 2018 and references therein)","plainTextFormattedCitation":"(Santos et al., 2018)","previouslyFormattedCitation":"(Santos et al., 2018)"},"properties":{"noteIndex":0},"schema":"https://github.com/citation-style-language/schema/raw/master/csl-citation.json"}</w:instrText>
      </w:r>
      <w:r w:rsidR="00CF6007">
        <w:fldChar w:fldCharType="separate"/>
      </w:r>
      <w:r w:rsidR="00A43240" w:rsidRPr="00A43240">
        <w:rPr>
          <w:noProof/>
        </w:rPr>
        <w:t>(Santos et al., 2018</w:t>
      </w:r>
      <w:r w:rsidR="00A43240">
        <w:rPr>
          <w:noProof/>
        </w:rPr>
        <w:t xml:space="preserve"> and references therein</w:t>
      </w:r>
      <w:r w:rsidR="00A43240" w:rsidRPr="00A43240">
        <w:rPr>
          <w:noProof/>
        </w:rPr>
        <w:t>)</w:t>
      </w:r>
      <w:ins w:id="993" w:author="CiLia" w:date="2022-09-07T15:08:00Z">
        <w:r w:rsidR="00CF6007">
          <w:fldChar w:fldCharType="end"/>
        </w:r>
      </w:ins>
      <w:r w:rsidR="001F59B2">
        <w:t>,</w:t>
      </w:r>
      <w:r w:rsidR="008874FC">
        <w:t xml:space="preserve"> </w:t>
      </w:r>
      <w:ins w:id="994" w:author="CiLia" w:date="2022-08-04T16:14:00Z">
        <w:r w:rsidR="00CE49A0">
          <w:t xml:space="preserve">also </w:t>
        </w:r>
      </w:ins>
      <w:r>
        <w:t>coincid</w:t>
      </w:r>
      <w:r w:rsidR="001F59B2">
        <w:t>ing</w:t>
      </w:r>
      <w:r>
        <w:t xml:space="preserve"> with those of other </w:t>
      </w:r>
      <w:r w:rsidR="001E0A4F">
        <w:t xml:space="preserve">fish </w:t>
      </w:r>
      <w:r w:rsidR="008D570D">
        <w:t xml:space="preserve">species </w:t>
      </w:r>
      <w:ins w:id="995" w:author="CiLia" w:date="2022-08-04T16:14:00Z">
        <w:r w:rsidR="00CE49A0">
          <w:t>(</w:t>
        </w:r>
      </w:ins>
      <w:r>
        <w:t xml:space="preserve">e.g. </w:t>
      </w:r>
      <w:del w:id="996" w:author="CiLia" w:date="2022-08-04T16:14:00Z">
        <w:r w:rsidR="007B7892" w:rsidRPr="009663D1" w:rsidDel="00CE49A0">
          <w:rPr>
            <w:i/>
            <w:iCs/>
          </w:rPr>
          <w:delText>Sardinella aurita</w:delText>
        </w:r>
        <w:r w:rsidR="007B7892" w:rsidDel="00CE49A0">
          <w:delText>,</w:delText>
        </w:r>
        <w:r w:rsidR="007F04C3" w:rsidRPr="007F04C3" w:rsidDel="00CE49A0">
          <w:rPr>
            <w:i/>
            <w:iCs/>
          </w:rPr>
          <w:delText xml:space="preserve"> </w:delText>
        </w:r>
        <w:r w:rsidR="007F04C3" w:rsidRPr="009663D1" w:rsidDel="00CE49A0">
          <w:rPr>
            <w:i/>
            <w:iCs/>
          </w:rPr>
          <w:delText xml:space="preserve">Mugil cephalus </w:delText>
        </w:r>
        <w:r w:rsidR="007F04C3" w:rsidDel="00CE49A0">
          <w:delText xml:space="preserve">and </w:delText>
        </w:r>
        <w:r w:rsidR="007F04C3" w:rsidRPr="009663D1" w:rsidDel="00CE49A0">
          <w:rPr>
            <w:i/>
            <w:iCs/>
          </w:rPr>
          <w:delText>Xiphias gladius</w:delText>
        </w:r>
        <w:r w:rsidR="007F04C3" w:rsidDel="00CE49A0">
          <w:delText xml:space="preserve"> </w:delText>
        </w:r>
      </w:del>
      <w:r w:rsidR="007F04C3">
        <w:fldChar w:fldCharType="begin" w:fldLock="1"/>
      </w:r>
      <w:r w:rsidR="00FB018B">
        <w:instrText>ADDIN CSL_CITATION {"citationItems":[{"id":"ITEM-1","itemData":{"abstract":"The faunal relationships of the Atlantic and the Mediterranean have been affected by tectonic change in the Miocene, by climate change in the Pleistocene and by hydrological discontinuity. We use a population genetics approach to the biogeography of the Mediterranean marine fauna, in particular to describe the level of recent or present-day exchanges with the Atlantic. The level of genetic differences between populations was estimated from published and unpublished data on sixteen species from the northeastern Atlantic and the Mediterranean. For a majority of species, either tropical or subtropical or boreal fishes, or coastal invertebrates, a moderately strong to strong genetic cline between each side of the Gibraltar strait area was observed. Such a pattern was also observed in a proportion of species between each side of the Sicilian-Tunisian strait. In a limited number of cases, the geographic patterns of population genetic structure however conformed with the expectations from an isolation-by-distance model. The molecular phylogeographic approach in a boreal species, the flounder Platichthys flesus, led to the inferrence of the historical movements of colonisation and geographic isolation of the populations. A similar approach used in a tropical species (the Spanish sardine Sardinella aurita) and a cosmopolitan species (the grey mullet Mugil cephalus) revealed close genetic relationships between Mediterranean and west-tropical Atlantic populations. We analyse the possible implications of these findings to the systematics of the Mediterranean populations and we speculate about the future of boreal species vis-a-vis the present climatic change. We debate on various hypotheses for the maintaining of abrupt genetic clines in the marine environment.","author":[{"dropping-particle":"","family":"Borsa","given":"P.","non-dropping-particle":"","parse-names":false,"suffix":""},{"dropping-particle":"","family":"Naciri","given":"M.","non-dropping-particle":"","parse-names":false,"suffix":""},{"dropping-particle":"","family":"Bahri","given":"L.","non-dropping-particle":"","parse-names":false,"suffix":""},{"dropping-particle":"","family":"Chikhi","given":"L.","non-dropping-particle":"","parse-names":false,"suffix":""},{"dropping-particle":"","family":"Garcia de Leon","given":"F .J.","non-dropping-particle":"","parse-names":false,"suffix":""},{"dropping-particle":"","family":"Kotoulas","given":"G.","non-dropping-particle":"","parse-names":false,"suffix":""},{"dropping-particle":"","family":"Bonhomme","given":"F.","non-dropping-particle":"","parse-names":false,"suffix":""}],"container-title":"Zoogeographie infra-specifique de la Mer Mediterranee: analyse des donnees genetiques populationnelles sur seize especes atlanto-mediterraneennes (poissons et invertebres)Vie et Milieu","id":"ITEM-1","issue":"4","issued":{"date-parts":[["1997"]]},"note":"Cited By (since 1996):75Export Date: 18 December 2013Source: Scopus","page":"295-305","title":"Infraspecific zoogeography of the Mediterranean: population genetic analysis on sixteen Atlanto-Mediterranean species (fishes and invertebrates)","type":"article-journal","volume":"47"},"uris":["http://www.mendeley.com/documents/?uuid=edadd4df-5897-469d-923a-2e7c22d3d1dc"]}],"mendeley":{"formattedCitation":"(Borsa et al., 1997)","manualFormatting":"Borsa et al., 1997","plainTextFormattedCitation":"(Borsa et al., 1997)","previouslyFormattedCitation":"(Borsa et al., 1997)"},"properties":{"noteIndex":0},"schema":"https://github.com/citation-style-language/schema/raw/master/csl-citation.json"}</w:instrText>
      </w:r>
      <w:r w:rsidR="007F04C3">
        <w:fldChar w:fldCharType="separate"/>
      </w:r>
      <w:del w:id="997" w:author="CiLia" w:date="2022-08-05T18:01:00Z">
        <w:r w:rsidR="007F04C3" w:rsidRPr="007F04C3" w:rsidDel="002C2F5E">
          <w:rPr>
            <w:noProof/>
          </w:rPr>
          <w:delText>(</w:delText>
        </w:r>
      </w:del>
      <w:r w:rsidR="007F04C3" w:rsidRPr="007F04C3">
        <w:rPr>
          <w:noProof/>
        </w:rPr>
        <w:t>Borsa et al., 1997</w:t>
      </w:r>
      <w:del w:id="998" w:author="CiLia" w:date="2022-08-05T18:01:00Z">
        <w:r w:rsidR="007F04C3" w:rsidRPr="007F04C3" w:rsidDel="002C2F5E">
          <w:rPr>
            <w:noProof/>
          </w:rPr>
          <w:delText>)</w:delText>
        </w:r>
      </w:del>
      <w:r w:rsidR="007F04C3">
        <w:fldChar w:fldCharType="end"/>
      </w:r>
      <w:r w:rsidR="007F04C3">
        <w:t>,</w:t>
      </w:r>
      <w:r w:rsidR="0047570B">
        <w:t xml:space="preserve"> </w:t>
      </w:r>
      <w:del w:id="999" w:author="CiLia" w:date="2022-08-04T16:15:00Z">
        <w:r w:rsidR="007B7892" w:rsidRPr="009663D1" w:rsidDel="00CE49A0">
          <w:rPr>
            <w:i/>
            <w:iCs/>
          </w:rPr>
          <w:delText>Merluccius merluccius</w:delText>
        </w:r>
        <w:r w:rsidR="007B7892" w:rsidDel="00CE49A0">
          <w:delText xml:space="preserve"> </w:delText>
        </w:r>
        <w:r w:rsidR="007F04C3" w:rsidDel="00CE49A0">
          <w:fldChar w:fldCharType="begin" w:fldLock="1"/>
        </w:r>
        <w:r w:rsidR="007F04C3" w:rsidDel="00CE49A0">
          <w:delInstrText>ADDIN CSL_CITATION {"citationItems":[{"id":"ITEM-1","itemData":{"DOI":"10.1046/j.1365-294X.1999.00789.x","ISSN":"09621083","PMID":"10620232","abstract":"Polymorphism at six microsatellite loci was used to study genetic variability and population structure in six geographically distant natural populations of European hake (Merluccius merluccius L.). Four hundred and eighty-three individuals were sampled from Trondheimsfjord in Norway, the Celtic Sea, the southern Bay of Biscay, Faro off Portugal, the Mediterranean Sea north of the coast of Tunisia and the Adriatic Sea. Population subdivision was found between Mediterranean and Atlantic samples, θ = 0.029 (P &lt; 0.001). No substructuring was found between samples within the Mediterranean Sea, θ = 0.003 and R(ST) = 0.007 (P &gt; 0.05). The Atlantic population structure appears to be more complex than previously suggested by the placement of stock boundaries by the International Council for the Exploration of the Seas (ICES). Analyses based on various models of microsatellite evolution all suggest that differentiation exists between Bay of Biscay and Portugese samples, θ = 0.013 (P &lt; 0.001), R(ST) = 0.036 (P &lt; 0.001) which are currently managed as one stock. By contrast, fixation indices indicated no differentiation between southern Bay of Biscay samples and Celtic Sea samples, θ = 0.003 (P = 0.02), φ(ST) = 0.007 (P = 0.10) which are managed as separate stocks. These results suggest that if the observed trends are stable through time, current management policy of European hake may need revision.","author":[{"dropping-particle":"","family":"Lundy","given":"Caroline J.","non-dropping-particle":"","parse-names":false,"suffix":""},{"dropping-particle":"","family":"Moran","given":"Paloma","non-dropping-particle":"","parse-names":false,"suffix":""},{"dropping-particle":"","family":"Rico","given":"Ciro","non-dropping-particle":"","parse-names":false,"suffix":""},{"dropping-particle":"","family":"Milner","given":"Richard S.","non-dropping-particle":"","parse-names":false,"suffix":""},{"dropping-particle":"","family":"Hewitt","given":"Godfrey M.","non-dropping-particle":"","parse-names":false,"suffix":""}],"container-title":"Molecular Ecology","id":"ITEM-1","issue":"11","issued":{"date-parts":[["1999","11"]]},"page":"1889-1898","publisher":"Mol Ecol","title":"Macrogeographical population differentiation in oceanic environments: A case study of European hake (Merluccius merluccius), a commercially important fish","type":"article-journal","volume":"8"},"uris":["http://www.mendeley.com/documents/?uuid=ba405c2b-e8de-350b-bf3d-ea257d552435"]}],"mendeley":{"formattedCitation":"(Lundy, Moran, Rico, Milner, &amp; Hewitt, 1999)","plainTextFormattedCitation":"(Lundy, Moran, Rico, Milner, &amp; Hewitt, 1999)","previouslyFormattedCitation":"(Lundy, Moran, Rico, Milner, &amp; Hewitt, 1999)"},"properties":{"noteIndex":0},"schema":"https://github.com/citation-style-language/schema/raw/master/csl-citation.json"}</w:delInstrText>
        </w:r>
        <w:r w:rsidR="007F04C3" w:rsidDel="00CE49A0">
          <w:fldChar w:fldCharType="separate"/>
        </w:r>
        <w:r w:rsidR="007F04C3" w:rsidRPr="007F04C3" w:rsidDel="00CE49A0">
          <w:rPr>
            <w:noProof/>
          </w:rPr>
          <w:delText>(Lundy, Moran, Rico, Milner, &amp; Hewitt, 1999)</w:delText>
        </w:r>
        <w:r w:rsidR="007F04C3" w:rsidDel="00CE49A0">
          <w:fldChar w:fldCharType="end"/>
        </w:r>
        <w:r w:rsidR="007B7892" w:rsidDel="00CE49A0">
          <w:delText xml:space="preserve">, three sparid species, </w:delText>
        </w:r>
        <w:r w:rsidR="007B7892" w:rsidRPr="009663D1" w:rsidDel="00CE49A0">
          <w:rPr>
            <w:i/>
            <w:iCs/>
          </w:rPr>
          <w:delText>Lithognatus mormyrus</w:delText>
        </w:r>
        <w:r w:rsidR="007B7892" w:rsidDel="00CE49A0">
          <w:delText xml:space="preserve">, </w:delText>
        </w:r>
        <w:r w:rsidR="007B7892" w:rsidRPr="009663D1" w:rsidDel="00CE49A0">
          <w:rPr>
            <w:i/>
            <w:iCs/>
          </w:rPr>
          <w:delText>Spondyliosoma cantharus</w:delText>
        </w:r>
        <w:r w:rsidR="007B7892" w:rsidDel="00CE49A0">
          <w:delText xml:space="preserve"> and </w:delText>
        </w:r>
        <w:r w:rsidR="007B7892" w:rsidRPr="009663D1" w:rsidDel="00CE49A0">
          <w:rPr>
            <w:i/>
            <w:iCs/>
          </w:rPr>
          <w:delText>Dentex dentex</w:delText>
        </w:r>
        <w:r w:rsidR="007B7892" w:rsidDel="00CE49A0">
          <w:delText xml:space="preserve"> </w:delText>
        </w:r>
      </w:del>
      <w:r w:rsidR="007F04C3">
        <w:fldChar w:fldCharType="begin" w:fldLock="1"/>
      </w:r>
      <w:r w:rsidR="00FB018B">
        <w:instrText>ADDIN CSL_CITATION {"citationItems":[{"id":"ITEM-1","itemData":{"author":[{"dropping-particle":"","family":"Bargelloni","given":"L","non-dropping-particle":"","parse-names":false,"suffix":""},{"dropping-particle":"","family":"Alarcon","given":"J A","non-dropping-particle":"","parse-names":false,"suffix":""},{"dropping-particle":"","family":"Alvarez","given":"M C","non-dropping-particle":"","parse-names":false,"suffix":""},{"dropping-particle":"","family":"Penzo","given":"E","non-dropping-particle":"","parse-names":false,"suffix":""},{"dropping-particle":"","family":"Magoulas","given":"A","non-dropping-particle":"","parse-names":false,"suffix":""},{"dropping-particle":"","family":"Reis","given":"C","non-dropping-particle":"","parse-names":false,"suffix":""},{"dropping-particle":"","family":"Patarnello","given":"T","non-dropping-particle":"","parse-names":false,"suffix":""}],"container-title":"Journal of Evolutionary Biology","id":"ITEM-1","issued":{"date-parts":[["2003"]]},"page":"1149-1158","title":"Discord in the family Sparidae (Teleostei): divergent phylogeographical patterns across the Atlantic-Mediterranean divide","type":"article-journal","volume":"16"},"uris":["http://www.mendeley.com/documents/?uuid=2a8d0208-0cbb-4e06-aa55-2330e4baf6d0"]}],"mendeley":{"formattedCitation":"(Bargelloni et al., 2003)","manualFormatting":"Bargelloni et al., 2003","plainTextFormattedCitation":"(Bargelloni et al., 2003)","previouslyFormattedCitation":"(Bargelloni et al., 2003)"},"properties":{"noteIndex":0},"schema":"https://github.com/citation-style-language/schema/raw/master/csl-citation.json"}</w:instrText>
      </w:r>
      <w:r w:rsidR="007F04C3">
        <w:fldChar w:fldCharType="separate"/>
      </w:r>
      <w:del w:id="1000" w:author="CiLia" w:date="2022-08-05T18:01:00Z">
        <w:r w:rsidR="007F04C3" w:rsidRPr="007F04C3" w:rsidDel="002C2F5E">
          <w:rPr>
            <w:noProof/>
          </w:rPr>
          <w:delText>(</w:delText>
        </w:r>
      </w:del>
      <w:r w:rsidR="007F04C3" w:rsidRPr="007F04C3">
        <w:rPr>
          <w:noProof/>
        </w:rPr>
        <w:t>Bargelloni et al., 2003</w:t>
      </w:r>
      <w:del w:id="1001" w:author="CiLia" w:date="2022-08-05T18:01:00Z">
        <w:r w:rsidR="007F04C3" w:rsidRPr="007F04C3" w:rsidDel="002C2F5E">
          <w:rPr>
            <w:noProof/>
          </w:rPr>
          <w:delText>)</w:delText>
        </w:r>
      </w:del>
      <w:r w:rsidR="007F04C3">
        <w:fldChar w:fldCharType="end"/>
      </w:r>
      <w:del w:id="1002" w:author="CiLia" w:date="2022-08-05T18:01:00Z">
        <w:r w:rsidR="007B7892" w:rsidDel="002C2F5E">
          <w:delText xml:space="preserve">, </w:delText>
        </w:r>
      </w:del>
      <w:del w:id="1003" w:author="CiLia" w:date="2022-08-04T16:15:00Z">
        <w:r w:rsidDel="00CE49A0">
          <w:delText>horse mackerel populations (</w:delText>
        </w:r>
        <w:r w:rsidDel="00CE49A0">
          <w:rPr>
            <w:i/>
          </w:rPr>
          <w:delText>Trachurus trachurus</w:delText>
        </w:r>
      </w:del>
      <w:r w:rsidR="00222A44">
        <w:rPr>
          <w:i/>
        </w:rPr>
        <w:t>,</w:t>
      </w:r>
      <w:r>
        <w:t xml:space="preserve"> </w:t>
      </w:r>
      <w:r>
        <w:rPr>
          <w:rStyle w:val="FootnoteReference"/>
        </w:rPr>
        <w:fldChar w:fldCharType="begin" w:fldLock="1"/>
      </w:r>
      <w:r w:rsidR="00222A44">
        <w:instrText>ADDIN CSL_CITATION {"citationItems":[{"id":"ITEM-1","itemData":{"DOI":"10.1016/j.fishres.2007.09.022","ISBN":"0165-7836","ISSN":"01657836","abstract":"Horse mackerel stock identification was carried out with the aim of obtaining management units that were meaningful biological entities and thus improving the management of the resource. The stock identification was made by integrating both established and innovative approaches such as genetic markers (allozymes, mitochondrial DNA, microsatellite DNA and SSCP on nuclear DNA), morphometry, parasites as biological tags, and life history traits (growth, reproduction and distribution), within the EU-funded HOMSIR project. The sampling covered almost the whole distribution range of horse mackerel through 20 sampling localities in Northeast Atlantic and Mediterranean Sea. Horse mackerel showed low levels of genetic differentiation, stable genetic structure over the study time and high levels of genetic variability. However, several approaches (morphometrics and parasites) support the separation between the Atlantic Ocean and the Mediterranean Sea in horse mackerel populations, although the most western Mediterranean area could also be mixed with the Atlantic populations. In the Northeast Atlantic, various stocks can be distinguished mainly based on morphometrics, parasites and life history traits: a \"southern\" stock is distributed along the West Atlantic coast of the Iberian Peninsula south to Cape Finisterre (NW Spain); a \"western\" stock, along the west coast of Europe from Cape Finisterre to Norway and the \"North Sea\" stock. These results implied the revision of the boundaries of the southern and western stocks as previously defined. Results also suggested that adult horse mackerel could migrate through different areas following the west coasts in the Northeast Atlantic (i.e. between Celtic Seas and northern North Sea). Horse mackerel from the Mauritanian coast is distinguished by its high growth rate and high batch fecundity. Based on the results from morphometric analysis and the use of parasites as biological tags, the horse mackerel population in the Mediterranean Sea is sub-structured into at least three main areas: western, central and eastern Mediterranean. In this contribution, we have integrated the fundamental findings of different approaches showing that the holistic approach is the appropriate way to identify horse mackerel stocks, on covering multiple aspects of the biology of the species and reducing the type I error in stock identification. ?? 2007 Elsevier B.V. All rights reserved.","author":[{"dropping-particle":"","family":"Abaunza","given":"P.","non-dropping-particle":"","parse-names":false,"suffix":""},{"dropping-particle":"","family":"Murta","given":"A. G.","non-dropping-particle":"","parse-names":false,"suffix":""},{"dropping-particle":"","family":"Campbell","given":"N.","non-dropping-particle":"","parse-names":false,"suffix":""},{"dropping-particle":"","family":"Cimmaruta","given":"R.","non-dropping-particle":"","parse-names":false,"suffix":""},{"dropping-particle":"","family":"Comesaña","given":"A. S.","non-dropping-particle":"","parse-names":false,"suffix":""},{"dropping-particle":"","family":"Dahle","given":"G.","non-dropping-particle":"","parse-names":false,"suffix":""},{"dropping-particle":"","family":"García Santamaría","given":"M. T.","non-dropping-particle":"","parse-names":false,"suffix":""},{"dropping-particle":"","family":"Gordo","given":"L. S.","non-dropping-particle":"","parse-names":false,"suffix":""},{"dropping-particle":"","family":"Iversen","given":"S. A.","non-dropping-particle":"","parse-names":false,"suffix":""},{"dropping-particle":"","family":"MacKenzie","given":"K.","non-dropping-particle":"","parse-names":false,"suffix":""},{"dropping-particle":"","family":"Magoulas","given":"A.","non-dropping-particle":"","parse-names":false,"suffix":""},{"dropping-particle":"","family":"Mattiucci","given":"S.","non-dropping-particle":"","parse-names":false,"suffix":""},{"dropping-particle":"","family":"Molloy","given":"J.","non-dropping-particle":"","parse-names":false,"suffix":""},{"dropping-particle":"","family":"Nascetti","given":"G.","non-dropping-particle":"","parse-names":false,"suffix":""},{"dropping-particle":"","family":"Pi</w:instrText>
      </w:r>
      <w:r w:rsidR="00222A44" w:rsidRPr="00CE49A0">
        <w:instrText>nto","given":"A. L.","non-dropping-particle":"","parse-names":false,"suffix":""},{"dropping-particle":"","family":"Quinta","given":"R.","non-dropping-particle":"","parse-names":false,"suffix":""},{"dropping-particle":"","family":"Ramos","given":"P.","non-dropping-particle":"","parse-names":false,"suffix":""},{"dropping-particle":"","family":"Sanjuan","given":"A.","non-dropping-particle":"","parse-names":false,"suffix":""},{"dropping-particle":"","family":"Santos","given":"A. T.","non-dropping-particle":"","parse-names":false,"suffix":""},{"dropping-particle":"","family":"Stransky","given":"C.","non-dropping-particle":"","parse-names":false,"suffix":""},{"dropping-particle":"","family":"Zimmermann","given":"C.","non-dropping-particle":"","parse-names":false,"suffix":""}],"container-title":"Fisheries Research","id":"ITEM-1","issued":{"date-parts":[["2008"]]},"title":"Stock identity of horse mackerel (Trachurus trachurus) in the Northeast Atlantic and Mediterranean Sea: Integrating the results from different stock identification approaches","type":"article-journal"},"uris":["http://www.mendeley.com/documents/?uuid=d994b16c-03c2-4b99-a4bb-d67a04cb4e0a"]}],"mendeley":{"formattedCitation":"(Abaunza et al., 2008)","manualFormatting":"Abaunza et al., 2008)","plainTextFormattedCitation":"(Abaunza et al., 2008)","previouslyFormattedCitation":"(Abaunza et al., 2008)"},"properties":{"noteIndex":0},"schema":"https://github.com/citation-style-language/schema/raw/master/csl-citation.json"}</w:instrText>
      </w:r>
      <w:r>
        <w:rPr>
          <w:rStyle w:val="FootnoteReference"/>
        </w:rPr>
        <w:fldChar w:fldCharType="separate"/>
      </w:r>
      <w:r w:rsidRPr="00CE49A0">
        <w:rPr>
          <w:noProof/>
        </w:rPr>
        <w:t>Abaunza et al., 2008)</w:t>
      </w:r>
      <w:r>
        <w:rPr>
          <w:rStyle w:val="FootnoteReference"/>
        </w:rPr>
        <w:fldChar w:fldCharType="end"/>
      </w:r>
      <w:del w:id="1004" w:author="CiLia" w:date="2022-08-04T16:16:00Z">
        <w:r w:rsidR="00267371" w:rsidRPr="009D7BAE" w:rsidDel="00CE49A0">
          <w:rPr>
            <w:lang w:val="es-ES"/>
            <w:rPrChange w:id="1005" w:author="Fran Ramirez" w:date="2022-05-17T12:16:00Z">
              <w:rPr/>
            </w:rPrChange>
          </w:rPr>
          <w:delText xml:space="preserve">, and </w:delText>
        </w:r>
        <w:r w:rsidR="00267371" w:rsidRPr="009D7BAE" w:rsidDel="00CE49A0">
          <w:rPr>
            <w:i/>
            <w:lang w:val="es-ES"/>
            <w:rPrChange w:id="1006" w:author="Fran Ramirez" w:date="2022-05-17T12:16:00Z">
              <w:rPr>
                <w:i/>
              </w:rPr>
            </w:rPrChange>
          </w:rPr>
          <w:delText>Dicentrarc</w:delText>
        </w:r>
        <w:r w:rsidR="00031411" w:rsidRPr="009D7BAE" w:rsidDel="00CE49A0">
          <w:rPr>
            <w:i/>
            <w:lang w:val="es-ES"/>
            <w:rPrChange w:id="1007" w:author="Fran Ramirez" w:date="2022-05-17T12:16:00Z">
              <w:rPr>
                <w:i/>
              </w:rPr>
            </w:rPrChange>
          </w:rPr>
          <w:delText>h</w:delText>
        </w:r>
        <w:r w:rsidR="00267371" w:rsidRPr="009D7BAE" w:rsidDel="00CE49A0">
          <w:rPr>
            <w:i/>
            <w:lang w:val="es-ES"/>
            <w:rPrChange w:id="1008" w:author="Fran Ramirez" w:date="2022-05-17T12:16:00Z">
              <w:rPr>
                <w:i/>
              </w:rPr>
            </w:rPrChange>
          </w:rPr>
          <w:delText>us labrax</w:delText>
        </w:r>
        <w:r w:rsidR="00267371" w:rsidRPr="009D7BAE" w:rsidDel="00CE49A0">
          <w:rPr>
            <w:lang w:val="es-ES"/>
            <w:rPrChange w:id="1009" w:author="Fran Ramirez" w:date="2022-05-17T12:16:00Z">
              <w:rPr/>
            </w:rPrChange>
          </w:rPr>
          <w:delText xml:space="preserve"> </w:delText>
        </w:r>
      </w:del>
      <w:r w:rsidR="00222A44" w:rsidDel="00CE49A0">
        <w:fldChar w:fldCharType="begin" w:fldLock="1"/>
      </w:r>
      <w:r w:rsidR="00222A44" w:rsidRPr="00CE49A0">
        <w:instrText>ADDIN CSL_CITATION {"citationItems":[{"id":"ITEM-1","itemData":{"DOI":"10.1093/jhered/90.6.591","ISSN":"00221503","abstract":"We report on the genetic differentiation among populations of the common (or European) sea bass (Dicentrarchus labrax) from the North Sea, Britanny, Portugal, Morocco, the Alboran Sea, and the western Mediterranean. Based on allele-frequency variation at six microsatellite loci, a distance tree inferred from Reynold's coancestry coefficient showed that sea bass populations clustered into two distinct groups of populations, an Atlantic group which includes the Alboran Sea east of Gibraltar Strait, and a western Mediterranean group. While no clear geographical pattern emerged within each of these two entities, the sharp transition led us to postulate that the divide may correspond to the Almeria-Oran oceanographic front. This divide was evidenced by a small but highly significant F(ST) value (0.018, P &lt; .001), corresponding at equilibrium to an average effective number of migrants Nm on the order of 14 individuals per generation. We emphasize the idea that the passive retention of larvae on either side of the oceanographic front is not a sufficient explanation for the persistence of this divide.","author":[{"dropping-particle":"","family":"Naciri","given":"M.","non-dropping-particle":"","parse-names":false,"suffix":""},{"dropping-particle":"","family":"Lemaire","given":"C.","non-dropping-particle":"","parse-names":false,"suffix":""},{"dropping-particle":"","family":"Borsa","given":"P.","non-dropping-particle":"","parse-names":false,"suffix":""},{"dropping-particle":"","family":"Bonhomme","given":"F.","non-dropping-particle":"","parse-names":false,"suffix":""}],"container-title":"Journal of Heredity","id":"ITEM-1","issue":"6","issued":{"date-parts":[["1999"]]},"page":"591-596","publisher":"Oxford University Press","title":"Genetic study of the Atlantic/Mediterranean transition in sea bass (Dicentrarchus labrax)","type":"article-journal","volume":"90"},"uris":["http://www.mendeley.com/documents/?uuid=c9d9f43f-9845-3eac-8b82-84bf83e41ff7"]}],"mendeley":{"formattedCitation":"(Naciri, Lemaire, Borsa, &amp; Bonhomme, 1999)","plainTextFormattedCitation":"(Naciri, Lemaire, Borsa, &amp; Bonhomme, 1999)","previouslyFormattedCitation":"(Naciri, Lemaire, Borsa, &amp; Bonhomme, 1999)"},"properties":{"noteIndex":0},"schema":"https://github.com/citation-style-language/schema/raw/master/csl-citation.json"}</w:instrText>
      </w:r>
      <w:r w:rsidR="00222A44" w:rsidDel="00CE49A0">
        <w:fldChar w:fldCharType="separate"/>
      </w:r>
      <w:r w:rsidR="00FB018B" w:rsidRPr="00FB018B">
        <w:rPr>
          <w:noProof/>
          <w:lang w:val="es-ES"/>
        </w:rPr>
        <w:t>(Naciri, Lemaire, Borsa, &amp; Bonhomme, 1999)</w:t>
      </w:r>
      <w:del w:id="1010" w:author="CiLia" w:date="2022-08-04T16:16:00Z">
        <w:r w:rsidR="00222A44" w:rsidDel="00CE49A0">
          <w:fldChar w:fldCharType="end"/>
        </w:r>
      </w:del>
      <w:r w:rsidRPr="00CE49A0">
        <w:t>.</w:t>
      </w:r>
    </w:p>
    <w:p w14:paraId="27C925C9" w14:textId="5008BD12" w:rsidR="000B42B8" w:rsidRDefault="00E04F7D" w:rsidP="008F6939">
      <w:pPr>
        <w:spacing w:line="480" w:lineRule="auto"/>
      </w:pPr>
      <w:r>
        <w:t xml:space="preserve">The two clusters </w:t>
      </w:r>
      <w:r w:rsidR="00090CFF">
        <w:t xml:space="preserve">could </w:t>
      </w:r>
      <w:r>
        <w:t xml:space="preserve">be detected </w:t>
      </w:r>
      <w:r w:rsidR="00090CFF">
        <w:t xml:space="preserve">even </w:t>
      </w:r>
      <w:r>
        <w:t xml:space="preserve">with the use of only </w:t>
      </w:r>
      <w:r w:rsidR="000C1837">
        <w:t xml:space="preserve">196 </w:t>
      </w:r>
      <w:r w:rsidR="00FA2A7A">
        <w:t xml:space="preserve">outlier </w:t>
      </w:r>
      <w:r w:rsidR="000C1837">
        <w:t>SNPs</w:t>
      </w:r>
      <w:ins w:id="1011" w:author="CiLia" w:date="2022-04-30T11:42:00Z">
        <w:r w:rsidR="00E51E4A">
          <w:t xml:space="preserve"> linking </w:t>
        </w:r>
      </w:ins>
      <w:ins w:id="1012" w:author="CiLia" w:date="2022-04-30T11:43:00Z">
        <w:r w:rsidR="007046CB">
          <w:t xml:space="preserve">candidate SNPs to the region’s </w:t>
        </w:r>
      </w:ins>
      <w:ins w:id="1013" w:author="CiLia" w:date="2022-04-30T11:44:00Z">
        <w:r w:rsidR="007046CB">
          <w:t xml:space="preserve">environmental heterogeneity as seen in other sardine species </w:t>
        </w:r>
      </w:ins>
      <w:ins w:id="1014" w:author="CiLia" w:date="2022-09-07T15:18:00Z">
        <w:r w:rsidR="0024719D">
          <w:fldChar w:fldCharType="begin" w:fldLock="1"/>
        </w:r>
      </w:ins>
      <w:r w:rsidR="0037397E">
        <w:instrText>ADDIN CSL_CITATION {"citationItems":[{"id":"ITEM-1","itemData":{"DOI":"10.1126/sciadv.abf4514","ISSN":"23752548","PMID":"34524856","abstract":"The KwaZulu-Natal sardine run, popularly known as the “greatest shoal on Earth,” is a mass migration of South African sardines from their temperate core range into the subtropical Indian Ocean. It has been suggested that this represents the spawning migration of a distinct subtropical stock. Using genomic and transcriptomic data from sardines collected around the South African coast, we identified two stocks, one cool temperate (Atlantic) and the other warm temperate (Indian Ocean). Unexpectedly, we found that sardines participating in the sardine run are primarily of Atlantic origin and thus prefer colder water. These sardines separate from the warm-temperate stock and move into temporarily favorable Indian Ocean habitat during brief cold-water upwelling periods. Once the upwelling ends, they find themselves trapped in physiologically challenging subtropical habitat and subject to intense predation pressure. This makes the sardine run a rare example of a mass migration that has no apparent fitness benefits.","author":[{"dropping-particle":"","family":"Teske","given":"Peter R.","non-dropping-particle":"","parse-names":false,"suffix":""},{"dropping-particle":"","family":"Emami-Khoyi","given":"Arsalan","non-dropping-particle":"","parse-names":false,"suffix":""},{"dropping-particle":"","family":"Golla","given":"Tirupathi R.","non-dropping-particle":"","parse-names":false,"suffix":""},{"dropping-particle":"","family":"Sandoval-Castillo","given":"Jonathan","non-dropping-particle":"","parse-names":false,"suffix":""},{"dropping-particle":"","family":"Lamont","given":"Tarron","non-dropping-particle":"","parse-names":false,"suffix":""},{"dropping-particle":"","family":"Chiazzari","given":"Brent","non-dropping-particle":"","parse-names":false,"suffix":""},{"dropping-particle":"","family":"McQuaid","given":"Christopher D.","non-dropping-particle":"","parse-names":false,"suffix":""},{"dropping-particle":"","family":"Beheregaray","given":"Luciano B.","non-dropping-particle":"","parse-names":false,"suffix":""},{"dropping-particle":"","family":"Lingen","given":"Carl D.","non-dropping-particle":"van der","parse-names":false,"suffix":""}],"container-title":"Science Advances","id":"ITEM-1","issue":"38","issued":{"date-parts":[["2021"]]},"title":"The sardine run in southeastern Africa is a mass migration into an ecological trap","type":"article-journal","volume":"7"},"uris":["http://www.mendeley.com/documents/?uuid=ff5d9079-77b7-41f8-8b52-efcfec7f2415"]}],"mendeley":{"formattedCitation":"(Teske et al., 2021)","plainTextFormattedCitation":"(Teske et al., 2021)","previouslyFormattedCitation":"(Teske et al., 2021)"},"properties":{"noteIndex":0},"schema":"https://github.com/citation-style-language/schema/raw/master/csl-citation.json"}</w:instrText>
      </w:r>
      <w:r w:rsidR="0024719D">
        <w:fldChar w:fldCharType="separate"/>
      </w:r>
      <w:r w:rsidR="0024719D" w:rsidRPr="0024719D">
        <w:rPr>
          <w:noProof/>
        </w:rPr>
        <w:t>(Teske et al., 2021)</w:t>
      </w:r>
      <w:ins w:id="1015" w:author="CiLia" w:date="2022-09-07T15:18:00Z">
        <w:r w:rsidR="0024719D">
          <w:fldChar w:fldCharType="end"/>
        </w:r>
      </w:ins>
      <w:r>
        <w:t xml:space="preserve">. </w:t>
      </w:r>
      <w:r w:rsidR="00090CFF">
        <w:t xml:space="preserve">In contrast, when </w:t>
      </w:r>
      <w:r>
        <w:t xml:space="preserve">only putatively neutral SNPs </w:t>
      </w:r>
      <w:r w:rsidR="008D570D">
        <w:t>were</w:t>
      </w:r>
      <w:r>
        <w:t xml:space="preserve"> use</w:t>
      </w:r>
      <w:r w:rsidR="008D570D">
        <w:t>d</w:t>
      </w:r>
      <w:ins w:id="1016" w:author="CiLia" w:date="2022-04-07T15:35:00Z">
        <w:r w:rsidR="00BC5324">
          <w:t xml:space="preserve"> (i.e. </w:t>
        </w:r>
      </w:ins>
      <w:ins w:id="1017" w:author="CiLia" w:date="2022-04-30T17:56:00Z">
        <w:r w:rsidR="00BF6860">
          <w:t>3</w:t>
        </w:r>
      </w:ins>
      <w:ins w:id="1018" w:author="CiLia" w:date="2022-04-07T16:46:00Z">
        <w:r w:rsidR="00AB4B9A">
          <w:t>,</w:t>
        </w:r>
      </w:ins>
      <w:ins w:id="1019" w:author="CiLia" w:date="2022-04-30T17:56:00Z">
        <w:r w:rsidR="00BF6860">
          <w:t>002</w:t>
        </w:r>
      </w:ins>
      <w:ins w:id="1020" w:author="CiLia" w:date="2022-04-07T15:35:00Z">
        <w:r w:rsidR="00BC5324">
          <w:t xml:space="preserve"> SNPs)</w:t>
        </w:r>
      </w:ins>
      <w:r>
        <w:t xml:space="preserve">, detection of any pattern of population structure </w:t>
      </w:r>
      <w:r w:rsidR="00031411">
        <w:t>failed</w:t>
      </w:r>
      <w:r>
        <w:t xml:space="preserve">, suggesting </w:t>
      </w:r>
      <w:bookmarkStart w:id="1021" w:name="_Hlk100238187"/>
      <w:r>
        <w:t xml:space="preserve">that natural selection and local adaptation play a key role in driving genetic change </w:t>
      </w:r>
      <w:r w:rsidR="00F851F4">
        <w:rPr>
          <w:rStyle w:val="FootnoteReference"/>
        </w:rPr>
        <w:fldChar w:fldCharType="begin" w:fldLock="1"/>
      </w:r>
      <w:r w:rsidR="000D6529">
        <w:instrText>ADDIN CSL_CITATION {"citationItems":[{"id":"ITEM-1","itemData":{"DOI":"10.1002/ece3.3332","ISSN":"20457758","abstract":"Mitochondrial DNA analyses indicate that the Bay of Fundy population of the intertidal tellinid bivalve Macoma petalum is genetically divergent from coastal populations in the Gulf of Maine and Nova Scotia. To further examine the evolutionary forces driving this genetic break, we performed double digest genotype by sequencing (GBS) to survey the nuclear genome for evidence of both neutral and selective processes shaping this pattern. The resulting reads were mapped to a partial transcriptome of its sister species, M. balthica, to identify single nucleotide polymorphisms (SNPs) in protein-coding genes. Population assignment tests, principle components analyses, analysis of molecular variance, and outlier tests all support differentiation between the Bay of Fundy genotype and the genotypes of the Gulf of Maine, Gulf of St. Lawrence, and Nova Scotia. Although both neutral and non-neutral patterns of genetic subdivision were significant, genetic structure among the regions was nearly 20 times higher for loci putatively under selection, suggesting a strong role for natural selection as a driver of genetic diversity in this species. Genetic differences were the greatest between the Bay of Fundy and all other population samples, and some outlier proteins were involved in immunity-related processes. Our results suggest that in combination with limited gene flow across the mouth of the Bay of Fundy, local adaptation is an important driver of intraspecific genetic variation in this marine species with high dispersal potential.","author":[{"dropping-particle":"","family":"Metivier","given":"Stacy L.","non-dropping-particle":"","parse-names":false,"suffix":""},{"dropping-particle":"","family":"Kim","given":"Jin Hong","non-dropping-particle":"","parse-names":false,"suffix":""},{"dropping-particle":"","family":"Addison","given":"Jason A.","non-dropping-particle":"","parse-names":false,"suffix":""}],"container-title":"Ecology and Evolution","id":"ITEM-1","issue":"19","issued":{"date-parts":[["2017"]]},"page":"8058-8072","title":"Genotype by sequencing identifies natural selection as a driver of intraspecific divergence in Atlantic populations of the high dispersal marine invertebrate, Macoma petalum","type":"article-journal","volume":"7"},"uris":["http://www.mendeley.com/documents/?uuid=cf5150fe-c204-4348-b2ed-3ac2410cc458"]}],"mendeley":{"formattedCitation":"(Metivier, Kim, &amp; Addison, 2017)","plainTextFormattedCitation":"(Metivier, Kim, &amp; Addison, 2017)","previouslyFormattedCitation":"(Metivier, Kim, &amp; Addison, 2017)"},"properties":{"noteIndex":0},"schema":"https://github.com/citation-style-language/schema/raw/master/csl-citation.json"}</w:instrText>
      </w:r>
      <w:r w:rsidR="00F851F4">
        <w:rPr>
          <w:rStyle w:val="FootnoteReference"/>
        </w:rPr>
        <w:fldChar w:fldCharType="separate"/>
      </w:r>
      <w:r w:rsidR="00F851F4" w:rsidRPr="00F851F4">
        <w:rPr>
          <w:bCs/>
          <w:noProof/>
          <w:lang w:val="en-US"/>
        </w:rPr>
        <w:t>(Metivier, Kim, &amp; Addison, 2017)</w:t>
      </w:r>
      <w:r w:rsidR="00F851F4">
        <w:rPr>
          <w:rStyle w:val="FootnoteReference"/>
        </w:rPr>
        <w:fldChar w:fldCharType="end"/>
      </w:r>
      <w:r w:rsidR="00AD63BD">
        <w:t xml:space="preserve"> </w:t>
      </w:r>
      <w:r>
        <w:t>among the Atlantic and the Mediterranean</w:t>
      </w:r>
      <w:r w:rsidR="000B42B8">
        <w:t xml:space="preserve"> Sea</w:t>
      </w:r>
      <w:r>
        <w:t>.</w:t>
      </w:r>
      <w:bookmarkEnd w:id="1021"/>
      <w:r w:rsidR="00907804">
        <w:t xml:space="preserve"> This </w:t>
      </w:r>
      <w:r w:rsidR="00F179D3">
        <w:t xml:space="preserve">was </w:t>
      </w:r>
      <w:r w:rsidR="00907804">
        <w:t xml:space="preserve">further corroborated by the fact that different </w:t>
      </w:r>
      <w:r w:rsidR="00031411">
        <w:t xml:space="preserve">outlier </w:t>
      </w:r>
      <w:r w:rsidR="00907804">
        <w:t xml:space="preserve">SNPs </w:t>
      </w:r>
      <w:r w:rsidR="00F179D3">
        <w:t xml:space="preserve">were </w:t>
      </w:r>
      <w:r w:rsidR="00907804">
        <w:t>highlighted in the dataset</w:t>
      </w:r>
      <w:r w:rsidR="00280351">
        <w:t xml:space="preserve">s where population structure </w:t>
      </w:r>
      <w:r w:rsidR="00F179D3">
        <w:t xml:space="preserve">was </w:t>
      </w:r>
      <w:r w:rsidR="00280351">
        <w:t>present versus the unstructured datasets (i.e.</w:t>
      </w:r>
      <w:r w:rsidR="007911D6">
        <w:t>,</w:t>
      </w:r>
      <w:r w:rsidR="00280351">
        <w:t xml:space="preserve"> </w:t>
      </w:r>
      <w:ins w:id="1022" w:author="CiLia" w:date="2022-08-04T16:19:00Z">
        <w:r w:rsidR="0068089B">
          <w:t xml:space="preserve">all versus </w:t>
        </w:r>
      </w:ins>
      <w:r w:rsidR="00280351">
        <w:t>ATL</w:t>
      </w:r>
      <w:ins w:id="1023" w:author="CiLia" w:date="2022-08-05T18:02:00Z">
        <w:r w:rsidR="00BD1F12">
          <w:t>,</w:t>
        </w:r>
      </w:ins>
      <w:del w:id="1024" w:author="CiLia" w:date="2022-08-05T18:02:00Z">
        <w:r w:rsidR="00280351" w:rsidDel="00BD1F12">
          <w:delText xml:space="preserve"> and</w:delText>
        </w:r>
      </w:del>
      <w:r w:rsidR="00280351">
        <w:t xml:space="preserve"> MED clusters) and a slight overlap </w:t>
      </w:r>
      <w:ins w:id="1025" w:author="CiLia" w:date="2022-08-04T16:19:00Z">
        <w:r w:rsidR="0068089B">
          <w:t>across datasets</w:t>
        </w:r>
      </w:ins>
      <w:del w:id="1026" w:author="CiLia" w:date="2022-04-30T11:46:00Z">
        <w:r w:rsidR="00280351" w:rsidDel="007046CB">
          <w:delText>(of 33 SNPs)</w:delText>
        </w:r>
      </w:del>
      <w:r w:rsidR="00280351">
        <w:t xml:space="preserve"> </w:t>
      </w:r>
      <w:r w:rsidR="00F179D3">
        <w:t xml:space="preserve">was </w:t>
      </w:r>
      <w:r w:rsidR="00280351">
        <w:t>detected by</w:t>
      </w:r>
      <w:del w:id="1027" w:author="CiLia" w:date="2022-04-30T11:46:00Z">
        <w:r w:rsidR="00280351" w:rsidDel="007046CB">
          <w:delText xml:space="preserve"> only one of the employed approaches</w:delText>
        </w:r>
        <w:r w:rsidR="00FA2A7A" w:rsidDel="007046CB">
          <w:delText>,</w:delText>
        </w:r>
        <w:r w:rsidR="00280351" w:rsidDel="007046CB">
          <w:delText xml:space="preserve"> i.e.</w:delText>
        </w:r>
        <w:r w:rsidR="007911D6" w:rsidDel="007046CB">
          <w:delText>,</w:delText>
        </w:r>
      </w:del>
      <w:r w:rsidR="00280351">
        <w:t xml:space="preserve"> </w:t>
      </w:r>
      <w:proofErr w:type="spellStart"/>
      <w:r w:rsidR="00280351">
        <w:t>PCAdapt</w:t>
      </w:r>
      <w:proofErr w:type="spellEnd"/>
      <w:ins w:id="1028" w:author="CiLia" w:date="2022-04-30T11:46:00Z">
        <w:r w:rsidR="007046CB">
          <w:t xml:space="preserve"> (33 SNPs) and RDA (14 SNPs)</w:t>
        </w:r>
      </w:ins>
      <w:r w:rsidR="00280351">
        <w:t>.</w:t>
      </w:r>
    </w:p>
    <w:p w14:paraId="4D214F4D" w14:textId="77777777" w:rsidR="00222A44" w:rsidRDefault="00222A44" w:rsidP="008F6939">
      <w:pPr>
        <w:spacing w:line="480" w:lineRule="auto"/>
      </w:pPr>
    </w:p>
    <w:p w14:paraId="549BBDB4" w14:textId="04962EB6" w:rsidR="00031411" w:rsidRPr="00222A44" w:rsidRDefault="00031411" w:rsidP="008F6939">
      <w:pPr>
        <w:spacing w:line="480" w:lineRule="auto"/>
        <w:rPr>
          <w:i/>
          <w:iCs/>
        </w:rPr>
      </w:pPr>
      <w:r w:rsidRPr="00222A44">
        <w:rPr>
          <w:i/>
          <w:iCs/>
        </w:rPr>
        <w:t xml:space="preserve">Seascape genomics </w:t>
      </w:r>
      <w:del w:id="1029" w:author="CiLia" w:date="2022-04-29T21:01:00Z">
        <w:r w:rsidRPr="00222A44" w:rsidDel="00FD6D94">
          <w:rPr>
            <w:i/>
            <w:iCs/>
          </w:rPr>
          <w:delText>reveals the drivers</w:delText>
        </w:r>
      </w:del>
      <w:ins w:id="1030" w:author="CiLia" w:date="2022-04-29T21:01:00Z">
        <w:r w:rsidR="00FD6D94">
          <w:rPr>
            <w:i/>
            <w:iCs/>
          </w:rPr>
          <w:t>provides insights</w:t>
        </w:r>
      </w:ins>
      <w:r w:rsidRPr="00222A44">
        <w:rPr>
          <w:i/>
          <w:iCs/>
        </w:rPr>
        <w:t xml:space="preserve"> </w:t>
      </w:r>
      <w:del w:id="1031" w:author="CiLia" w:date="2022-04-29T21:01:00Z">
        <w:r w:rsidRPr="00222A44" w:rsidDel="00FD6D94">
          <w:rPr>
            <w:i/>
            <w:iCs/>
          </w:rPr>
          <w:delText xml:space="preserve">of </w:delText>
        </w:r>
      </w:del>
      <w:ins w:id="1032" w:author="CiLia" w:date="2022-04-29T21:01:00Z">
        <w:r w:rsidR="00FD6D94" w:rsidRPr="00222A44">
          <w:rPr>
            <w:i/>
            <w:iCs/>
          </w:rPr>
          <w:t>o</w:t>
        </w:r>
        <w:r w:rsidR="00FD6D94">
          <w:rPr>
            <w:i/>
            <w:iCs/>
          </w:rPr>
          <w:t>n</w:t>
        </w:r>
      </w:ins>
      <w:ins w:id="1033" w:author="CiLia" w:date="2022-08-04T16:21:00Z">
        <w:r w:rsidR="0068089B">
          <w:rPr>
            <w:i/>
            <w:iCs/>
          </w:rPr>
          <w:t xml:space="preserve"> the main</w:t>
        </w:r>
      </w:ins>
      <w:ins w:id="1034" w:author="CiLia" w:date="2022-04-29T21:01:00Z">
        <w:r w:rsidR="00FD6D94" w:rsidRPr="00222A44">
          <w:rPr>
            <w:i/>
            <w:iCs/>
          </w:rPr>
          <w:t xml:space="preserve"> </w:t>
        </w:r>
      </w:ins>
      <w:ins w:id="1035" w:author="CiLia" w:date="2022-08-04T16:21:00Z">
        <w:r w:rsidR="0068089B">
          <w:rPr>
            <w:i/>
            <w:iCs/>
          </w:rPr>
          <w:t xml:space="preserve">environmental conditions affecting </w:t>
        </w:r>
      </w:ins>
      <w:r w:rsidRPr="00222A44">
        <w:rPr>
          <w:i/>
          <w:iCs/>
        </w:rPr>
        <w:t>sardine’s evolution</w:t>
      </w:r>
    </w:p>
    <w:p w14:paraId="407107DE" w14:textId="555BB1A0" w:rsidR="00CA796C" w:rsidRDefault="00045A70" w:rsidP="00AC1F71">
      <w:pPr>
        <w:spacing w:line="480" w:lineRule="auto"/>
      </w:pPr>
      <w:r>
        <w:t xml:space="preserve">Water </w:t>
      </w:r>
      <w:r w:rsidR="00E04F7D">
        <w:t>temperature</w:t>
      </w:r>
      <w:r>
        <w:t>, and derived environmental products informing on changing temperature conditions</w:t>
      </w:r>
      <w:r w:rsidR="00E04F7D">
        <w:t xml:space="preserve"> </w:t>
      </w:r>
      <w:r>
        <w:t xml:space="preserve">were </w:t>
      </w:r>
      <w:r w:rsidR="00F179D3">
        <w:t xml:space="preserve">highlighted as </w:t>
      </w:r>
      <w:r w:rsidR="00E04F7D">
        <w:t xml:space="preserve">extremely </w:t>
      </w:r>
      <w:r w:rsidR="00F179D3">
        <w:t>important variable</w:t>
      </w:r>
      <w:r>
        <w:t>s</w:t>
      </w:r>
      <w:r w:rsidR="00F179D3">
        <w:t xml:space="preserve"> driving natural selection and local adaptation of sardines in the study area. </w:t>
      </w:r>
      <w:del w:id="1036" w:author="CiLia" w:date="2022-08-04T16:22:00Z">
        <w:r w:rsidR="00F179D3" w:rsidDel="0068089B">
          <w:delText>Our results showed that</w:delText>
        </w:r>
        <w:r w:rsidR="00E04F7D" w:rsidDel="0068089B">
          <w:delText xml:space="preserve"> t</w:delText>
        </w:r>
      </w:del>
      <w:ins w:id="1037" w:author="CiLia" w:date="2022-08-04T16:22:00Z">
        <w:r w:rsidR="0068089B">
          <w:t>T</w:t>
        </w:r>
      </w:ins>
      <w:r w:rsidR="00E04F7D">
        <w:t>he trend in the number of days with SST above 19</w:t>
      </w:r>
      <w:r w:rsidR="00E04F7D">
        <w:rPr>
          <w:vertAlign w:val="superscript"/>
        </w:rPr>
        <w:t>o</w:t>
      </w:r>
      <w:r w:rsidR="00E04F7D">
        <w:t xml:space="preserve">C </w:t>
      </w:r>
      <w:r w:rsidR="00F179D3">
        <w:t>was</w:t>
      </w:r>
      <w:r w:rsidR="00925C03">
        <w:t xml:space="preserve"> </w:t>
      </w:r>
      <w:r w:rsidR="00E04F7D">
        <w:t xml:space="preserve">the </w:t>
      </w:r>
      <w:r w:rsidR="00FA2A7A">
        <w:t>sole</w:t>
      </w:r>
      <w:r w:rsidR="00E04F7D">
        <w:t xml:space="preserve"> environmental variable highlighted in all datasets</w:t>
      </w:r>
      <w:r w:rsidR="00F179D3">
        <w:t>. This is</w:t>
      </w:r>
      <w:r w:rsidR="00EE08F2">
        <w:t xml:space="preserve"> indicative of </w:t>
      </w:r>
      <w:r w:rsidR="00F179D3">
        <w:t xml:space="preserve">the </w:t>
      </w:r>
      <w:r w:rsidR="00EE08F2">
        <w:t>extreme conditions</w:t>
      </w:r>
      <w:r w:rsidR="00A20F45">
        <w:t xml:space="preserve"> experienced by the species within the past few years</w:t>
      </w:r>
      <w:r w:rsidR="00EE08F2">
        <w:t xml:space="preserve"> </w:t>
      </w:r>
      <w:r w:rsidR="00A20F45">
        <w:t>(</w:t>
      </w:r>
      <w:r w:rsidR="002946EE">
        <w:t>as</w:t>
      </w:r>
      <w:r w:rsidR="00F179D3">
        <w:t xml:space="preserve"> </w:t>
      </w:r>
      <w:del w:id="1038" w:author="CiLia" w:date="2022-08-05T12:36:00Z">
        <w:r w:rsidR="00F179D3" w:rsidDel="00EB0A0A">
          <w:delText>observed</w:delText>
        </w:r>
        <w:r w:rsidR="002946EE" w:rsidDel="00EB0A0A">
          <w:delText xml:space="preserve"> </w:delText>
        </w:r>
      </w:del>
      <w:r w:rsidR="002946EE">
        <w:t xml:space="preserve">in </w:t>
      </w:r>
      <w:ins w:id="1039" w:author="CiLia" w:date="2022-08-04T17:47:00Z">
        <w:r w:rsidR="00F33A59">
          <w:t xml:space="preserve">European </w:t>
        </w:r>
      </w:ins>
      <w:r w:rsidR="002946EE">
        <w:t>sea bass</w:t>
      </w:r>
      <w:r w:rsidR="00925C03">
        <w:t>,</w:t>
      </w:r>
      <w:r w:rsidR="002946EE">
        <w:t xml:space="preserve"> </w:t>
      </w:r>
      <w:r w:rsidR="00925C03">
        <w:fldChar w:fldCharType="begin" w:fldLock="1"/>
      </w:r>
      <w:r w:rsidR="00925C03">
        <w:instrText>ADDIN CSL_CITATION {"citationItems":[{"id":"ITEM-1","itemData":{"DOI":"10.1111/mec.15764","ISSN":"1365294X","PMID":"33372368","abstract":"Ocean global warming affects the distribution, life history and physiology of marine life. Extreme events, like marine heatwaves, are increasing in frequency and intensity. During sensitive stages of early fish development, the consequences may be long-lasting and mediated by epigenetic mechanisms. Here, we used European sea bass as a model to study the possible long-lasting effects of a marine heatwave during early development. We measured DNA methylation and gene expression in four tissues (brain, muscle, liver and testis) and detected differentially methylated regions (DMRs). Six genes were differentially expressed and contained DMRs three years after exposure to increased temperature, indicating direct phenotypic consequences and representing persistent changes. Interestingly, nine genes contained DMRs around the same genomic regions across tissues, therefore consisting of common footprints of developmental temperature in environmentally responsive loci. These loci are, to our knowledge, the first metastable epialleles (MEs) described in fish. MEs may serve as biomarkers to infer past life history events linked with persistent consequences. These results highlight the importance of subtle phenotypic changes mediated by epigenetics to extreme weather events during sensitive life stages. Also, to our knowledge, it is the first time the molecular effects of a marine heatwave during the lifetime of individuals are assessed. MEs could be used in surveillance programs aimed at determining the footprints of climate change on marine life. Our study paves the way for the identification of conserved MEs that respond equally to environmental perturbations across species. Conserved MEs would constitute a tool of assessment of global change effects in marine life at a large scale.","author":[{"dropping-particle":"","family":"Anastasiadi","given":"Dafni","non-dropping-particle":"","parse-names":false,"suffix":""},{"dropping-particle":"","family":"Shao","given":"Changwei","non-dropping-particle":"","parse-names":false,"suffix":""},{"dropping-particle":"","family":"Chen","given":"Songlin","non-dropping-particle":"","parse-names":false,"suffix":""},{"dropping-particle":"","family":"Piferrer","given":"Francesc","non-dropping-particle":"","parse-names":false,"suffix":""}],"container-title":"Molecular Ecology","id":"ITEM-1","issue":"3","issued":{"date-parts":[["2021","2","1"]]},"page":"747-760","publisher":"Blackwell Publishing Ltd","title":"Footprints of global change in marine life: Inferring past environment based on DNA methylation and gene expression marks","type":"article-journal","volume":"30"},"uris":["http://www.mendeley.com/documents/?uuid=bb51af0c-bb57-3bdd-aa47-1519bde25b88"]}],"mendeley":{"formattedCitation":"(Anastasiadi, Shao, Chen, &amp; Piferrer, 2021)","manualFormatting":"Anastasiadi, Shao, Chen, &amp; Piferrer, 2021)","plainTextFormattedCitation":"(Anastasiadi, Shao, Chen, &amp; Piferrer, 2021)","previouslyFormattedCitation":"(Anastasiadi, Shao, Chen, &amp; Piferrer, 2021)"},"properties":{"noteIndex":0},"schema":"https://github.com/citation-style-language/schema/raw/master/csl-citation.json"}</w:instrText>
      </w:r>
      <w:r w:rsidR="00925C03">
        <w:fldChar w:fldCharType="separate"/>
      </w:r>
      <w:r w:rsidR="00925C03" w:rsidRPr="00925C03">
        <w:rPr>
          <w:noProof/>
        </w:rPr>
        <w:t>Anastasiadi, Shao, Chen, &amp; Piferrer, 2021)</w:t>
      </w:r>
      <w:r w:rsidR="00925C03">
        <w:fldChar w:fldCharType="end"/>
      </w:r>
      <w:r w:rsidR="00F179D3">
        <w:t>,</w:t>
      </w:r>
      <w:r w:rsidR="00A20F45">
        <w:t xml:space="preserve"> </w:t>
      </w:r>
      <w:r w:rsidR="00EE08F2">
        <w:t xml:space="preserve">impacting </w:t>
      </w:r>
      <w:r w:rsidR="002946EE">
        <w:t xml:space="preserve">its </w:t>
      </w:r>
      <w:r w:rsidR="00EE08F2">
        <w:t>reproduction</w:t>
      </w:r>
      <w:r w:rsidR="00A20F45">
        <w:t xml:space="preserve"> </w:t>
      </w:r>
      <w:r w:rsidR="00EE08F2">
        <w:t>(</w:t>
      </w:r>
      <w:proofErr w:type="spellStart"/>
      <w:r w:rsidR="00FB2247">
        <w:rPr>
          <w:rStyle w:val="FootnoteReference"/>
        </w:rPr>
        <w:fldChar w:fldCharType="begin" w:fldLock="1"/>
      </w:r>
      <w:r w:rsidR="00FB2247">
        <w:instrText>ADDIN CSL_CITATION {"citationItems":[{"id":"ITEM-1","itemData":{"DOI":"10.1016/j.pocean.2007.04.012","ISSN":"00796611","abstract":"In the NW Mediterranean Sea, anchovy (Engraulis encrasicolus) and sardine (Sardina pilchardus) are the most important small pelagic fish in terms of biomass and commercial interest. Round sardinella (Sardinella aurita) and Sprat (Sprattus sprattus) are also present in this region. This paper provides a general insight into the ecology of these species through a revision of the information available in an environmental context and in relation to exploitation features. Spawning habitats of the two main species, anchovy and sardine, are clearly differentiated based on water mass characteristics reducing the overlapping between their early developmental stages. Larval distribution is also related to major productivity mechanisms of the respective spawning seasons. In spite of the different environmental regimes in which larvae of these species develop, growth rates are fairly similar. Trophic modeling highlights the important ecological role of small pelagic fish in North Western Mediterranean ecosystems. This review points out the gaps in knowledge necessary to understand the dynamics of small pelagic fish in the region and to progress towards a precautionary and adaptive management. © 2007 Elsevier Ltd. All rights reserved.","author":[{"dropping-particle":"","family":"Palomera","given":"I.","non-dropping-particle":"","parse-names":false,"suffix":""},{"dropping-particle":"","family":"Olivar","given":"M. P.","non-dropping-particle":"","parse-names":false,"suffix":""},{"dropping-particle":"","family":"Salat","given":"J.","non-dropping-particle":"","parse-names":false,"suffix":""},{"dropping-particle":"","family":"Sabatés","given":"A.","non-dropping-particle":"","parse-names":false,"suffix":""},{"dropping-particle":"","family":"Coll","given":"M.","non-dropping-particle":"","parse-names":false,"suffix":""},{"dropping-particle":"","family":"García","given":"A.","non-dropping-particle":"","parse-names":false,"suffix":""},{"dropping-particle":"","family":"Morales-Nin","given":"B.","non-dropping-particle":"","parse-names":false,"suffix":""}],"container-title":"Progress in Oceanography","id":"ITEM-1","issue":"2-3","issued":{"date-parts":[["2007","8","1"]]},"page":"377-396","publisher":"Pergamon","title":"Small pelagic fish in the NW Mediterranean Sea: An ecological review","type":"article-journal","volume":"74"},"uris":["http://www.mendeley.com/documents/?uuid=f3433c6f-2524-3506-bcc8-e4403622f0fd"]}],"mendeley":{"formattedCitation":"(Palomera et al., 2007)","manualFormatting":"Palomera et al., 2007","plainTextFormattedCitation":"(Palomera et al., 2007)","previouslyFormattedCitation":"(Palomera et al., 2007)"},"properties":{"noteIndex":0},"schema":"https://github.com/citation-style-language/schema/raw/master/csl-citation.json"}</w:instrText>
      </w:r>
      <w:r w:rsidR="00FB2247">
        <w:rPr>
          <w:rStyle w:val="FootnoteReference"/>
        </w:rPr>
        <w:fldChar w:fldCharType="separate"/>
      </w:r>
      <w:r w:rsidR="00FB2247">
        <w:rPr>
          <w:noProof/>
        </w:rPr>
        <w:t>Palomera</w:t>
      </w:r>
      <w:proofErr w:type="spellEnd"/>
      <w:r w:rsidR="00FB2247">
        <w:rPr>
          <w:noProof/>
        </w:rPr>
        <w:t xml:space="preserve"> et al., 2007</w:t>
      </w:r>
      <w:r w:rsidR="00FB2247">
        <w:rPr>
          <w:rStyle w:val="FootnoteReference"/>
        </w:rPr>
        <w:fldChar w:fldCharType="end"/>
      </w:r>
      <w:r w:rsidR="00EE08F2">
        <w:t>)</w:t>
      </w:r>
      <w:r w:rsidR="00F179D3">
        <w:t xml:space="preserve"> and spawning success potential </w:t>
      </w:r>
      <w:r w:rsidR="00925C03">
        <w:fldChar w:fldCharType="begin" w:fldLock="1"/>
      </w:r>
      <w:r w:rsidR="00FB018B">
        <w:instrText>ADDIN CSL_CITATION {"citationItems":[{"id":"ITEM-1","itemData":{"DOI":"10.1016/j.marenvres.2021.105381","ISSN":"18790291","abstract":"We investigated the main drivers of eggs and larvae distributions of European sardine and anchovy from the NW Mediterranean Sea. We used Generalized Additive Models and satellite environmental data. Mainly sea surface temperature, but also currents, surface height, and primary production were significantly correlated with both species’ early stages distributions. Anchovy optimal temperature upper limit was not detected, but sardine eggs and larvae presented a small-ranged bell-shape curve relationship to SST with an upper SST threshold around 13 °C. Sardine spawning during winter appeared to be dependant not only on in-situ environmental conditions but also on summer conditions prior to the spawning event. Model predictions of the larval and spawning habitat distribution showed clear differences between developmental stages and between species, confirming a worsening of the sardine habitat with time. Considering the further increase of surface temperature predicted in the years to come, the survival of the sardine in the region could be compromised.","author":[{"dropping-particle":"","family":"Gordó-Vilaseca","given":"Cesc","non-dropping-particle":"","parse-names":false,"suffix":""},{"dropping-particle":"","family":"Pennino","given":"Maria Grazia","non-dropping-particle":"","parse-names":false,"suffix":""},{"dropping-particle":"","family":"Albo-Puigserver","given":"Marta","non-dropping-particle":"","parse-names":false,"suffix":""},{"dropping-particle":"","family":"Wolff","given":"Matthias","non-dropping-particle":"","parse-names":false,"suffix":""},{"dropping-particle":"","family":"Coll","given":"Marta","non-dropping-particle":"","parse-names":false,"suffix":""}],"container-title":"Marine Environmental Research","id":"ITEM-1","issued":{"date-parts":[["2021","7","1"]]},"page":"105381-105381","publisher":"Elsevier Ltd","title":"Modelling the spatial distribution of Sardina pilchardus and Engraulis encrasicolus spawning habitat in the NW Mediterranean Sea","type":"article-journal","volume":"169"},"uris":["http://www.mendeley.com/documents/?uuid=e5fb1b5a-d0a4-3518-b0be-fa399a49959c"]}],"mendeley":{"formattedCitation":"(Gordó-Vilaseca et al., 2021)","plainTextFormattedCitation":"(Gordó-Vilaseca et al., 2021)","previouslyFormattedCitation":"(Gordó-Vilaseca et al., 2021)"},"properties":{"noteIndex":0},"schema":"https://github.com/citation-style-language/schema/raw/master/csl-citation.json"}</w:instrText>
      </w:r>
      <w:r w:rsidR="00925C03">
        <w:fldChar w:fldCharType="separate"/>
      </w:r>
      <w:r w:rsidR="00FB018B" w:rsidRPr="00FB018B">
        <w:rPr>
          <w:noProof/>
        </w:rPr>
        <w:t>(Gordó-Vilaseca et al., 2021)</w:t>
      </w:r>
      <w:r w:rsidR="00925C03">
        <w:fldChar w:fldCharType="end"/>
      </w:r>
      <w:r w:rsidR="00E04F7D">
        <w:t xml:space="preserve">. This variable </w:t>
      </w:r>
      <w:r w:rsidR="00296D7C">
        <w:t>is critical</w:t>
      </w:r>
      <w:r w:rsidR="00E04F7D">
        <w:t xml:space="preserve"> for </w:t>
      </w:r>
      <w:r w:rsidR="000D5ADA">
        <w:t xml:space="preserve">the reproduction of </w:t>
      </w:r>
      <w:r w:rsidR="00E04F7D">
        <w:t>sardines in the Western Mediterranean Sea, where spawning starts when water temperature falls below 19ºC</w:t>
      </w:r>
      <w:r w:rsidR="00F8538C">
        <w:t xml:space="preserve"> and salinity is over a threshold</w:t>
      </w:r>
      <w:r w:rsidR="00E04F7D">
        <w:t xml:space="preserve"> </w:t>
      </w:r>
      <w:r w:rsidR="00F851F4">
        <w:rPr>
          <w:rStyle w:val="FootnoteReference"/>
        </w:rPr>
        <w:fldChar w:fldCharType="begin" w:fldLock="1"/>
      </w:r>
      <w:r w:rsidR="000D6529">
        <w:instrText>ADDIN CSL_CITATION {"citationItems":[{"id":"ITEM-1","itemData":{"DOI":"10.1016/j.pocean.2007.04.012","ISSN":"00796611","abstract":"In the NW Mediterranean Sea, anchovy (Engraulis encrasicolus) and sardine (Sardina pilchardus) are the most important small pelagic fish in terms of biomass and commercial interest. Round sardinella (Sardinella aurita) and Sprat (Sprattus sprattus) are also present in this region. This paper provides a general insight into the ecology of these species through a revision of the information available in an environmental context and in relation to exploitation features. Spawning habitats of the two main species, anchovy and sardine, are clearly differentiated based on water mass characteristics reducing the overlapping between their early developmental stages. Larval distribution is also related to major productivity mechanisms of the respective spawning seasons. In spite of the different environmental regimes in which larvae of these species develop, growth rates are fairly similar. Trophic modeling highlights the important ecological role of small pelagic fish in North Western Mediterranean ecosystems. This review points out the gaps in knowledge necessary to understand the dynamics of small pelagic fish in the region and to progress towards a precautionary and adaptive management. © 2007 Elsevier Ltd. All rights reserved.","author":[{"dropping-particle":"","family":"Palomera","given":"I.","non-dropping-particle":"","parse-names":false,"suffix":""},{"dropping-particle":"","family":"Olivar","given":"M. P.","non-dropping-particle":"","parse-names":false,"suffix":""},{"dropping-particle":"","family":"Salat","given":"J.","non-dropping-particle":"","parse-names":false,"suffix":""},{"dropping-particle":"","family":"Sabatés","given":"A.","non-dropping-particle":"","parse-names":false,"suffix":""},{"dropping-particle":"","family":"Coll","given":"M.","non-dropping-particle":"","parse-names":false,"suffix":""},{"dropping-particle":"","family":"García","given":"A.","non-dropping-particle":"","parse-names":false,"suffix":""},{"dropping-particle":"","family":"Morales-Nin","given":"B.","non-dropping-particle":"","parse-names":false,"suffix":""}],"container-title":"Progress in Oceanography","id":"ITEM-1","issue":"2-3","issued":{"date-parts":[["2007","8","1"]]},"page":"377-396","publisher":"Pergamon","title":"Small pelagic fish in the NW Mediterranean Sea: An ecological review","type":"article-journal","volume":"74"},"uris":["http://www.mendeley.com/documents/?uuid=f3433c6f-2524-3506-bcc8-e4403622f0fd"]}],"mendeley":{"formattedCitation":"(Palomera et al., 2007)","plainTextFormattedCitation":"(Palomera et al., 2007)","previouslyFormattedCitation":"(Palomera et al., 2007)"},"properties":{"noteIndex":0},"schema":"https://github.com/citation-style-language/schema/raw/master/csl-citation.json"}</w:instrText>
      </w:r>
      <w:r w:rsidR="00F851F4">
        <w:rPr>
          <w:rStyle w:val="FootnoteReference"/>
        </w:rPr>
        <w:fldChar w:fldCharType="separate"/>
      </w:r>
      <w:r w:rsidR="00F851F4" w:rsidRPr="00F851F4">
        <w:rPr>
          <w:noProof/>
        </w:rPr>
        <w:t xml:space="preserve">(Palomera et al., </w:t>
      </w:r>
      <w:r w:rsidR="000D5ADA">
        <w:rPr>
          <w:noProof/>
        </w:rPr>
        <w:t>2007</w:t>
      </w:r>
      <w:r w:rsidR="00F851F4" w:rsidRPr="00F851F4">
        <w:rPr>
          <w:noProof/>
        </w:rPr>
        <w:t>)</w:t>
      </w:r>
      <w:r w:rsidR="00F851F4">
        <w:rPr>
          <w:rStyle w:val="FootnoteReference"/>
        </w:rPr>
        <w:fldChar w:fldCharType="end"/>
      </w:r>
      <w:r w:rsidR="00E04F7D">
        <w:t>.</w:t>
      </w:r>
      <w:r w:rsidR="008E3A34">
        <w:t xml:space="preserve"> </w:t>
      </w:r>
      <w:r w:rsidR="00CD33DF">
        <w:t xml:space="preserve">Furthermore, </w:t>
      </w:r>
      <w:r w:rsidR="00CD33DF" w:rsidRPr="008E3A34">
        <w:t>temperature could be a proxy of other variables, namely of coastal upwelling strength</w:t>
      </w:r>
      <w:r w:rsidR="0093629B">
        <w:t xml:space="preserve"> (e.g. </w:t>
      </w:r>
      <w:r w:rsidR="00925C03">
        <w:fldChar w:fldCharType="begin" w:fldLock="1"/>
      </w:r>
      <w:r w:rsidR="00925C03">
        <w:instrText>ADDIN CSL_CITATION {"citationItems":[{"id":"ITEM-1","itemData":{"DOI":"10.1175/2523.1","ISSN":"00223670","abstract":"The time dependence of the local relation between sea surface temperature (SST) and thermocline depth in the central and eastern equatorial Pacific Ocean is analyzed for the period 1990-99, using subsurface temperature measurements from the Tropical Atmosphere-Ocean Array/Triangle Trans-Ocean Buoy Network (TAO/TRITON) buoy array. Thermocline depth anomalies lead SST anomalies in time, with a longitude-dependent delay ranging from 2 weeks in the eastern Pacific to 1 year in the central Pacific. The lagged correlation between thermocline depth and SST is strong, ranging from r &gt; 0.9 in the east to r ≈ 0.6 at 170°W. Time-lagged correlations between thermocline depth and subsurface temperature anomalies indicate vertical advection of temperature anomalies from the thermocline to the surface in the eastern Pacific. The measurements are compared with the results of forced OGCM and linear model experiments. Using model results, it is shown that the delay between thermocline depth and SST is caused mainly by upwelling and mixing between 140° and 90°W. Between 170°E and 140°W the delay has a different explanation: thermocline depth anomalies travel to the eastern Pacific, where upwelling creates SST anomalies that in turn cause anomalous wind in the central Pacific. SST is then influenced by these wind anomalies. © 2004 American Meteorological Society.","author":[{"dropping-particle":"","family":"Zelle","given":"Hein","non-dropping-particle":"","parse-names":false,"suffix":""},{"dropping-particle":"","family":"Appeldoorn","given":"Gerrian","non-dropping-particle":"","parse-names":false,"suffix":""},{"dropping-particle":"","family":"Burges","given":"Gerrit","non-dropping-particle":"","parse-names":false,"suffix":""},{"dropping-particle":"","family":"Oldenborgh","given":"Geert Jan","non-dropping-particle":"van","parse-names":false,"suffix":""}],"container-title":"Journal of Physical Oceanography","id":"ITEM-1","issue":"3","issued":{"date-parts":[["2004","3","1"]]},"page":"643-655","publisher":"American Meteorological Society","title":"The relationship between sea surface temperature and thermocline depth in the eastern equatorial Pacific","type":"article-journal","volume":"34"},"uris":["http://www.mendeley.com/documents/?uuid=0a66d9a5-5827-3ae0-9937-e1876eb3ed93"]}],"mendeley":{"formattedCitation":"(Zelle, Appeldoorn, Burges, &amp; van Oldenborgh, 2004)","manualFormatting":"Zelle, Appeldoorn, Burges, &amp; van Oldenborgh, 2004)","plainTextFormattedCitation":"(Zelle, Appeldoorn, Burges, &amp; van Oldenborgh, 2004)","previouslyFormattedCitation":"(Zelle, Appeldoorn, Burges, &amp; van Oldenborgh, 2004)"},"properties":{"noteIndex":0},"schema":"https://github.com/citation-style-language/schema/raw/master/csl-citation.json"}</w:instrText>
      </w:r>
      <w:r w:rsidR="00925C03">
        <w:fldChar w:fldCharType="separate"/>
      </w:r>
      <w:r w:rsidR="00925C03" w:rsidRPr="00925C03">
        <w:rPr>
          <w:noProof/>
        </w:rPr>
        <w:t>Zelle, Appeldoorn, Burges, &amp; van Oldenborgh, 2004)</w:t>
      </w:r>
      <w:r w:rsidR="00925C03">
        <w:fldChar w:fldCharType="end"/>
      </w:r>
      <w:r w:rsidR="00CD33DF" w:rsidRPr="008E3A34">
        <w:t>, and therefore larval dispersal</w:t>
      </w:r>
      <w:r w:rsidR="00677623">
        <w:t xml:space="preserve"> </w:t>
      </w:r>
      <w:r w:rsidR="00925C03">
        <w:fldChar w:fldCharType="begin" w:fldLock="1"/>
      </w:r>
      <w:r w:rsidR="00925C03">
        <w:instrText>ADDIN CSL_CITATION {"citationItems":[{"id":"ITEM-1","itemData":{"DOI":"10.1016/j.marenvres.2021.105381","ISSN":"18790291","abstract":"We investigated the main drivers of eggs and larvae distributions of European sardine and anchovy from the NW Mediterranean Sea. We used Generalized Additive Models and satellite environmental data. Mainly sea surface temperature, but also currents, surface height, and primary production were significantly correlated with both species’ early stages distributions. Anchovy optimal temperature upper limit was not detected, but sardine eggs and larvae presented a small-ranged bell-shape curve relationship to SST with an upper SST threshold around 13 °C. Sardine spawning during winter appeared to be dependant not only on in-situ environmental conditions but also on summer conditions prior to the spawning event. Model predictions of the larval and spawning habitat distribution showed clear differences between developmental stages and between species, confirming a worsening of the sardine habitat with time. Considering the further increase of surface temperature predicted in the years to come, the survival of the sardine in the region could be compromised.","author":[{"dropping-particle":"","family":"Gordó-Vilaseca","given":"Cesc","non-dropping-particle":"","parse-names":false,"suffix":""},{"dropping-particle":"","family":"Pennino","given":"Maria Grazia","non-dropping-particle":"","parse-names":false,"suffix":""},{"dropping-particle":"","family":"Albo-Puigserver","given":"Marta","non-dropping-particle":"","parse-names":false,"suffix":""},{"dropping-particle":"","family":"Wolff","given":"Matthias","non-dropping-particle":"","parse-names":false,"suffix":""},{"dropping-particle":"","family":"Coll","given":"Marta","non-dropping-particle":"","parse-names":false,"suffix":""}],"container-title":"Marine Environmental Research","id":"ITEM-1","issued":{"date-parts":[["2021","7","1"]]},"page":"105381-105381","publisher":"Elsevier Ltd","title":"Modelling the spatial distribution of Sardina pilchardus and Engraulis encrasicolus spawning habitat in the NW Mediterranean Sea","type":"article-journal","volume":"169"},"uris":["http://www.mendeley.com/documents/?uuid=e5fb1b5a-d0a4-3518-b0be-fa399a49959c"]}],"mendeley":{"formattedCitation":"(Gordó-Vilaseca et al., 2021)","plainTextFormattedCitation":"(Gordó-Vilaseca et al., 2021)","previouslyFormattedCitation":"(Gordó-Vilaseca et al., 2021)"},"properties":{"noteIndex":0},"schema":"https://github.com/citation-style-language/schema/raw/master/csl-citation.json"}</w:instrText>
      </w:r>
      <w:r w:rsidR="00925C03">
        <w:fldChar w:fldCharType="separate"/>
      </w:r>
      <w:r w:rsidR="00925C03" w:rsidRPr="00925C03">
        <w:rPr>
          <w:noProof/>
        </w:rPr>
        <w:t>(Gordó-Vilaseca et al., 2021)</w:t>
      </w:r>
      <w:r w:rsidR="00925C03">
        <w:fldChar w:fldCharType="end"/>
      </w:r>
      <w:r w:rsidR="00CD33DF" w:rsidRPr="008E3A34">
        <w:t>.</w:t>
      </w:r>
      <w:r w:rsidR="00CD33DF">
        <w:t xml:space="preserve"> </w:t>
      </w:r>
      <w:r w:rsidR="00A238DF" w:rsidRPr="008E3A34">
        <w:t>Analys</w:t>
      </w:r>
      <w:r w:rsidR="00A238DF">
        <w:t>e</w:t>
      </w:r>
      <w:r w:rsidR="00A238DF" w:rsidRPr="008E3A34">
        <w:t xml:space="preserve">s </w:t>
      </w:r>
      <w:r w:rsidR="00CD33DF" w:rsidRPr="008E3A34">
        <w:t xml:space="preserve">of the relationship between sardine recruitment and several abiotic factors suggested that SST was a </w:t>
      </w:r>
      <w:del w:id="1040" w:author="CiLia" w:date="2022-02-04T15:50:00Z">
        <w:r w:rsidR="00CD33DF" w:rsidRPr="008E3A34" w:rsidDel="00721903">
          <w:delText xml:space="preserve">better </w:delText>
        </w:r>
      </w:del>
      <w:ins w:id="1041" w:author="CiLia" w:date="2022-02-04T15:50:00Z">
        <w:r w:rsidR="00721903">
          <w:t>top-ranking</w:t>
        </w:r>
        <w:r w:rsidR="00721903" w:rsidRPr="008E3A34">
          <w:t xml:space="preserve"> </w:t>
        </w:r>
      </w:ins>
      <w:r w:rsidR="00CD33DF" w:rsidRPr="008E3A34">
        <w:t xml:space="preserve">candidate in determining recruitment success </w:t>
      </w:r>
      <w:r w:rsidR="00925C03">
        <w:fldChar w:fldCharType="begin" w:fldLock="1"/>
      </w:r>
      <w:r w:rsidR="000D5BC2">
        <w:instrText>ADDIN CSL_CITATION {"citationItems":[{"id":"ITEM-1","itemData":{"DOI":"10.1093/icesjms/fsq107","ISSN":"10543139","abstract":"The dynamics of Sardina pilchardus in Iberian upwelling are examined. Spawning-stock biomass (SSB), recruitment (R), and production (R/SSB) data for the years 1978-2006 are analysed in relation to the upwelling index (UPW) and sea surface temperature (SST). The population oscillates in two relatively stable orbits (identified by multiresolution decomposition of the recruitment series) because the external forcing (UPW and SST) are the inverse of each other and the synchrony is lost between the two external variables, R and R/SSB as they shift towards steep, negative (depensatory) trends. Such mechanics may have induced recruitment failures and significant decreases in abundance of Iberian sardine. The relationships are assumed to validate a complex and dynamic continuum (multiple orbits of stability) and an alternative variable-carrying- capacity population model. Radial systems with two orbits of stability are proposed for the R/SSB and S/SSB (where S is the stock size) relationships. Results are discussed in relation to classical and alternative SR models to address stock rehabilitation and fishing mortality issues as the population shifts towards low recruitment and abundance, and critical factors to consider in developing exploitation strategies for systems with multiple orbits of stability are discussed. © 2010 International Council for the Exploration of the Sea.","author":[{"dropping-particle":"","family":"Solari","given":"A. P.","non-dropping-particle":"","parse-names":false,"suffix":""},{"dropping-particle":"","family":"Santamaría","given":"M. T.G.","non-dropping-particle":"","parse-names":false,"suffix":""},{"dropping-particle":"","family":"Borges","given":"M. F.","non-dropping-particle":"","parse-names":false,"suffix":""},{"dropping-particle":"","family":"Santos","given":"A. M.P.","non-dropping-particle":"","parse-names":false,"suffix":""},{"dropping-particle":"","family":"Mendes","given":"H.","non-dropping-particle":"","parse-names":false,"suffix":""},{"dropping-particle":"","family":"Balguerías","given":"E.","non-dropping-particle":"","parse-names":false,"suffix":""},{"dropping-particle":"","family":"Díaz Cordero","given":"J. A.","non-dropping-particle":"","parse-names":false,"suffix":""},{"dropping-particle":"","family":"Castro","given":"J. J.","non-dropping-particle":"","parse-names":false,"suffix":""},{"dropping-particle":"","family":"Bas","given":"C.","non-dropping-particle":"","parse-names":false,"suffix":""}],"container-title":"ICES Journal of Marine Science","id":"ITEM-1","issue":"8","issued":{"date-parts":[["2010","11","1"]]},"page":"1565-1573","publisher":"Oxford Academic","title":"On the dynamics of Sardina pilchardus: Orbits of stability and environmental forcing","type":"article-journal","volume":"67"},"uris":["http://www.mendeley.com/documents/?uuid=f298893c-94ec-3de4-8fbd-371f7b016372"]},{"id":"ITEM-2","itemData":{"DOI":"10.1016/j.pocean.2017.10.006","ISSN":"00796611","abstract":"The influence of the environmental conditions during larval development on the resulting recruitment strength was investigated for European sardine (Sardina pilchardus) at Atlanto-Iberian waters. Satellite-derived Sea Surface Temperature (SST) and Chlorophyll-a concentration (Chla) data from the previous spawning seasons (January to March/April and October to December of the previous year) were related to recruitment success data in the main recruitment hotspots. Recruitment data was taken from yearly acoustic scientific cruises and from the ICES recruitment index estimated by an age-structured model for the entire stock. A linear discriminant analysis model using SST, Chla, and the abundance of spawners during the spawning season identified years of high and low recruitment for all the recruitment hotspots with an accuracy of ≥79%. In general, high recruitment years were associated with high Chla and low SST, although the most important variables to discriminate between the groups were area-specific. High recruitment years were mostly related to high food availability (Chla), particularly during the last quarter of the previous year. In Western Iberia and in the Gulf of Cadiz, high recruitment years were also associated to lower SST, whereas in the Bay of Biscay, where SST during the winter was generally below the optimal range ≈11–12 °C for sardine larval development, higher recruitment was associated with high SST. For ICES data of the southern European sardine stock, lower SST and higher Chla during the last quarter of the previous year were associated with high recruitment years and SST alone was able to discriminate between the two recruitment groups with 73% accuracy. Although the time-series of available data are still small, these significant relationships are consistent with field and laboratory studies relating larval growth and mortality with main environmental drivers. These relationships should be further investigated in the following years to evaluate if they can be used to construct reliable indicators to predict the level of recruitment and abundance with sufficient advance to help in the management of this important fishing resource.","author":[{"dropping-particle":"","family":"Garrido","given":"Susana","non-dropping-particle":"","parse-names":false,"suffix":""},{"dropping-particle":"","family":"Silva","given":"Alexandra","non-dropping-particle":"","parse-names":false,"suffix":""},{"dropping-particle":"","family":"Marques","given":"Vitor","non-dropping-particle":"","parse-names":false,"suffix":""},{"dropping-particle":"","family":"Figueiredo","given":"Ivone","non-dropping-particle":"","parse-names":false,"suffix":""},{"dropping-particle":"","family":"Bryère","given":"Philippe","non-dropping-particle":"","parse-names":false,"suffix":""},{"dropping-particle":"","family":"Mangin","given":"Antoine","non-dropping-particle":"","parse-names":false,"suffix":""},{"dropping-particle":"","family":"Santos","given":"A. Miguel P.","non-dropping-particle":"","parse-names":false,"suffix":""}],"container-title":"Progress in Oceanography","id":"ITEM-2","issue":"October","issued":{"date-parts":[["2017"]]},"page":"267-275","publisher":"Elsevier","title":"Temperature and food-mediated variability of European Atlantic sardine recruitment","type":"article-journal","volume":"159"},"uris":["http://www.mendeley.com/documents/?uuid=63343797-8b1a-4407-9b8b-85367fe76d42"]},{"id":"ITEM-3","itemData":{"DOI":"10.1016/j.marenvres.2021.105381","ISSN":"18790291","abstract":"We investigated the main drivers of eggs and larvae distributions of European sardine and anchovy from the NW Mediterranean Sea. We used Generalized Additive Models and satellite environmental data. Mainly sea surface temperature, but also currents, surface height, and primary production were significantly correlated with both species’ early stages distributions. Anchovy optimal temperature upper limit was not detected, but sardine eggs and larvae presented a small-ranged bell-shape curve relationship to SST with an upper SST threshold around 13 °C. Sardine spawning during winter appeared to be dependant not only on in-situ environmental conditions but also on summer conditions prior to the spawning event. Model predictions of the larval and spawning habitat distribution showed clear differences between developmental stages and between species, confirming a worsening of the sardine habitat with time. Considering the further increase of surface temperature predicted in the years to come, the survival of the sardine in the region could be compromised.","author":[{"dropping-particle":"","family":"Gordó-Vilaseca","given":"Cesc","non-dropping-particle":"","parse-names":false,"suffix":""},{"dropping-particle":"","family":"Pennino","given":"Maria Grazia","non-dropping-particle":"","parse-names":false,"suffix":""},{"dropping-particle":"","family":"Albo-Puigserver","given":"Marta","non-dropping-particle":"","parse-names":false,"suffix":""},{"dropping-particle":"","family":"Wolff","given":"Matthias","non-dropping-particle":"","parse-names":false,"suffix":""},{"dropping-particle":"","family":"Coll","given":"Marta","non-dropping-particle":"","parse-names":false,"suffix":""}],"container-title":"Marine Environmental Research","id":"ITEM-3","issued":{"date-parts":[["2021","7","1"]]},"page":"105381-105381","publisher":"Elsevier Ltd","title":"Modelling the spatial distribution of Sardina pilchardus and Engraulis encrasicolus spawning habitat in the NW Mediterranean Sea","type":"article-journal","volume":"169"},"uris":["http://www.mendeley.com/documents/?uuid=e5fb1b5a-d0a4-3518-b0be-fa399a49959c"]}],"mendeley":{"formattedCitation":"(Garrido et al., 2017; Gordó-Vilaseca et al., 2021; Solari et al., 2010)","plainTextFormattedCitation":"(Garrido et al., 2017; Gordó-Vilaseca et al., 2021; Solari et al., 2010)","previouslyFormattedCitation":"(Garrido et al., 2017; Gordó-Vilaseca et al., 2021; Solari et al., 2010)"},"properties":{"noteIndex":0},"schema":"https://github.com/citation-style-language/schema/raw/master/csl-citation.json"}</w:instrText>
      </w:r>
      <w:r w:rsidR="00925C03">
        <w:fldChar w:fldCharType="separate"/>
      </w:r>
      <w:r w:rsidR="00AA76CF" w:rsidRPr="00AA76CF">
        <w:rPr>
          <w:noProof/>
        </w:rPr>
        <w:t>(Garrido et al., 2017; Gordó-Vilaseca et al., 2021; Solari et al., 2010)</w:t>
      </w:r>
      <w:r w:rsidR="00925C03">
        <w:fldChar w:fldCharType="end"/>
      </w:r>
      <w:r w:rsidR="00925C03" w:rsidRPr="007F0B48">
        <w:t xml:space="preserve">. </w:t>
      </w:r>
      <w:r w:rsidR="006B53D8">
        <w:t xml:space="preserve">The impact of </w:t>
      </w:r>
      <w:r w:rsidR="006B53D8" w:rsidRPr="006B53D8">
        <w:t>S</w:t>
      </w:r>
      <w:r w:rsidR="00FB2247">
        <w:t>ST</w:t>
      </w:r>
      <w:r w:rsidR="006B53D8" w:rsidRPr="006B53D8">
        <w:t xml:space="preserve"> on sardine’s abundance has been demonstrated in California</w:t>
      </w:r>
      <w:r w:rsidR="00A32934">
        <w:t xml:space="preserve"> as well</w:t>
      </w:r>
      <w:r w:rsidR="006B53D8">
        <w:t xml:space="preserve">, </w:t>
      </w:r>
      <w:r w:rsidR="006E51CC">
        <w:rPr>
          <w:lang w:val="en-US"/>
        </w:rPr>
        <w:t>debunking</w:t>
      </w:r>
      <w:r w:rsidR="006B53D8">
        <w:t xml:space="preserve"> </w:t>
      </w:r>
      <w:r w:rsidR="006B53D8" w:rsidRPr="006B53D8">
        <w:t xml:space="preserve">previous hypotheses of competitive exclusion with anchovies as the driving factor in population size for </w:t>
      </w:r>
      <w:r w:rsidR="00FA2A7A">
        <w:t>both</w:t>
      </w:r>
      <w:r w:rsidR="006B53D8" w:rsidRPr="006B53D8">
        <w:t xml:space="preserve"> species </w:t>
      </w:r>
      <w:r w:rsidR="00B20EEC">
        <w:fldChar w:fldCharType="begin" w:fldLock="1"/>
      </w:r>
      <w:r w:rsidR="003D2973">
        <w:instrText>ADDIN CSL_CITATION {"citationItems":[{"id":"ITEM-1","itemData":{"DOI":"10.1126/science.1227079","ISSN":"10959203","PMID":"22997134","abstract":"Identifying causal networks is important for effective policy and management recommendations on climate, epidemiology, financial regulation, and much else. We introduce a method, based on nonlinear state space reconstruction, that can distinguish causality from correlation. It extends to nonseparable weakly connected dynamic systems (cases not covered by the current Granger causality paradigm). The approach is illustrated both by simple models (where, in contrast to the real world, we know the underlying equations/relations and so can check the validity of our method) and by application to real ecological systems, including the controversial sardine-anchovy-temperature problem.","author":[{"dropping-particle":"","family":"Sugihara","given":"George","non-dropping-particle":"","parse-names":false,"suffix":""},{"dropping-particle":"","family":"May","given":"Robert","non-dropping-particle":"","parse-names":false,"suffix":""},{"dropping-particle":"","family":"Ye","given":"Hao","non-dropping-particle":"","parse-names":false,"suffix":""},{"dropping-particle":"","family":"Hsieh","given":"Chih Hao","non-dropping-particle":"","parse-names":false,"suffix":""},{"dropping-particle":"","family":"Deyle","given":"Ethan","non-dropping-particle":"","parse-names":false,"suffix":""},{"dropping-particle":"","family":"Fogarty","given":"Michael","non-dropping-particle":"","parse-names":false,"suffix":""},{"dropping-particle":"","family":"Munch","given":"Stephan","non-dropping-particle":"","parse-names":false,"suffix":""}],"container-title":"Science","id":"ITEM-1","issue":"6106","issued":{"date-parts":[["2012","10","26"]]},"page":"496-500","publisher":"American Association for the Advancement of Science","title":"Detecting causality in complex ecosystems","type":"article-journal","volume":"338"},"uris":["http://www.mendeley.com/documents/?uuid=e5534b94-246b-3ae2-8f98-49a91471d755"]}],"mendeley":{"formattedCitation":"(Sugihara et al., 2012)","plainTextFormattedCitation":"(Sugihara et al., 2012)","previouslyFormattedCitation":"(Sugihara et al., 2012)"},"properties":{"noteIndex":0},"schema":"https://github.com/citation-style-language/schema/raw/master/csl-citation.json"}</w:instrText>
      </w:r>
      <w:r w:rsidR="00B20EEC">
        <w:fldChar w:fldCharType="separate"/>
      </w:r>
      <w:r w:rsidR="00B20EEC" w:rsidRPr="00B20EEC">
        <w:rPr>
          <w:noProof/>
        </w:rPr>
        <w:t>(Sugihara et al., 2012)</w:t>
      </w:r>
      <w:r w:rsidR="00B20EEC">
        <w:fldChar w:fldCharType="end"/>
      </w:r>
      <w:r w:rsidR="006B53D8" w:rsidRPr="006B53D8">
        <w:t>.</w:t>
      </w:r>
    </w:p>
    <w:p w14:paraId="55A62739" w14:textId="3F0C7D7C" w:rsidR="008E3A34" w:rsidRDefault="00F95458" w:rsidP="00AC1F71">
      <w:pPr>
        <w:spacing w:line="480" w:lineRule="auto"/>
        <w:rPr>
          <w:ins w:id="1042" w:author="CiLia" w:date="2022-08-04T16:02:00Z"/>
        </w:rPr>
      </w:pPr>
      <w:del w:id="1043" w:author="CiLia" w:date="2022-08-04T16:25:00Z">
        <w:r w:rsidDel="007F0B48">
          <w:delText>According to our results</w:delText>
        </w:r>
      </w:del>
      <w:ins w:id="1044" w:author="CiLia" w:date="2022-08-04T16:25:00Z">
        <w:r w:rsidR="007F0B48">
          <w:t>Apart from SST</w:t>
        </w:r>
      </w:ins>
      <w:r>
        <w:t>, n</w:t>
      </w:r>
      <w:r w:rsidR="00E04F7D">
        <w:t>utrient</w:t>
      </w:r>
      <w:del w:id="1045" w:author="CiLia" w:date="2022-02-04T15:51:00Z">
        <w:r w:rsidR="00E04F7D" w:rsidDel="00DF2EF5">
          <w:delText>s</w:delText>
        </w:r>
      </w:del>
      <w:r w:rsidR="00E04F7D">
        <w:t xml:space="preserve"> availability, sea currents and temperature velocity of change </w:t>
      </w:r>
      <w:del w:id="1046" w:author="CiLia" w:date="2022-08-04T16:25:00Z">
        <w:r w:rsidR="00E04F7D" w:rsidDel="007F0B48">
          <w:delText xml:space="preserve">are </w:delText>
        </w:r>
      </w:del>
      <w:ins w:id="1047" w:author="CiLia" w:date="2022-08-04T16:25:00Z">
        <w:r w:rsidR="007F0B48">
          <w:t xml:space="preserve">were </w:t>
        </w:r>
      </w:ins>
      <w:r w:rsidR="00E04F7D">
        <w:t xml:space="preserve">important variables for the differentiation and local adaptation of </w:t>
      </w:r>
      <w:r w:rsidR="00677623">
        <w:t>Atlantic and Mediterranean clusters</w:t>
      </w:r>
      <w:r w:rsidR="00FA2A7A">
        <w:t>. This was</w:t>
      </w:r>
      <w:r w:rsidR="00E04F7D">
        <w:t xml:space="preserve"> </w:t>
      </w:r>
      <w:r w:rsidR="00FA2A7A">
        <w:t>evident given</w:t>
      </w:r>
      <w:r w:rsidR="00E04F7D">
        <w:t xml:space="preserve"> </w:t>
      </w:r>
      <w:ins w:id="1048" w:author="CiLia" w:date="2022-08-04T16:28:00Z">
        <w:r w:rsidR="007F0B48">
          <w:t>that those</w:t>
        </w:r>
      </w:ins>
      <w:del w:id="1049" w:author="CiLia" w:date="2022-08-04T16:28:00Z">
        <w:r w:rsidR="00E04F7D" w:rsidDel="007F0B48">
          <w:delText>the</w:delText>
        </w:r>
      </w:del>
      <w:r w:rsidR="00E04F7D">
        <w:t xml:space="preserve"> variables </w:t>
      </w:r>
      <w:ins w:id="1050" w:author="CiLia" w:date="2022-08-04T16:29:00Z">
        <w:r w:rsidR="001B062D">
          <w:t xml:space="preserve">were </w:t>
        </w:r>
      </w:ins>
      <w:del w:id="1051" w:author="CiLia" w:date="2022-08-04T16:29:00Z">
        <w:r w:rsidR="00E04F7D" w:rsidDel="001B062D">
          <w:delText>co-</w:delText>
        </w:r>
      </w:del>
      <w:del w:id="1052" w:author="CiLia" w:date="2022-08-04T16:28:00Z">
        <w:r w:rsidR="00E04F7D" w:rsidDel="007F0B48">
          <w:delText>variat</w:delText>
        </w:r>
        <w:r w:rsidR="00FA2A7A" w:rsidDel="007F0B48">
          <w:delText>ing</w:delText>
        </w:r>
        <w:r w:rsidR="00E04F7D" w:rsidDel="007F0B48">
          <w:delText xml:space="preserve"> </w:delText>
        </w:r>
      </w:del>
      <w:del w:id="1053" w:author="CiLia" w:date="2022-08-04T16:29:00Z">
        <w:r w:rsidR="00E04F7D" w:rsidDel="001B062D">
          <w:delText xml:space="preserve">with the largest number of SNPs when </w:delText>
        </w:r>
        <w:r w:rsidR="00240DF0" w:rsidDel="001B062D">
          <w:delText xml:space="preserve">considering </w:delText>
        </w:r>
        <w:r w:rsidR="00E04F7D" w:rsidDel="001B062D">
          <w:delText>all samples as well as the variables that are the most</w:delText>
        </w:r>
      </w:del>
      <w:ins w:id="1054" w:author="CiLia" w:date="2022-08-04T16:29:00Z">
        <w:r w:rsidR="001B062D">
          <w:t>th</w:t>
        </w:r>
      </w:ins>
      <w:ins w:id="1055" w:author="CiLia" w:date="2022-08-04T16:30:00Z">
        <w:r w:rsidR="001B062D">
          <w:t>e most</w:t>
        </w:r>
      </w:ins>
      <w:r w:rsidR="00E04F7D">
        <w:t xml:space="preserve"> important in all datasets except the one comparing northern vs southern sampling sites.</w:t>
      </w:r>
      <w:r w:rsidR="00CD33DF">
        <w:t xml:space="preserve"> These </w:t>
      </w:r>
      <w:r w:rsidR="00677623">
        <w:t xml:space="preserve">variables </w:t>
      </w:r>
      <w:r w:rsidR="00CD33DF">
        <w:t>are expected to majorly affect e</w:t>
      </w:r>
      <w:r w:rsidR="00CD33DF" w:rsidRPr="007E371F">
        <w:t>arly life stages</w:t>
      </w:r>
      <w:r w:rsidR="00CD33DF">
        <w:t>,</w:t>
      </w:r>
      <w:r w:rsidR="00CD33DF" w:rsidRPr="007E371F">
        <w:t xml:space="preserve"> </w:t>
      </w:r>
      <w:r w:rsidR="00CD33DF">
        <w:t xml:space="preserve">which </w:t>
      </w:r>
      <w:r w:rsidR="00CD33DF" w:rsidRPr="007E371F">
        <w:lastRenderedPageBreak/>
        <w:t>are particularly vulnerable to environmental variability</w:t>
      </w:r>
      <w:r w:rsidR="00CD33DF">
        <w:t>,</w:t>
      </w:r>
      <w:r w:rsidR="00CD33DF" w:rsidRPr="007E371F">
        <w:t xml:space="preserve"> </w:t>
      </w:r>
      <w:r w:rsidR="00CD33DF">
        <w:t xml:space="preserve">and thus the strength of </w:t>
      </w:r>
      <w:r w:rsidR="00CD33DF" w:rsidRPr="007E371F">
        <w:t>recruitment</w:t>
      </w:r>
      <w:r w:rsidR="00CD33DF">
        <w:t>.</w:t>
      </w:r>
      <w:r w:rsidR="00CD33DF">
        <w:rPr>
          <w:iCs/>
        </w:rPr>
        <w:t xml:space="preserve"> In sardines</w:t>
      </w:r>
      <w:r w:rsidR="00677623">
        <w:rPr>
          <w:iCs/>
        </w:rPr>
        <w:t>,</w:t>
      </w:r>
      <w:r w:rsidR="00CD33DF">
        <w:rPr>
          <w:iCs/>
        </w:rPr>
        <w:t xml:space="preserve"> such </w:t>
      </w:r>
      <w:r w:rsidR="00CD33DF" w:rsidRPr="007E371F">
        <w:t>environmental forcing acting upon the egg and larval stages</w:t>
      </w:r>
      <w:r w:rsidR="00CD33DF">
        <w:t xml:space="preserve"> has already been demonstrated </w:t>
      </w:r>
      <w:r w:rsidR="003D2973">
        <w:fldChar w:fldCharType="begin" w:fldLock="1"/>
      </w:r>
      <w:r w:rsidR="00AA76CF">
        <w:instrText>ADDIN CSL_CITATION {"citationItems":[{"id":"ITEM-1","itemData":{"DOI":"10.1016/j.pocean.2017.10.006","ISSN":"00796611","abstract":"The influence of the environmental conditions during larval development on the resulting recruitment strength was investigated for European sardine (Sardina pilchardus) at Atlanto-Iberian waters. Satellite-derived Sea Surface Temperature (SST) and Chlorophyll-a concentration (Chla) data from the previous spawning seasons (January to March/April and October to December of the previous year) were related to recruitment success data in the main recruitment hotspots. Recruitment data was taken from yearly acoustic scientific cruises and from the ICES recruitment index estimated by an age-structured model for the entire stock. A linear discriminant analysis model using SST, Chla, and the abundance of spawners during the spawning season identified years of high and low recruitment for all the recruitment hotspots with an accuracy of ≥79%. In general, high recruitment years were associated with high Chla and low SST, although the most important variables to discriminate between the groups were area-specific. High recruitment years were mostly related to high food availability (Chla), particularly during the last quarter of the previous year. In Western Iberia and in the Gulf of Cadiz, high recruitment years were also associated to lower SST, whereas in the Bay of Biscay, where SST during the winter was generally below the optimal range ≈11–12 °C for sardine larval development, higher recruitment was associated with high SST. For ICES data of the southern European sardine stock, lower SST and higher Chla during the last quarter of the previous year were associated with high recruitment years and SST alone was able to discriminate between the two recruitment groups with 73% accuracy. Although the time-series of available data are still small, these significant relationships are consistent with field and laboratory studies relating larval growth and mortality with main environmental drivers. These relationships should be further investigated in the following years to evaluate if they can be used to construct reliable indicators to predict the level of recruitment and abundance with sufficient advance to help in the management of this important fishing resource.","author":[{"dropping-particle":"","family":"Garrido","given":"Susana","non-dropping-particle":"","parse-names":false,"suffix":""},{"dropping-particle":"","family":"Silva","given":"Alexandra","non-dropping-particle":"","parse-names":false,"suffix":""},{"dropping-particle":"","family":"Marques","given":"Vitor","non-dropping-particle":"","parse-names":false,"suffix":""},{"dropping-particle":"","family":"Figueiredo","given":"Ivone","non-dropping-particle":"","parse-names":false,"suffix":""},{"dropping-particle":"","family":"Bryère","given":"Philippe","non-dropping-particle":"","parse-names":false,"suffix":""},{"dropping-particle":"","family":"Mangin","given":"Antoine","non-dropping-particle":"","parse-names":false,"suffix":""},{"dropping-particle":"","family":"Santos","given":"A. Miguel P.","non-dropping-particle":"","parse-names":false,"suffix":""}],"container-title":"Progress in Oceanography","id":"ITEM-1","issue":"October","issued":{"date-parts":[["2017"]]},"page":"267-275","publisher":"Elsevier","title":"Temperature and food-mediated variability of European Atlantic sardine recruitment","type":"article-journal","volume":"159"},"uris":["http://www.mendeley.com/documents/?uuid=63343797-8b1a-4407-9b8b-85367fe76d42"]}],"mendeley":{"formattedCitation":"(Garrido et al., 2017)","plainTextFormattedCitation":"(Garrido et al., 2017)","previouslyFormattedCitation":"(Garrido et al., 2017)"},"properties":{"noteIndex":0},"schema":"https://github.com/citation-style-language/schema/raw/master/csl-citation.json"}</w:instrText>
      </w:r>
      <w:r w:rsidR="003D2973">
        <w:fldChar w:fldCharType="separate"/>
      </w:r>
      <w:r w:rsidR="00CF0728" w:rsidRPr="00CF0728">
        <w:rPr>
          <w:noProof/>
        </w:rPr>
        <w:t>(Garrido et al., 2017)</w:t>
      </w:r>
      <w:r w:rsidR="003D2973">
        <w:fldChar w:fldCharType="end"/>
      </w:r>
      <w:r w:rsidR="00CD33DF">
        <w:t xml:space="preserve">, </w:t>
      </w:r>
      <w:r w:rsidR="004F3E07">
        <w:t xml:space="preserve">where recruitment strength is affected by </w:t>
      </w:r>
      <w:r w:rsidR="00CD33DF" w:rsidRPr="007E371F">
        <w:t>differences of the prevailing environmental conditions</w:t>
      </w:r>
      <w:r w:rsidR="00CD33DF" w:rsidRPr="00DE2D2D">
        <w:t xml:space="preserve"> </w:t>
      </w:r>
      <w:r w:rsidR="00CD33DF">
        <w:t xml:space="preserve">in the studied areas. In </w:t>
      </w:r>
      <w:r w:rsidR="00CD33DF" w:rsidRPr="00357B25">
        <w:t xml:space="preserve">the main recruitment hotspots of the species in </w:t>
      </w:r>
      <w:r w:rsidR="00677623" w:rsidRPr="00357B25">
        <w:t>Atlant</w:t>
      </w:r>
      <w:r w:rsidR="00677623">
        <w:t>ic</w:t>
      </w:r>
      <w:r w:rsidR="00CD33DF" w:rsidRPr="00357B25">
        <w:t>-Iberian waters</w:t>
      </w:r>
      <w:r w:rsidR="00CD33DF">
        <w:t>,</w:t>
      </w:r>
      <w:r w:rsidR="00CD33DF" w:rsidRPr="00DE2D2D">
        <w:t xml:space="preserve"> high recruitment years </w:t>
      </w:r>
      <w:r w:rsidR="00240DF0">
        <w:t>have been</w:t>
      </w:r>
      <w:r w:rsidR="00CD33DF" w:rsidRPr="00DE2D2D">
        <w:t xml:space="preserve"> associated with high </w:t>
      </w:r>
      <w:r w:rsidR="002F6D7E">
        <w:t>chlorophyll-</w:t>
      </w:r>
      <w:r w:rsidR="002F6D7E" w:rsidRPr="00321382">
        <w:rPr>
          <w:i/>
          <w:iCs/>
        </w:rPr>
        <w:t>a</w:t>
      </w:r>
      <w:r w:rsidR="002F6D7E">
        <w:t xml:space="preserve"> concentration</w:t>
      </w:r>
      <w:r w:rsidR="007F3B0B">
        <w:t xml:space="preserve"> </w:t>
      </w:r>
      <w:r w:rsidR="00240DF0">
        <w:t>(</w:t>
      </w:r>
      <w:proofErr w:type="spellStart"/>
      <w:r w:rsidR="00CD33DF" w:rsidRPr="00DE2D2D">
        <w:t>Chla</w:t>
      </w:r>
      <w:proofErr w:type="spellEnd"/>
      <w:r w:rsidR="00240DF0">
        <w:t>,</w:t>
      </w:r>
      <w:r w:rsidR="00CD33DF" w:rsidRPr="00DE2D2D">
        <w:t xml:space="preserve"> </w:t>
      </w:r>
      <w:r w:rsidR="00CD33DF" w:rsidRPr="00AF0AE7">
        <w:t>a</w:t>
      </w:r>
      <w:r w:rsidR="00CD33DF">
        <w:t>s</w:t>
      </w:r>
      <w:r w:rsidR="00CD33DF" w:rsidRPr="00AF0AE7">
        <w:t xml:space="preserve"> </w:t>
      </w:r>
      <w:r w:rsidR="00CD33DF">
        <w:t>an</w:t>
      </w:r>
      <w:r w:rsidR="00CD33DF" w:rsidRPr="00AF0AE7">
        <w:t xml:space="preserve"> indicator of </w:t>
      </w:r>
      <w:r w:rsidR="00672C66">
        <w:t>food</w:t>
      </w:r>
      <w:r w:rsidR="00672C66" w:rsidRPr="00AF0AE7">
        <w:t xml:space="preserve"> </w:t>
      </w:r>
      <w:r w:rsidR="00CD33DF" w:rsidRPr="00AF0AE7">
        <w:t>availability</w:t>
      </w:r>
      <w:r w:rsidR="00CD33DF">
        <w:t>)</w:t>
      </w:r>
      <w:r w:rsidR="00CD33DF" w:rsidRPr="00AF0AE7">
        <w:t xml:space="preserve"> </w:t>
      </w:r>
      <w:r w:rsidR="00CD33DF" w:rsidRPr="00DE2D2D">
        <w:t>and low SST</w:t>
      </w:r>
      <w:r w:rsidR="00CD33DF">
        <w:t xml:space="preserve"> (reflecting </w:t>
      </w:r>
      <w:r w:rsidR="00CD33DF" w:rsidRPr="00AF0AE7">
        <w:t>the optimal range for larval development</w:t>
      </w:r>
      <w:r w:rsidR="00CD33DF">
        <w:t>)</w:t>
      </w:r>
      <w:r w:rsidR="00CD33DF" w:rsidRPr="00AF0AE7">
        <w:t xml:space="preserve"> </w:t>
      </w:r>
      <w:r w:rsidR="00CD33DF" w:rsidRPr="006D39A5">
        <w:t>during periods of sardine larvae development</w:t>
      </w:r>
      <w:r w:rsidR="00CD33DF">
        <w:t xml:space="preserve"> </w:t>
      </w:r>
      <w:r w:rsidR="003D2973">
        <w:fldChar w:fldCharType="begin" w:fldLock="1"/>
      </w:r>
      <w:r w:rsidR="00AA76CF">
        <w:instrText>ADDIN CSL_CITATION {"citationItems":[{"id":"ITEM-1","itemData":{"DOI":"10.1016/j.pocean.2017.10.006","ISSN":"00796611","abstract":"The influence of the environmental conditions during larval development on the resulting recruitment strength was investigated for European sardine (Sardina pilchardus) at Atlanto-Iberian waters. Satellite-derived Sea Surface Temperature (SST) and Chlorophyll-a concentration (Chla) data from the previous spawning seasons (January to March/April and October to December of the previous year) were related to recruitment success data in the main recruitment hotspots. Recruitment data was taken from yearly acoustic scientific cruises and from the ICES recruitment index estimated by an age-structured model for the entire stock. A linear discriminant analysis model using SST, Chla, and the abundance of spawners during the spawning season identified years of high and low recruitment for all the recruitment hotspots with an accuracy of ≥79%. In general, high recruitment years were associated with high Chla and low SST, although the most important variables to discriminate between the groups were area-specific. High recruitment years were mostly related to high food availability (Chla), particularly during the last quarter of the previous year. In Western Iberia and in the Gulf of Cadiz, high recruitment years were also associated to lower SST, whereas in the Bay of Biscay, where SST during the winter was generally below the optimal range ≈11–12 °C for sardine larval development, higher recruitment was associated with high SST. For ICES data of the southern European sardine stock, lower SST and higher Chla during the last quarter of the previous year were associated with high recruitment years and SST alone was able to discriminate between the two recruitment groups with 73% accuracy. Although the time-series of available data are still small, these significant relationships are consistent with field and laboratory studies relating larval growth and mortality with main environmental drivers. These relationships should be further investigated in the following years to evaluate if they can be used to construct reliable indicators to predict the level of recruitment and abundance with sufficient advance to help in the management of this important fishing resource.","author":[{"dropping-particle":"","family":"Garrido","given":"Susana","non-dropping-particle":"","parse-names":false,"suffix":""},{"dropping-particle":"","family":"Silva","given":"Alexandra","non-dropping-particle":"","parse-names":false,"suffix":""},{"dropping-particle":"","family":"Marques","given":"Vitor","non-dropping-particle":"","parse-names":false,"suffix":""},{"dropping-particle":"","family":"Figueiredo","given":"Ivone","non-dropping-particle":"","parse-names":false,"suffix":""},{"dropping-particle":"","family":"Bryère","given":"Philippe","non-dropping-particle":"","parse-names":false,"suffix":""},{"dropping-particle":"","family":"Mangin","given":"Antoine","non-dropping-particle":"","parse-names":false,"suffix":""},{"dropping-particle":"","family":"Santos","given":"A. Miguel P.","non-dropping-particle":"","parse-names":false,"suffix":""}],"container-title":"Progress in Oceanography","id":"ITEM-1","issue":"October","issued":{"date-parts":[["2017"]]},"page":"267-275","publisher":"Elsevier","title":"Temperature and food-mediated variability of European Atlantic sardine recruitment","type":"article-journal","volume":"159"},"uris":["http://www.mendeley.com/documents/?uuid=63343797-8b1a-4407-9b8b-85367fe76d42"]},{"id":"ITEM-2","itemData":{"DOI":"10.1016/j.marenvres.2021.105381","ISSN":"18790291","abstract":"We investigated the main drivers of eggs and larvae distributions of European sardine and anchovy from the NW Mediterranean Sea. We used Generalized Additive Models and satellite environmental data. Mainly sea surface temperature, but also currents, surface height, and primary production were significantly correlated with both species’ early stages distributions. Anchovy optimal temperature upper limit was not detected, but sardine eggs and larvae presented a small-ranged bell-shape curve relationship to SST with an upper SST threshold around 13 °C. Sardine spawning during winter appeared to be dependant not only on in-situ environmental conditions but also on summer conditions prior to the spawning event. Model predictions of the larval and spawning habitat distribution showed clear differences between developmental stages and between species, confirming a worsening of the sardine habitat with time. Considering the further increase of surface temperature predicted in the years to come, the survival of the sardine in the region could be compromised.","author":[{"dropping-particle":"","family":"Gordó-Vilaseca","given":"Cesc","non-dropping-particle":"","parse-names":false,"suffix":""},{"dropping-particle":"","family":"Pennino","given":"Maria Grazia","non-dropping-particle":"","parse-names":false,"suffix":""},{"dropping-particle":"","family":"Albo-Puigserver","given":"Marta","non-dropping-particle":"","parse-names":false,"suffix":""},{"dropping-particle":"","family":"Wolff","given":"Matthias","non-dropping-particle":"","parse-names":false,"suffix":""},{"dropping-particle":"","family":"Coll","given":"Marta","non-dropping-particle":"","parse-names":false,"suffix":""}],"container-title":"Marine Environmental Research","id":"ITEM-2","issued":{"date-parts":[["2021","7","1"]]},"page":"105381-105381","publisher":"Elsevier Ltd","title":"Modelling the spatial distribution of Sardina pilchardus and Engraulis encrasicolus spawning habitat in the NW Mediterranean Sea","type":"article-journal","volume":"169"},"uris":["http://www.mendeley.com/documents/?uuid=e5fb1b5a-d0a4-3518-b0be-fa399a49959c"]}],"mendeley":{"formattedCitation":"(Garrido et al., 2017; Gordó-Vilaseca et al., 2021)","plainTextFormattedCitation":"(Garrido et al., 2017; Gordó-Vilaseca et al., 2021)","previouslyFormattedCitation":"(Garrido et al., 2017; Gordó-Vilaseca et al., 2021)"},"properties":{"noteIndex":0},"schema":"https://github.com/citation-style-language/schema/raw/master/csl-citation.json"}</w:instrText>
      </w:r>
      <w:r w:rsidR="003D2973">
        <w:fldChar w:fldCharType="separate"/>
      </w:r>
      <w:r w:rsidR="00CF0728" w:rsidRPr="00CF0728">
        <w:rPr>
          <w:noProof/>
        </w:rPr>
        <w:t>(Garrido et al., 2017; Gordó-Vilaseca et al., 2021)</w:t>
      </w:r>
      <w:r w:rsidR="003D2973">
        <w:fldChar w:fldCharType="end"/>
      </w:r>
      <w:r w:rsidR="00CD33DF">
        <w:t xml:space="preserve">. </w:t>
      </w:r>
      <w:r w:rsidR="00CD33DF" w:rsidRPr="008E3A34">
        <w:t xml:space="preserve">Temperature and food availability also affect the intensity of the reproduction and quality of the eggs produced </w:t>
      </w:r>
      <w:r w:rsidR="004B6536">
        <w:fldChar w:fldCharType="begin" w:fldLock="1"/>
      </w:r>
      <w:r w:rsidR="00E40C2A">
        <w:instrText>ADDIN CSL_CITATION {"citationItems":[{"id":"ITEM-1","itemData":{"DOI":"10.1201/b16682-10","author":[{"dropping-particle":"","family":"Garrido","given":"Susana","non-dropping-particle":"","parse-names":false,"suffix":""},{"dropping-particle":"","family":"Lingen","given":"Carl David","non-dropping-particle":"van der","parse-names":false,"suffix":""}],"container-title":"Biology and Ecology of Sardines and Anchovies","id":"ITEM-1","issued":{"date-parts":[["2014","3","11"]]},"page":"135-202","publisher":"CRC Press","title":"Feeding Biology and Ecology","type":"chapter"},"uris":["http://www.mendeley.com/documents/?uuid=c510913f-6dfb-308a-a859-8d868985a994"]}],"mendeley":{"formattedCitation":"(Garrido &amp; van der Lingen, 2014)","plainTextFormattedCitation":"(Garrido &amp; van der Lingen, 2014)","previouslyFormattedCitation":"(Garrido &amp; van der Lingen, 2014)"},"properties":{"noteIndex":0},"schema":"https://github.com/citation-style-language/schema/raw/master/csl-citation.json"}</w:instrText>
      </w:r>
      <w:r w:rsidR="004B6536">
        <w:fldChar w:fldCharType="separate"/>
      </w:r>
      <w:r w:rsidR="00E40C2A" w:rsidRPr="00E40C2A">
        <w:rPr>
          <w:noProof/>
        </w:rPr>
        <w:t>(Garrido &amp; van der Lingen, 2014)</w:t>
      </w:r>
      <w:r w:rsidR="004B6536">
        <w:fldChar w:fldCharType="end"/>
      </w:r>
      <w:r w:rsidR="00CD33DF" w:rsidRPr="008E3A34">
        <w:t>.</w:t>
      </w:r>
    </w:p>
    <w:p w14:paraId="0761FC23" w14:textId="5E158723" w:rsidR="004548A5" w:rsidRDefault="004548A5" w:rsidP="00AC1F71">
      <w:pPr>
        <w:spacing w:line="480" w:lineRule="auto"/>
      </w:pPr>
      <w:moveToRangeStart w:id="1056" w:author="CiLia" w:date="2022-08-04T16:02:00Z" w:name="move110521369"/>
      <w:moveTo w:id="1057" w:author="CiLia" w:date="2022-08-04T16:02:00Z">
        <w:r>
          <w:t xml:space="preserve">The fact that the </w:t>
        </w:r>
        <w:del w:id="1058" w:author="CiLia" w:date="2022-09-07T15:29:00Z">
          <w:r w:rsidDel="0025244B">
            <w:delText>two</w:delText>
          </w:r>
        </w:del>
      </w:moveTo>
      <w:ins w:id="1059" w:author="CiLia" w:date="2022-09-07T15:29:00Z">
        <w:r w:rsidR="0025244B">
          <w:t>employed</w:t>
        </w:r>
      </w:ins>
      <w:moveTo w:id="1060" w:author="CiLia" w:date="2022-08-04T16:02:00Z">
        <w:r>
          <w:t xml:space="preserve"> approaches give different numbers of outlier loci with few of them in common, is frequently observed and is attributed to their different way of detecting adaptation.</w:t>
        </w:r>
        <w:del w:id="1061" w:author="CiLia" w:date="2022-09-07T15:30:00Z">
          <w:r w:rsidDel="0025244B">
            <w:delText xml:space="preserve"> PCAdapt </w:delText>
          </w:r>
          <w:r w:rsidRPr="00EC76B6" w:rsidDel="0025244B">
            <w:delText>assum</w:delText>
          </w:r>
          <w:r w:rsidDel="0025244B">
            <w:delText>es</w:delText>
          </w:r>
          <w:r w:rsidRPr="00EC76B6" w:rsidDel="0025244B">
            <w:delText xml:space="preserve"> that SNPs excessively related with population structure are candidates for local adaptation</w:delText>
          </w:r>
          <w:r w:rsidDel="0025244B">
            <w:delText>, while gINLAnd looks for co-variation between allele frequencies and environmental variables as adaptation signals.</w:delText>
          </w:r>
        </w:del>
      </w:moveTo>
      <w:moveToRangeEnd w:id="1056"/>
    </w:p>
    <w:p w14:paraId="3CB37109" w14:textId="77777777" w:rsidR="00925C03" w:rsidRDefault="00925C03" w:rsidP="00AC1F71">
      <w:pPr>
        <w:spacing w:line="480" w:lineRule="auto"/>
      </w:pPr>
    </w:p>
    <w:p w14:paraId="1A8465BA" w14:textId="77777777" w:rsidR="00AA0EF5" w:rsidRPr="00925C03" w:rsidRDefault="00AA0EF5" w:rsidP="00AA0EF5">
      <w:pPr>
        <w:spacing w:line="480" w:lineRule="auto"/>
        <w:rPr>
          <w:i/>
          <w:iCs/>
        </w:rPr>
      </w:pPr>
      <w:bookmarkStart w:id="1062" w:name="_Hlk110610133"/>
      <w:r w:rsidRPr="00925C03">
        <w:rPr>
          <w:i/>
          <w:iCs/>
        </w:rPr>
        <w:t>The genomic profile of the outlier loci</w:t>
      </w:r>
    </w:p>
    <w:bookmarkEnd w:id="1062"/>
    <w:p w14:paraId="345F45F0" w14:textId="623A1E14" w:rsidR="000A6B7F" w:rsidRPr="002B3232" w:rsidRDefault="000A6B7F" w:rsidP="000A6B7F">
      <w:pPr>
        <w:spacing w:line="480" w:lineRule="auto"/>
      </w:pPr>
      <w:r w:rsidRPr="002B3232">
        <w:t xml:space="preserve">Functional annotation analyses of the outliers-associated </w:t>
      </w:r>
      <w:proofErr w:type="spellStart"/>
      <w:r w:rsidRPr="002B3232">
        <w:t>geneset</w:t>
      </w:r>
      <w:proofErr w:type="spellEnd"/>
      <w:r w:rsidRPr="002B3232">
        <w:t xml:space="preserve"> revealed that the genes </w:t>
      </w:r>
      <w:r w:rsidR="004F3E07">
        <w:t>a</w:t>
      </w:r>
      <w:r w:rsidRPr="002B3232">
        <w:t xml:space="preserve">re linked to key biological processes </w:t>
      </w:r>
      <w:r w:rsidR="00395159">
        <w:t>associate</w:t>
      </w:r>
      <w:r w:rsidR="009F2A17">
        <w:t>d</w:t>
      </w:r>
      <w:r w:rsidRPr="002B3232">
        <w:t xml:space="preserve"> to environmental pressures (Figure </w:t>
      </w:r>
      <w:del w:id="1063" w:author="CiLia" w:date="2022-08-04T16:30:00Z">
        <w:r w:rsidRPr="002B3232" w:rsidDel="000908CA">
          <w:delText>8</w:delText>
        </w:r>
      </w:del>
      <w:ins w:id="1064" w:author="CiLia" w:date="2022-08-04T16:30:00Z">
        <w:r w:rsidR="000908CA">
          <w:t>S1</w:t>
        </w:r>
      </w:ins>
      <w:r w:rsidRPr="002B3232">
        <w:t xml:space="preserve">). It is </w:t>
      </w:r>
      <w:ins w:id="1065" w:author="CiLia" w:date="2022-08-04T16:31:00Z">
        <w:r w:rsidR="000908CA" w:rsidRPr="000908CA">
          <w:t xml:space="preserve">worth noting </w:t>
        </w:r>
      </w:ins>
      <w:del w:id="1066" w:author="CiLia" w:date="2022-08-04T16:31:00Z">
        <w:r w:rsidRPr="002B3232" w:rsidDel="000908CA">
          <w:delText xml:space="preserve">interesting </w:delText>
        </w:r>
      </w:del>
      <w:r w:rsidRPr="002B3232">
        <w:t xml:space="preserve">that </w:t>
      </w:r>
      <w:del w:id="1067" w:author="CiLia" w:date="2022-08-04T16:31:00Z">
        <w:r w:rsidRPr="002B3232" w:rsidDel="000908CA">
          <w:delText xml:space="preserve">those </w:delText>
        </w:r>
      </w:del>
      <w:ins w:id="1068" w:author="CiLia" w:date="2022-08-04T16:31:00Z">
        <w:r w:rsidR="000908CA">
          <w:t>the</w:t>
        </w:r>
        <w:r w:rsidR="000908CA" w:rsidRPr="002B3232">
          <w:t xml:space="preserve"> </w:t>
        </w:r>
      </w:ins>
      <w:ins w:id="1069" w:author="CiLia" w:date="2022-08-04T16:32:00Z">
        <w:r w:rsidR="000908CA">
          <w:t xml:space="preserve">retrieved </w:t>
        </w:r>
      </w:ins>
      <w:r w:rsidRPr="002B3232">
        <w:t xml:space="preserve">top GO categories </w:t>
      </w:r>
      <w:ins w:id="1070" w:author="CiLia" w:date="2022-09-02T14:01:00Z">
        <w:r w:rsidR="007B2900">
          <w:t>(</w:t>
        </w:r>
        <w:proofErr w:type="gramStart"/>
        <w:r w:rsidR="007B2900">
          <w:t>e.g.</w:t>
        </w:r>
        <w:proofErr w:type="gramEnd"/>
        <w:r w:rsidR="007B2900">
          <w:t xml:space="preserve"> </w:t>
        </w:r>
        <w:r w:rsidR="007B2900" w:rsidRPr="00A225A8">
          <w:rPr>
            <w:lang w:val="en-US"/>
          </w:rPr>
          <w:t>cellular process, metabolism, biological regulation and response to stimulus</w:t>
        </w:r>
        <w:r w:rsidR="007B2900">
          <w:rPr>
            <w:lang w:val="en-US"/>
          </w:rPr>
          <w:t>)</w:t>
        </w:r>
        <w:r w:rsidR="007B2900" w:rsidRPr="002B3232">
          <w:t xml:space="preserve"> </w:t>
        </w:r>
      </w:ins>
      <w:r w:rsidRPr="002B3232">
        <w:t xml:space="preserve">have been </w:t>
      </w:r>
      <w:r w:rsidR="00395159">
        <w:t>reported</w:t>
      </w:r>
      <w:r w:rsidR="00395159" w:rsidRPr="002B3232">
        <w:t xml:space="preserve"> </w:t>
      </w:r>
      <w:r w:rsidRPr="002B3232">
        <w:t>in other studies that measure transcriptomic responses in experimentally</w:t>
      </w:r>
      <w:r w:rsidR="00677623">
        <w:t xml:space="preserve"> </w:t>
      </w:r>
      <w:r w:rsidRPr="002B3232">
        <w:t xml:space="preserve">induced heat stress. For example, the same processes were associated with heat stress in turbot </w:t>
      </w:r>
      <w:r w:rsidR="00054F21">
        <w:fldChar w:fldCharType="begin" w:fldLock="1"/>
      </w:r>
      <w:r w:rsidR="006E51CC">
        <w:instrText>ADDIN CSL_CITATION {"citationItems":[{"id":"ITEM-1","itemData":{"DOI":"10.1016/j.cbd.2019.100632","ISSN":"18780407","PMID":"31715507","abstract":"Turbot (Scophthalmus maximus) is an economically important marine fish cultured in China. In this study, we performed transcriptome gene expression profiling of kidney tissue in turbot exposed to heat stress (20, 23, 25 and 28 °C); control fish were maintained at 14 °C. We investigated gene relationships based on weighted gene co-expression network analysis (WGCNA). Accordingly, enrichment analyses of GO terms and KEGG pathways showed that several pathways (e.g., fat metabolism, cell apoptosis, immune system, and insulin signaling) may be involved in the response of turbot to heat stress. Moreover, via WGCNA, we identified 19 modules: the dark grey module was mainly enriched in pathways associated with fat metabolism and the FOXO and Jak-STAT signaling pathways. The ivory module was significantly enriched in the P53 signaling pathway. Furthermore, the key hub genes CBP, AKT3, CCND2, PIK3r2, SCOS3, mdm2, cyc-B, and p48 were enriched in the FOXO, Jak-STAT and P53 signaling pathways. This is the first study reporting co-expression patterns of a gene network after heat stress in marine fish. Our results may contribute to our understanding of the underlying molecular mechanism of thermal tolerance.","author":[{"dropping-particle":"","family":"Huang","given":"Zhihui","non-dropping-particle":"","parse-names":false,"suffix":""},{"dropping-particle":"","family":"Ma","given":"Aijun","non-dropping-particle":"","parse-names":false,"suffix":""},{"dropping-particle":"","family":"Yang","given":"Shuangshuang","non-dropping-particle":"","parse-names":false,"suffix":""},{"dropping-particle":"","family":"Liu","given":"Xiaofei","non-dropping-particle":"","parse-names":false,"suffix":""},{"dropping-particle":"","family":"Zhao","given":"Tingting","non-dropping-particle":"","parse-names":false,"suffix":""},{"dropping-particle":"","family":"Zhang","given":"Jinsheng","non-dropping-particle":"","parse-names":false,"suffix":""},{"dropping-particle":"","family":"Wang","given":"Xin an","non-dropping-particle":"","parse-names":false,"suffix":""},{"dropping-particle":"","family":"Sun","given":"Zhibin","non-dropping-particle":"","parse-names":false,"suffix":""},{"dropping-particle":"","family":"Liu","given":"Zhifeng","non-dropping-particle":"","parse-names":false,"suffix":""},{"dropping-particle":"","family":"Xu","given":"Rongjing","non-dropping-particle":"","parse-names":false,"suffix":""}],"container-title":"Comparative Biochemistry and Physiology - Part D: Genomics and Proteomics","id":"ITEM-1","issued":{"date-parts":[["2020","3","1"]]},"page":"100632","publisher":"Elsevier Inc.","title":"Transcriptome analysis and weighted gene co-expression network reveals potential genes responses to heat stress in turbot Scophthalmus maximus","type":"article-journal","volume":"33"},"uris":["http://www.mendeley.com/documents/?uuid=ae4f5bfc-c5a8-3c2c-8e9d-b69645f51653"]}],"mendeley":{"formattedCitation":"(Z. Huang et al., 2020)","manualFormatting":"(Huang et al., 2020)","plainTextFormattedCitation":"(Z. Huang et al., 2020)","previouslyFormattedCitation":"(Z. Huang et al., 2020)"},"properties":{"noteIndex":0},"schema":"https://github.com/citation-style-language/schema/raw/master/csl-citation.json"}</w:instrText>
      </w:r>
      <w:r w:rsidR="00054F21">
        <w:fldChar w:fldCharType="separate"/>
      </w:r>
      <w:r w:rsidR="0081203C" w:rsidRPr="0081203C">
        <w:rPr>
          <w:noProof/>
        </w:rPr>
        <w:t>(Huang et al., 2020)</w:t>
      </w:r>
      <w:r w:rsidR="00054F21">
        <w:fldChar w:fldCharType="end"/>
      </w:r>
      <w:r w:rsidRPr="002B3232">
        <w:t xml:space="preserve"> and in other fish </w:t>
      </w:r>
      <w:r w:rsidR="00677623">
        <w:t>species</w:t>
      </w:r>
      <w:r w:rsidRPr="002B3232">
        <w:t xml:space="preserve"> </w:t>
      </w:r>
      <w:r w:rsidR="0081203C">
        <w:fldChar w:fldCharType="begin" w:fldLock="1"/>
      </w:r>
      <w:r w:rsidR="00FB018B">
        <w:instrText>ADDIN CSL_CITATION {"citationItems":[{"id":"ITEM-1","itemData":{"DOI":"10.1016/j.cbd.2021.100791","ISSN":"18780407","PMID":"33465733","abstract":"Global warming significantly affects fish, particularly cold-water fish, because increased temperature adversely impacts their abilities to grow or reproduce, and eventually influences their fitness or even causes death. To survive, fish may alter their distribution or behavior to avoid the stress, and perhaps acclimate or evolve resistance to the elevated temperature. Brachymystax lenok tsinlingensis is an endangered cold-water species in China, and it has been found to alter the altitudinal distribution, decrease swimming efficiency and develop resistance under heat exposure, which badly impact the continuing conservation work. To better protect them, it is essential to understand how they respond to thermal stress behaviorally and physiologically. Therefore, the fish were exposed to 24.5 °C and based on the time taken for them to lose equilibrium, they were separately sampled as sensitive and tolerant groups. Both gill and liver tissues were collected from both groups for transcriptome sequencing. Sequencing results demonstrated that control and tolerant groups were similar in transcriptomic patterns and sensitive groups differentially expressed more genes than tolerant ones, suggesting the gene expression of tolerant groups may return to base levels as exposure time increased. Tissue differences were the major factor affecting gene expression, and they also displayed different physiological responses to heat stress. Consistent with other studies, heat shock response, immune response, metabolic adjustment and ion transport were found to be triggered after exposed to elevated temperature. The findings would contribute to a better understanding of responding mechanisms of fish to thermal stress and provide guidance for future conservation programs.","author":[{"dropping-particle":"","family":"Li","given":"Ping","non-dropping-particle":"","parse-names":false,"suffix":""},{"dropping-particle":"","family":"Liu","given":"Qigen","non-dropping-particle":"","parse-names":false,"suffix":""},{"dropping-particle":"","family":"Li","given":"Jiale","non-dropping-particle":"","parse-names":false,"suffix":""},{"dropping-particle":"","family":"Wang","given":"Feng","non-dropping-particle":"","parse-names":false,"suffix":""},{"dropping-particle":"","family":"Wen","given":"Sien","non-dropping-particle":"","parse-names":false,"suffix":""},{"dropping-particle":"","family":"Li","given":"Ning","non-dropping-particle":"","parse-names":false,"suffix":""}],"container-title":"Comparative Biochemistry and Physiology - Part D: Genomics and Proteomics","id":"ITEM-1","issued":{"date-parts":[["2021","6","1"]]},"page":"100791","publisher":"Elsevier Inc.","title":"Transcriptomic responses to heat stress in gill and liver of endangered Brachymystax lenok tsinlingensis","type":"article-journal","volume":"38"},"uris":["http://www.mendeley.com/documents/?uuid=2a83a1d0-ec0c-36f6-b383-05b0035fef30"]},{"id":"ITEM-2","itemData":{"DOI":"10.1016/j.fsi.2018.08.002","ISSN":"10959947","PMID":"30077801","abstract":"Rainbow trout (Oncorhynchus mykiss) are widely cultured throughout the word for commercial aquaculture. However, as a cold-water species, rainbow trout are highly susceptible to heat stress, which may cause pathological signs or diseases by alleviating the immune roles and then lead to mass mortality. Understanding the molecular mechanisms that occur in the rainbow trout in response to heat stress will be useful to decrease heat stress-related morbidity and mortality in trout aquaculture. In the present study, we conducted transcriptome analysis of head kidney tissue in rainbow trout under heat-stress (24 °C) and control (18 °C) conditions, to identify heat stress-induced genes and pathways. More than 281 million clean reads were generated from six head kidney libraries. Using an adjusted P-value of P &lt; 0.05 as the threshold, a total of 443 differentially expressed genes (DEGs) were identified, including members of the HSP90, HSP70, HSP60, and HSP40 family and several cofactors or cochaperones. The RNA-seq results were confirmed by RT-qPCR. Gene ontology and Kyoto Encyclopedia of Genes and Genomes enrichment analysis of DEGs were performed. Many genes involved in maintaining homeostasis or adapting to stress and stimuli were highly induced in response to high temperature. The most significantly enriched pathway was “Protein processing in endoplasmic reticulum (ER)”, a quality control system that ensures correct protein folding or degradation of misfolded polypeptides by ER-associated degradation. Other signaling pathways involved in regulation of immune system and post-transcriptional regulation of spliceosome were also critical for thermal adaptation. These findings improve our understanding of the molecular mechanisms of heat stress responses and are useful to develop strategies for the improvement of rainbow trout survival rate during summer high-temperature period.","author":[{"dropping-particle":"","family":"Huang","given":"Jinqiang","non-dropping-particle":"","parse-names":false,"suffix":""},{"dropping-particle":"","family":"Li","given":"Yongjuan","non-dropping-particle":"","parse-names":false,"suffix":""},{"dropping-particle":"","family":"Liu","given":"Zhe","non-dropping-particle":"","parse-names":false,"suffix":""},{"dropping-particle":"","family":"Kang","given":"Yujun","non-dropping-particle":"","parse-names":false,"suffix":""},{"dropping-particle":"","family":"Wang","given":"Jianfu","non-dropping-particle":"","parse-names":false,"suffix":""}],"container-title":"Fish and Shellfish Immunology","id":"ITEM-2","issued":{"date-parts":[["2018","11","1"]]},"page":"32-40","publisher":"Academic Press","title":"Transcriptomic responses to heat stress in rainbow trout Oncorhynchus mykiss head kidney","type":"article-journal","volume":"82"},"uris":["http://www.mendeley.com/documents/?uuid=4ec3aa69-0e8a-3dea-ac3f-1491c951ef69"]}],"mendeley":{"formattedCitation":"(J. Huang, Li, Liu, Kang, &amp; Wang, 2018; Li et al., 2021)","manualFormatting":"(e.g. Huang, Li, Liu, Kang, &amp; Wang, 2018; P. Li et al., 2021)","plainTextFormattedCitation":"(J. Huang, Li, Liu, Kang, &amp; Wang, 2018; Li et al., 2021)","previouslyFormattedCitation":"(J. Huang, Li, Liu, Kang, &amp; Wang, 2018; Li et al., 2021)"},"properties":{"noteIndex":0},"schema":"https://github.com/citation-style-language/schema/raw/master/csl-citation.json"}</w:instrText>
      </w:r>
      <w:r w:rsidR="0081203C">
        <w:fldChar w:fldCharType="separate"/>
      </w:r>
      <w:r w:rsidR="0081203C" w:rsidRPr="00321382">
        <w:rPr>
          <w:noProof/>
          <w:lang w:val="fr-FR"/>
        </w:rPr>
        <w:t>(e.g. Huang, Li, Liu, Kang, &amp; Wang, 2018; P. Li et al., 2021)</w:t>
      </w:r>
      <w:r w:rsidR="0081203C">
        <w:fldChar w:fldCharType="end"/>
      </w:r>
      <w:r w:rsidRPr="00321382">
        <w:rPr>
          <w:lang w:val="fr-FR"/>
        </w:rPr>
        <w:t xml:space="preserve">. </w:t>
      </w:r>
      <w:r w:rsidRPr="002B3232">
        <w:t xml:space="preserve">Those findings </w:t>
      </w:r>
      <w:ins w:id="1071" w:author="CiLia" w:date="2022-08-04T16:34:00Z">
        <w:r w:rsidR="001240BC">
          <w:t>reflect a similar functional profile</w:t>
        </w:r>
        <w:r w:rsidR="001240BC" w:rsidRPr="002B3232">
          <w:t xml:space="preserve"> </w:t>
        </w:r>
        <w:r w:rsidR="001240BC">
          <w:t xml:space="preserve">of the mechanisms </w:t>
        </w:r>
      </w:ins>
      <w:del w:id="1072" w:author="CiLia" w:date="2022-08-04T16:34:00Z">
        <w:r w:rsidRPr="002B3232" w:rsidDel="001240BC">
          <w:delText xml:space="preserve">coupled with the presence of outlier loci associated with endoplasmin, one of the main heat shock proteins, suggest that selection </w:delText>
        </w:r>
      </w:del>
      <w:ins w:id="1073" w:author="CiLia" w:date="2022-08-04T16:34:00Z">
        <w:r w:rsidR="001240BC" w:rsidRPr="002B3232">
          <w:t>select</w:t>
        </w:r>
        <w:r w:rsidR="001240BC">
          <w:t xml:space="preserve">ed during </w:t>
        </w:r>
      </w:ins>
      <w:del w:id="1074" w:author="CiLia" w:date="2022-08-04T16:35:00Z">
        <w:r w:rsidRPr="002B3232" w:rsidDel="001240BC">
          <w:delText xml:space="preserve">is driving the </w:delText>
        </w:r>
      </w:del>
      <w:ins w:id="1075" w:author="CiLia" w:date="2022-08-04T16:35:00Z">
        <w:r w:rsidR="001240BC" w:rsidRPr="002B3232">
          <w:t>sardines’</w:t>
        </w:r>
      </w:ins>
      <w:ins w:id="1076" w:author="CiLia" w:date="2022-08-05T18:07:00Z">
        <w:r w:rsidR="0092755D">
          <w:t xml:space="preserve"> </w:t>
        </w:r>
      </w:ins>
      <w:r w:rsidRPr="002B3232">
        <w:t xml:space="preserve">adaptation </w:t>
      </w:r>
      <w:del w:id="1077" w:author="CiLia" w:date="2022-08-04T16:35:00Z">
        <w:r w:rsidRPr="002B3232" w:rsidDel="001240BC">
          <w:delText xml:space="preserve">of sardines’ heat stress response toolbox </w:delText>
        </w:r>
      </w:del>
      <w:r w:rsidRPr="002B3232">
        <w:t>to sea warming.</w:t>
      </w:r>
    </w:p>
    <w:p w14:paraId="460ACF4B" w14:textId="317136F7" w:rsidR="000A6B7F" w:rsidRPr="002B3232" w:rsidRDefault="001240BC" w:rsidP="000A6B7F">
      <w:pPr>
        <w:spacing w:line="480" w:lineRule="auto"/>
      </w:pPr>
      <w:ins w:id="1078" w:author="CiLia" w:date="2022-08-04T16:35:00Z">
        <w:r>
          <w:lastRenderedPageBreak/>
          <w:t>R</w:t>
        </w:r>
        <w:r w:rsidRPr="002B3232">
          <w:t xml:space="preserve">eproduction </w:t>
        </w:r>
        <w:r>
          <w:t>and sex determination are main processes greatly impacted by t</w:t>
        </w:r>
      </w:ins>
      <w:del w:id="1079" w:author="CiLia" w:date="2022-08-04T16:35:00Z">
        <w:r w:rsidR="007576ED" w:rsidDel="001240BC">
          <w:delText>T</w:delText>
        </w:r>
      </w:del>
      <w:r w:rsidR="000A6B7F" w:rsidRPr="002B3232">
        <w:t xml:space="preserve">emperature </w:t>
      </w:r>
      <w:del w:id="1080" w:author="CiLia" w:date="2022-08-04T16:37:00Z">
        <w:r w:rsidR="000A6B7F" w:rsidRPr="002B3232" w:rsidDel="00BE2CAF">
          <w:delText xml:space="preserve">plays </w:delText>
        </w:r>
        <w:r w:rsidR="00677623" w:rsidDel="00BE2CAF">
          <w:delText xml:space="preserve">a </w:delText>
        </w:r>
        <w:r w:rsidR="000A6B7F" w:rsidRPr="002B3232" w:rsidDel="00BE2CAF">
          <w:delText>major role in</w:delText>
        </w:r>
        <w:r w:rsidR="00CD33DF" w:rsidRPr="002B3232" w:rsidDel="00BE2CAF">
          <w:delText xml:space="preserve"> DNA methylation </w:delText>
        </w:r>
        <w:r w:rsidR="00746047" w:rsidDel="00BE2CAF">
          <w:fldChar w:fldCharType="begin" w:fldLock="1"/>
        </w:r>
        <w:r w:rsidR="00746047" w:rsidDel="00BE2CAF">
          <w:delInstrText>ADDIN CSL_CITATION {"citationItems":[{"id":"ITEM-1","itemData":{"DOI":"10.1111/mec.15764","ISSN":"1365294X","PMID":"33372368","abstract":"Ocean global warming affects the distribution, life history and physiology of marine life. Extreme events, like marine heatwaves, are increasing in frequency and intensity. During sensitive stages of early fish development, the consequences may be long-lasting and mediated by epigenetic mechanisms. Here, we used European sea bass as a model to study the possible long-lasting effects of a marine heatwave during early development. We measured DNA methylation and gene expression in four tissues (brain, muscle, liver and testis) and detected differentially methylated regions (DMRs). Six genes were differentially expressed and contained DMRs three years after exposure to increased temperature, indicating direct phenotypic consequences and representing persistent changes. Interestingly, nine genes contained DMRs around the same genomic regions across tissues, therefore consisting of common footprints of developmental temperature in environmentally responsive loci. These loci are, to our knowledge, the first metastable epialleles (MEs) described in fish. MEs may serve as biomarkers to infer past life history events linked with persistent consequences. These results highlight the importance of subtle phenotypic changes mediated by epigenetics to extreme weather events during sensitive life stages. Also, to our knowledge, it is the first time the molecular effects of a marine heatwave during the lifetime of individuals are assessed. MEs could be used in surveillance programs aimed at determining the footprints of climate change on marine life. Our study paves the way for the identification of conserved MEs that respond equally to environmental perturbations across species. Conserved MEs would constitute a tool of assessment of global change effects in marine life at a large scale.","author":[{"dropping-particle":"","family":"Anastasiadi","given":"Dafni","non-dropping-particle":"","parse-names":false,"suffix":""},{"dropping-particle":"","family":"Shao","given":"Changwei","non-dropping-particle":"","parse-names":false,"suffix":""},{"dropping-particle":"","family":"Chen","given":"Songlin","non-dropping-particle":"","parse-names":false,"suffix":""},{"dropping-particle":"","family":"Piferrer","given":"Francesc","non-dropping-particle":"","parse-names":false,"suffix":""}],"container-title":"Molecular Ecology","id":"ITEM-1","issue":"3","issued":{"date-parts":[["2021","2","1"]]},"page":"747-760","publisher":"Blackwell Publishing Ltd","title":"Footprints of global change in marine life: Inferring past environment based on DNA methylation and gene expression marks","type":"article-journal","volume":"30"},"uris":["http://www.mendeley.com/documents/?uuid=bb51af0c-bb57-3bdd-aa47-1519bde25b88"]}],"mendeley":{"formattedCitation":"(Anastasiadi et al., 2021)","plainTextFormattedCitation":"(Anastasiadi et al., 2021)","previouslyFormattedCitation":"(Anastasiadi et al., 2021)"},"properties":{"noteIndex":0},"schema":"https://github.com/citation-style-language/schema/raw/master/csl-citation.json"}</w:delInstrText>
        </w:r>
        <w:r w:rsidR="00746047" w:rsidDel="00BE2CAF">
          <w:fldChar w:fldCharType="separate"/>
        </w:r>
        <w:r w:rsidR="00746047" w:rsidRPr="00746047" w:rsidDel="00BE2CAF">
          <w:rPr>
            <w:noProof/>
          </w:rPr>
          <w:delText>(Anastasiadi et al., 2021)</w:delText>
        </w:r>
        <w:r w:rsidR="00746047" w:rsidDel="00BE2CAF">
          <w:fldChar w:fldCharType="end"/>
        </w:r>
        <w:r w:rsidR="00CD33DF" w:rsidRPr="002B3232" w:rsidDel="00BE2CAF">
          <w:delText xml:space="preserve"> and </w:delText>
        </w:r>
        <w:r w:rsidR="000A6B7F" w:rsidRPr="002B3232" w:rsidDel="00BE2CAF">
          <w:delText>reproduction as well</w:delText>
        </w:r>
      </w:del>
      <w:ins w:id="1081" w:author="Fran Ramirez" w:date="2022-05-18T14:41:00Z">
        <w:del w:id="1082" w:author="CiLia" w:date="2022-08-04T16:37:00Z">
          <w:r w:rsidR="005E66F0" w:rsidDel="00BE2CAF">
            <w:delText>,</w:delText>
          </w:r>
        </w:del>
      </w:ins>
      <w:del w:id="1083" w:author="CiLia" w:date="2022-08-04T16:37:00Z">
        <w:r w:rsidR="000A6B7F" w:rsidRPr="002B3232" w:rsidDel="00BE2CAF">
          <w:delText xml:space="preserve"> with known cases of impact on sex determination such as </w:delText>
        </w:r>
      </w:del>
      <w:r w:rsidR="000A6B7F" w:rsidRPr="002B3232">
        <w:t xml:space="preserve">in </w:t>
      </w:r>
      <w:ins w:id="1084" w:author="CiLia" w:date="2022-08-04T16:38:00Z">
        <w:r w:rsidR="00BE2CAF">
          <w:t xml:space="preserve">fish </w:t>
        </w:r>
      </w:ins>
      <w:del w:id="1085" w:author="CiLia" w:date="2022-08-05T18:07:00Z">
        <w:r w:rsidR="000A6B7F" w:rsidRPr="002B3232" w:rsidDel="0092755D">
          <w:delText>European sea</w:delText>
        </w:r>
        <w:r w:rsidR="00395159" w:rsidDel="0092755D">
          <w:delText xml:space="preserve"> </w:delText>
        </w:r>
        <w:r w:rsidR="000A6B7F" w:rsidRPr="002B3232" w:rsidDel="0092755D">
          <w:delText xml:space="preserve">bass </w:delText>
        </w:r>
      </w:del>
      <w:r w:rsidR="00746047">
        <w:fldChar w:fldCharType="begin" w:fldLock="1"/>
      </w:r>
      <w:r w:rsidR="00746047">
        <w:instrText>ADDIN CSL_CITATION {"citationItems":[{"id":"ITEM-1","itemData":{"DOI":"10.1002/ece3.6972","ISSN":"20457758","abstract":"Temperature-dependent sex determination (TSD) can be observed in multiple reptile and fish species. It is adaptive when varying environmental conditions advantage either males or females. A good knowledge of the thermosensitive period is key to understand how environmental changes may lead to changes in population sex ratio. Here, by manipulating temperature during development, we confirm that cold temperature (16°C) increases the proportion of fish that develop as females in European sea bass (Dicentrarchus labrax) until 56 days posthatching, but show that it has an opposite effect at later stages, with the proportion of males reaching ~90% after 230 days at 16°C. This is the first observation of opposite effects of temperature at different time periods on the sex ratio of a vertebrate. Our results highlight the potential complexity of environmental effects on sex determination.","author":[{"dropping-particle":"","family":"Vandeputte","given":"Marc","non-dropping-particle":"","parse-names":false,"suffix":""},{"dropping-particle":"","family":"Clota","given":"Frédéric","non-dropping-particle":"","parse-names":false,"suffix":""},{"dropping-particle":"","family":"Sadoul","given":"Bastien","non-dropping-particle":"","parse-names":false,"suffix":""},{"dropping-particle":"","family":"Blanc","given":"Marie Odile","non-dropping-particle":"","parse-names":false,"suffix":""},{"dropping-particle":"","family":"Blondeau-Bidet","given":"Eva","non-dropping-particle":"","parse-names":false,"suffix":""},{"dropping-particle":"","family":"Bégout","given":"Marie Laure","non-dropping-particle":"","parse-names":false,"suffix":""},{"dropping-particle":"","family":"Cousin","given":"Xavier","non-dropping-particle":"","parse-names":false,"suffix":""},{"dropping-particle":"","family":"Geffroy","given":"Benjamin","non-dropping-particle":"","parse-names":false,"suffix":""}],"container-title":"Ecology and Evolution","id":"ITEM-1","issue":"24","issued":{"date-parts":[["2020","12","1"]]},"page":"13825-13835","publisher":"John Wiley and Sons Ltd","title":"Low temperature has opposite effects on sex determination in a marine fish at the larval/postlarval and juvenile stages","type":"article-journal","volume":"10"},"uris":["http://www.mendeley.com/documents/?uuid=43dab84b-0385-3b7c-b331-562ce3193f5c"]}],"mendeley":{"formattedCitation":"(Vandeputte et al., 2020)","plainTextFormattedCitation":"(Vandeputte et al., 2020)","previouslyFormattedCitation":"(Vandeputte et al., 2020)"},"properties":{"noteIndex":0},"schema":"https://github.com/citation-style-language/schema/raw/master/csl-citation.json"}</w:instrText>
      </w:r>
      <w:r w:rsidR="00746047">
        <w:fldChar w:fldCharType="separate"/>
      </w:r>
      <w:r w:rsidR="00746047" w:rsidRPr="00746047">
        <w:rPr>
          <w:noProof/>
        </w:rPr>
        <w:t>(Vandeputte et al., 2020)</w:t>
      </w:r>
      <w:r w:rsidR="00746047">
        <w:fldChar w:fldCharType="end"/>
      </w:r>
      <w:r w:rsidR="000A6B7F" w:rsidRPr="002B3232">
        <w:t xml:space="preserve">. </w:t>
      </w:r>
      <w:r w:rsidR="00E26597">
        <w:t>Amongst others, o</w:t>
      </w:r>
      <w:r w:rsidR="000A6B7F" w:rsidRPr="002B3232">
        <w:t>ur gene dataset included the protein</w:t>
      </w:r>
      <w:ins w:id="1086" w:author="CiLia" w:date="2022-08-04T16:38:00Z">
        <w:r w:rsidR="00BE2CAF">
          <w:t>s</w:t>
        </w:r>
      </w:ins>
      <w:r w:rsidR="000A6B7F" w:rsidRPr="002B3232">
        <w:t xml:space="preserve"> </w:t>
      </w:r>
      <w:proofErr w:type="spellStart"/>
      <w:ins w:id="1087" w:author="CiLia" w:date="2022-08-04T16:39:00Z">
        <w:r w:rsidR="0053092D" w:rsidRPr="007E567A">
          <w:t>Gametogenetin</w:t>
        </w:r>
        <w:proofErr w:type="spellEnd"/>
        <w:r w:rsidR="0053092D" w:rsidRPr="007E567A">
          <w:t>-binding protein 2</w:t>
        </w:r>
        <w:r w:rsidR="0053092D">
          <w:t xml:space="preserve">, </w:t>
        </w:r>
        <w:r w:rsidR="0053092D" w:rsidRPr="007E567A">
          <w:t>AT-rich interactive domain-containing protein 4B</w:t>
        </w:r>
        <w:r w:rsidR="0053092D">
          <w:t xml:space="preserve">, </w:t>
        </w:r>
        <w:r w:rsidR="0053092D" w:rsidRPr="007E567A">
          <w:t>Myosin-7</w:t>
        </w:r>
        <w:r w:rsidR="0053092D">
          <w:t xml:space="preserve"> and </w:t>
        </w:r>
        <w:r w:rsidR="0053092D" w:rsidRPr="007E567A">
          <w:t>Thioredoxin reductase 3</w:t>
        </w:r>
        <w:r w:rsidR="0053092D">
          <w:t xml:space="preserve"> all involved in the process of spermatogenesis and </w:t>
        </w:r>
        <w:r w:rsidR="0053092D" w:rsidRPr="007E567A">
          <w:t>Cilia- and flagella-associated protein 52</w:t>
        </w:r>
        <w:r w:rsidR="0053092D">
          <w:t xml:space="preserve"> involved in sperm mobility</w:t>
        </w:r>
      </w:ins>
      <w:del w:id="1088" w:author="CiLia" w:date="2022-08-04T16:39:00Z">
        <w:r w:rsidR="000A6B7F" w:rsidRPr="002B3232" w:rsidDel="0053092D">
          <w:delText>Zona pellucida sperm-binding protein 3, the oocytes mediator for sperm binding</w:delText>
        </w:r>
      </w:del>
      <w:r w:rsidR="000A6B7F" w:rsidRPr="002B3232">
        <w:t xml:space="preserve">, reflecting a </w:t>
      </w:r>
      <w:del w:id="1089" w:author="CiLia" w:date="2022-08-04T16:39:00Z">
        <w:r w:rsidR="000A6B7F" w:rsidRPr="002B3232" w:rsidDel="0053092D">
          <w:delText xml:space="preserve">strong </w:delText>
        </w:r>
      </w:del>
      <w:ins w:id="1090" w:author="CiLia" w:date="2022-08-04T16:39:00Z">
        <w:r w:rsidR="0053092D">
          <w:t>po</w:t>
        </w:r>
      </w:ins>
      <w:ins w:id="1091" w:author="CiLia" w:date="2022-08-04T16:40:00Z">
        <w:r w:rsidR="0053092D">
          <w:t>ssible</w:t>
        </w:r>
      </w:ins>
      <w:ins w:id="1092" w:author="CiLia" w:date="2022-08-04T16:39:00Z">
        <w:r w:rsidR="0053092D" w:rsidRPr="002B3232">
          <w:t xml:space="preserve"> </w:t>
        </w:r>
      </w:ins>
      <w:r w:rsidR="000A6B7F" w:rsidRPr="002B3232">
        <w:t xml:space="preserve">impact of the significant environmental parameters </w:t>
      </w:r>
      <w:del w:id="1093" w:author="CiLia" w:date="2022-09-07T15:32:00Z">
        <w:r w:rsidR="000A6B7F" w:rsidRPr="002B3232" w:rsidDel="00B338E3">
          <w:delText>discovered in</w:delText>
        </w:r>
      </w:del>
      <w:ins w:id="1094" w:author="CiLia" w:date="2022-09-07T15:32:00Z">
        <w:r w:rsidR="00B338E3">
          <w:t>of</w:t>
        </w:r>
      </w:ins>
      <w:r w:rsidR="000A6B7F" w:rsidRPr="002B3232">
        <w:t xml:space="preserve"> our </w:t>
      </w:r>
      <w:del w:id="1095" w:author="CiLia" w:date="2022-09-07T15:32:00Z">
        <w:r w:rsidR="000A6B7F" w:rsidRPr="002B3232" w:rsidDel="00B338E3">
          <w:delText xml:space="preserve">seascape genomic </w:delText>
        </w:r>
      </w:del>
      <w:r w:rsidR="000A6B7F" w:rsidRPr="002B3232">
        <w:t xml:space="preserve">analysis to </w:t>
      </w:r>
      <w:ins w:id="1096" w:author="CiLia" w:date="2022-08-04T16:40:00Z">
        <w:r w:rsidR="0053092D">
          <w:t xml:space="preserve">sardines’ </w:t>
        </w:r>
      </w:ins>
      <w:r w:rsidR="000A6B7F" w:rsidRPr="002B3232">
        <w:t xml:space="preserve">reproduction. </w:t>
      </w:r>
      <w:del w:id="1097" w:author="CiLia" w:date="2022-08-04T16:40:00Z">
        <w:r w:rsidR="000A6B7F" w:rsidRPr="002B3232" w:rsidDel="00B52746">
          <w:delText xml:space="preserve">Other </w:delText>
        </w:r>
      </w:del>
      <w:ins w:id="1098" w:author="CiLia" w:date="2022-08-04T16:40:00Z">
        <w:r w:rsidR="00B52746">
          <w:t>Ano</w:t>
        </w:r>
        <w:r w:rsidR="00B52746" w:rsidRPr="002B3232">
          <w:t xml:space="preserve">ther </w:t>
        </w:r>
      </w:ins>
      <w:r w:rsidR="000A6B7F" w:rsidRPr="002B3232">
        <w:t xml:space="preserve">key </w:t>
      </w:r>
      <w:del w:id="1099" w:author="CiLia" w:date="2022-08-04T16:40:00Z">
        <w:r w:rsidR="000A6B7F" w:rsidRPr="002B3232" w:rsidDel="00B52746">
          <w:delText xml:space="preserve">processes </w:delText>
        </w:r>
      </w:del>
      <w:ins w:id="1100" w:author="CiLia" w:date="2022-08-04T16:40:00Z">
        <w:r w:rsidR="00B52746" w:rsidRPr="002B3232">
          <w:t>process</w:t>
        </w:r>
        <w:r w:rsidR="00B52746">
          <w:t xml:space="preserve"> that</w:t>
        </w:r>
        <w:r w:rsidR="00B52746" w:rsidRPr="002B3232">
          <w:t xml:space="preserve"> </w:t>
        </w:r>
      </w:ins>
      <w:r w:rsidR="00677623">
        <w:t>seem</w:t>
      </w:r>
      <w:ins w:id="1101" w:author="CiLia" w:date="2022-08-04T16:41:00Z">
        <w:r w:rsidR="00B52746">
          <w:t>s</w:t>
        </w:r>
      </w:ins>
      <w:r w:rsidR="00677623">
        <w:t xml:space="preserve"> to be</w:t>
      </w:r>
      <w:r w:rsidR="00677623" w:rsidRPr="002B3232">
        <w:t xml:space="preserve"> </w:t>
      </w:r>
      <w:ins w:id="1102" w:author="CiLia" w:date="2022-08-04T16:41:00Z">
        <w:r w:rsidR="00B52746">
          <w:t xml:space="preserve">highly </w:t>
        </w:r>
      </w:ins>
      <w:r w:rsidR="000A6B7F" w:rsidRPr="002B3232">
        <w:t xml:space="preserve">impacted </w:t>
      </w:r>
      <w:del w:id="1103" w:author="CiLia" w:date="2022-08-04T16:41:00Z">
        <w:r w:rsidR="000A6B7F" w:rsidRPr="002B3232" w:rsidDel="00B52746">
          <w:delText xml:space="preserve">as well, such as </w:delText>
        </w:r>
      </w:del>
      <w:ins w:id="1104" w:author="CiLia" w:date="2022-08-04T16:41:00Z">
        <w:r w:rsidR="00B52746">
          <w:t xml:space="preserve">is the </w:t>
        </w:r>
      </w:ins>
      <w:r w:rsidR="000A6B7F" w:rsidRPr="002B3232">
        <w:t>musc</w:t>
      </w:r>
      <w:ins w:id="1105" w:author="CiLia" w:date="2022-08-04T16:41:00Z">
        <w:r w:rsidR="00B52746">
          <w:t>le</w:t>
        </w:r>
      </w:ins>
      <w:del w:id="1106" w:author="CiLia" w:date="2022-08-04T16:41:00Z">
        <w:r w:rsidR="000A6B7F" w:rsidRPr="002B3232" w:rsidDel="00B52746">
          <w:delText>uloskeletal development</w:delText>
        </w:r>
      </w:del>
      <w:r w:rsidR="000A6B7F" w:rsidRPr="002B3232">
        <w:t xml:space="preserve"> </w:t>
      </w:r>
      <w:ins w:id="1107" w:author="CiLia" w:date="2022-08-04T16:42:00Z">
        <w:r w:rsidR="00B52746">
          <w:t xml:space="preserve">formation which has been described to be affected by temperature </w:t>
        </w:r>
      </w:ins>
      <w:r w:rsidR="00746047">
        <w:fldChar w:fldCharType="begin" w:fldLock="1"/>
      </w:r>
      <w:r w:rsidR="00746047">
        <w:instrText>ADDIN CSL_CITATION {"citationItems":[{"id":"ITEM-1","itemData":{"author":[{"dropping-particle":"","family":"Georgakopoulou","given":"E","non-dropping-particle":"","parse-names":false,"suffix":""},{"dropping-particle":"","family":"Katharios","given":"P","non-dropping-particle":"","parse-names":false,"suffix":""},{"dropping-particle":"","family":"Divanach","given":"P","non-dropping-particle":"","parse-names":false,"suffix":""},{"dropping-particle":"","family":"Koumoundouros","given":"G","non-dropping-particle":"","parse-names":false,"suffix":""}],"container-title":"Aquaculture","id":"ITEM-1","issued":{"date-parts":[["2010"]]},"note":"Cited By (since 1996):10Export Date: 17 June 2013Source: Scopus","page":"13-19","title":"Effect of temperature on the development of skeletal deformities in Gilthead seabream (Sparus aurata Linnaeus, 1758)","type":"article-journal","volume":"308"},"uris":["http://www.mendeley.com/documents/?uuid=d41845ad-5c4f-445c-8bcb-3b5df7fe6d3a"]},{"id":"ITEM-2","itemData":{"DOI":"10.3389/fendo.2019.00173","ISSN":"16642392","abstract":"World population is expected to increase to approximately 9 thousand million people by 2050 with a consequent food security decline. Besides, climate change is a major challenge that humanity is facing, with a predicted rise in mean sea surface temperature of more than 2°C during this century. This study aims to determine whether a rearing temperature of 19, 24, or 28°C may influence musculoskeletal development and muscle lipid metabolism in gilthead sea bream juveniles. The expression of growth hormone (GH)/insulin-like growth factors (IGFs) system-, osteogenic-, myogenic-, and lipid metabolism-related genes in bone and/or white muscle of treated fish, and the in vitro viability, mineralization, and osteogenic genes expression in primary cultured cells derived from bone of the same fish were analyzed. The highest temperature significantly down-regulated igf-1, igf-2, the receptor igf-1ra, and the binding proteins igfbp-4 and igfbp-5b in bone, and in muscle, igf-1 and igf-1ra, suggesting impaired musculoskeletal development. Concerning myogenic factors expression, contrary responses were observed, since the increase to 24°C significantly down-regulated myod1 and mrf4, while at 28°C myod2 and myogenin were significantly up-regulated. Moreover, in the muscle tissue, the expression of the fatty acid transporters cd36 and fabp11, and the lipases lipa and lpl-lk resulted significantly increased at elevated temperatures, whereas β-oxidation markers cpt1a and cpt1b were significantly reduced. Regarding the primary cultured bone-derived cells, a significant up-regulation of the extracellular matrix proteins on, op, and ocn expression was found with increased temperatures, together with a gradual decrease in mineralization along with fish rearing temperature. Overall, these results suggest that increasing water temperature in this species appears to induce unfavorable growth and development of bone and muscle, through modulating the expression of different members of the GH/IGFs axis, myogenic and osteogenic genes, while accelerating the utilization of lipids as an energy source, although less efficiently than at optimal temperatures.","author":[{"dropping-particle":"","family":"Balbuena-Pecino","given":"Sara","non-dropping-particle":"","parse-names":false,"suffix":""},{"dropping-particle":"","family":"Riera-Heredia","given":"Natàlia","non-dropping-particle":"","parse-names":false,"suffix":""},{"dropping-particle":"","family":"Vélez","given":"Emilio J.","non-dropping-particle":"","parse-names":false,"suffix":""},{"dropping-particle":"","family":"Gutiérrez","given":"Joaquim","non-dropping-particle":"","parse-names":false,"suffix":""},{"dropping-particle":"","family":"Navarro","given":"Isabel","non-dropping-particle":"","parse-names":false,"suffix":""},{"dropping-particle":"","family":"Riera-Codina","given":"Miquel","non-dropping-particle":"","parse-names":false,"suffix":""},{"dropping-particle":"","family":"Capilla","given":"Encarnación","non-dropping-particle":"","parse-names":false,"suffix":""}],"container-title":"Frontiers in Endocrinology","id":"ITEM-2","issue":"MAR","issued":{"date-parts":[["2019","3","22"]]},"page":"173","publisher":"Frontiers Media S.A.","title":"Temperature Affects Musculoskeletal Development and Muscle Lipid Metabolism of Gilthead Sea Bream (Sparus aurata)","type":"article-journal","volume":"10"},"uris":["http://www.mendeley.com/documents/?uuid=d8910461-40ce-341b-9b2d-4a88e548e27b"]}],"mendeley":{"formattedCitation":"(Balbuena-Pecino et al., 2019; Georgakopoulou, Katharios, Divanach, &amp; Koumoundouros, 2010)","plainTextFormattedCitation":"(Balbuena-Pecino et al., 2019; Georgakopoulou, Katharios, Divanach, &amp; Koumoundouros, 2010)","previouslyFormattedCitation":"(Balbuena-Pecino et al., 2019; Georgakopoulou, Katharios, Divanach, &amp; Koumoundouros, 2010)"},"properties":{"noteIndex":0},"schema":"https://github.com/citation-style-language/schema/raw/master/csl-citation.json"}</w:instrText>
      </w:r>
      <w:r w:rsidR="00746047">
        <w:fldChar w:fldCharType="separate"/>
      </w:r>
      <w:r w:rsidR="00746047" w:rsidRPr="00746047">
        <w:rPr>
          <w:noProof/>
        </w:rPr>
        <w:t>(Balbuena-Pecino et al., 2019; Georgakopoulou, Katharios, Divanach, &amp; Koumoundouros, 2010)</w:t>
      </w:r>
      <w:r w:rsidR="00746047">
        <w:fldChar w:fldCharType="end"/>
      </w:r>
      <w:ins w:id="1108" w:author="CiLia" w:date="2022-09-07T15:50:00Z">
        <w:r w:rsidR="00525F75">
          <w:t>, including</w:t>
        </w:r>
      </w:ins>
      <w:del w:id="1109" w:author="CiLia" w:date="2022-09-07T15:50:00Z">
        <w:r w:rsidR="000A6B7F" w:rsidRPr="002B3232" w:rsidDel="00525F75">
          <w:delText>.</w:delText>
        </w:r>
      </w:del>
      <w:ins w:id="1110" w:author="CiLia" w:date="2022-08-04T16:43:00Z">
        <w:r w:rsidR="00B52746">
          <w:t xml:space="preserve"> one of the genes found as outlier in all analyses conducted herein, </w:t>
        </w:r>
      </w:ins>
      <w:ins w:id="1111" w:author="CiLia" w:date="2022-09-07T15:51:00Z">
        <w:r w:rsidR="00525F75">
          <w:t xml:space="preserve">i.e. </w:t>
        </w:r>
      </w:ins>
      <w:ins w:id="1112" w:author="CiLia" w:date="2022-08-04T16:43:00Z">
        <w:r w:rsidR="00B52746" w:rsidRPr="007E567A">
          <w:t>Myosin regulatory light chain 2</w:t>
        </w:r>
        <w:r w:rsidR="00B52746">
          <w:t xml:space="preserve"> </w:t>
        </w:r>
      </w:ins>
      <w:ins w:id="1113" w:author="CiLia" w:date="2022-09-07T15:51:00Z">
        <w:r w:rsidR="00525F75">
          <w:t xml:space="preserve">as well as </w:t>
        </w:r>
      </w:ins>
      <w:ins w:id="1114" w:author="CiLia" w:date="2022-08-04T16:43:00Z">
        <w:r w:rsidR="00B52746">
          <w:t xml:space="preserve">others </w:t>
        </w:r>
      </w:ins>
      <w:ins w:id="1115" w:author="CiLia" w:date="2022-09-07T15:51:00Z">
        <w:r w:rsidR="00525F75">
          <w:t xml:space="preserve">(e.g. </w:t>
        </w:r>
      </w:ins>
      <w:proofErr w:type="spellStart"/>
      <w:ins w:id="1116" w:author="CiLia" w:date="2022-08-04T16:43:00Z">
        <w:r w:rsidR="00B52746">
          <w:t>paxilin</w:t>
        </w:r>
        <w:proofErr w:type="spellEnd"/>
        <w:r w:rsidR="00B52746">
          <w:t xml:space="preserve"> involved in response to muscle stretch, </w:t>
        </w:r>
        <w:proofErr w:type="spellStart"/>
        <w:r w:rsidR="00B52746">
          <w:t>triadin</w:t>
        </w:r>
        <w:proofErr w:type="spellEnd"/>
        <w:r w:rsidR="00B52746">
          <w:t xml:space="preserve"> involved in </w:t>
        </w:r>
        <w:r w:rsidR="00B52746" w:rsidRPr="007E567A">
          <w:t>regulation of cardiac muscle cell</w:t>
        </w:r>
      </w:ins>
      <w:ins w:id="1117" w:author="CiLia" w:date="2022-09-07T15:51:00Z">
        <w:r w:rsidR="00525F75">
          <w:t xml:space="preserve"> etc.)</w:t>
        </w:r>
        <w:r w:rsidR="00525F75" w:rsidRPr="002B3232" w:rsidDel="00B52746">
          <w:t xml:space="preserve"> </w:t>
        </w:r>
      </w:ins>
      <w:del w:id="1118" w:author="CiLia" w:date="2022-08-04T16:43:00Z">
        <w:r w:rsidR="000A6B7F" w:rsidRPr="002B3232" w:rsidDel="00B52746">
          <w:delText>We found BMPR-1B</w:delText>
        </w:r>
        <w:r w:rsidR="006434EF" w:rsidDel="00B52746">
          <w:delText xml:space="preserve"> gene</w:delText>
        </w:r>
        <w:r w:rsidR="000A6B7F" w:rsidRPr="002B3232" w:rsidDel="00B52746">
          <w:delText xml:space="preserve"> in the set of outlier-containing genes</w:delText>
        </w:r>
        <w:r w:rsidR="00395159" w:rsidDel="00B52746">
          <w:delText>;</w:delText>
        </w:r>
        <w:r w:rsidR="000A6B7F" w:rsidRPr="002B3232" w:rsidDel="00B52746">
          <w:delText xml:space="preserve"> however</w:delText>
        </w:r>
        <w:r w:rsidR="00395159" w:rsidDel="00B52746">
          <w:delText>,</w:delText>
        </w:r>
        <w:r w:rsidR="000A6B7F" w:rsidRPr="002B3232" w:rsidDel="00B52746">
          <w:delText xml:space="preserve"> </w:delText>
        </w:r>
        <w:r w:rsidR="006434EF" w:rsidDel="00B52746">
          <w:delText>its</w:delText>
        </w:r>
        <w:r w:rsidR="000A6B7F" w:rsidRPr="002B3232" w:rsidDel="00B52746">
          <w:delText xml:space="preserve"> expression </w:delText>
        </w:r>
        <w:r w:rsidR="002621A4" w:rsidDel="00B52746">
          <w:delText>w</w:delText>
        </w:r>
        <w:r w:rsidR="002621A4" w:rsidRPr="002B3232" w:rsidDel="00B52746">
          <w:delText xml:space="preserve">as </w:delText>
        </w:r>
        <w:r w:rsidR="000A6B7F" w:rsidRPr="002B3232" w:rsidDel="00B52746">
          <w:delText xml:space="preserve">not significantly altered by heat stress in gilthead seabream </w:delText>
        </w:r>
        <w:r w:rsidR="00746047" w:rsidDel="00B52746">
          <w:fldChar w:fldCharType="begin" w:fldLock="1"/>
        </w:r>
        <w:r w:rsidR="00746047" w:rsidDel="00B52746">
          <w:delInstrText>ADDIN CSL_CITATION {"citationItems":[{"id":"ITEM-1","itemData":{"DOI":"10.3389/fendo.2019.00173","ISSN":"16642392","abstract":"World population is expected to increase to approximately 9 thousand million people by 2050 with a consequent food security decline. Besides, climate change is a major challenge that humanity is facing, with a predicted rise in mean sea surface temperature of more than 2°C during this century. This study aims to determine whether a rearing temperature of 19, 24, or 28°C may influence musculoskeletal development and muscle lipid metabolism in gilthead sea bream juveniles. The expression of growth hormone (GH)/insulin-like growth factors (IGFs) system-, osteogenic-, myogenic-, and lipid metabolism-related genes in bone and/or white muscle of treated fish, and the in vitro viability, mineralization, and osteogenic genes expression in primary cultured cells derived from bone of the same fish were analyzed. The highest temperature significantly down-regulated igf-1, igf-2, the receptor igf-1ra, and the binding proteins igfbp-4 and igfbp-5b in bone, and in muscle, igf-1 and igf-1ra, suggesting impaired musculoskeletal development. Concerning myogenic factors expression, contrary responses were observed, since the increase to 24°C significantly down-regulated myod1 and mrf4, while at 28°C myod2 and myogenin were significantly up-regulated. Moreover, in the muscle tissue, the expression of the fatty acid transporters cd36 and fabp11, and the lipases lipa and lpl-lk resulted significantly increased at elevated temperatures, whereas β-oxidation markers cpt1a and cpt1b were significantly reduced. Regarding the primary cultured bone-derived cells, a significant up-regulation of the extracellular matrix proteins on, op, and ocn expression was found with increased temperatures, together with a gradual decrease in mineralization along with fish rearing temperature. Overall, these results suggest that increasing water temperature in this species appears to induce unfavorable growth and development of bone and muscle, through modulating the expression of different members of the GH/IGFs axis, myogenic and osteogenic genes, while accelerating the utilization of lipids as an energy source, although less efficiently than at optimal temperatures.","author":[{"dropping-particle":"","family":"Balbuena-Pecino","given":"Sara","non-dropping-particle":"","parse-names":false,"suffix":""},{"dropping-particle":"","family":"Riera-Heredia","given":"Natàlia","non-dropping-particle":"","parse-names":false,"suffix":""},{"dropping-particle":"","family":"Vélez","given":"Emilio J.","non-dropping-particle":"","parse-names":false,"suffix":""},{"dropping-particle":"","family":"Gutiérrez","given":"Joaquim","non-dropping-particle":"","parse-names":false,"suffix":""},{"dropping-particle":"","family":"Navarro","given":"Isabel","non-dropping-particle":"","parse-names":false,"suffix":""},{"dropping-particle":"","family":"Riera-Codina","given":"Miquel","non-dropping-particle":"","parse-names":false,"suffix":""},{"dropping-particle":"","family":"Capilla","given":"Encarnación","non-dropping-particle":"","parse-names":false,"suffix":""}],"container-title":"Frontiers in Endocrinology","id":"ITEM-1","issue":"MAR","issued":{"date-parts":[["2019","3","22"]]},"page":"173","publisher":"Frontiers Media S.A.","title":"Temperature Affects Musculoskeletal Development and Muscle Lipid Metabolism of Gilthead Sea Bream (Sparus aurata)","type":"article-journal","volume":"10"},"uris":["http://www.mendeley.com/documents/?uuid=d8910461-40ce-341b-9b2d-4a88e548e27b"]}],"mendeley":{"formattedCitation":"(Balbuena-Pecino et al., 2019)","plainTextFormattedCitation":"(Balbuena-Pecino et al., 2019)","previouslyFormattedCitation":"(Balbuena-Pecino et al., 2019)"},"properties":{"noteIndex":0},"schema":"https://github.com/citation-style-language/schema/raw/master/csl-citation.json"}</w:delInstrText>
        </w:r>
        <w:r w:rsidR="00746047" w:rsidDel="00B52746">
          <w:fldChar w:fldCharType="separate"/>
        </w:r>
        <w:r w:rsidR="00746047" w:rsidRPr="00746047" w:rsidDel="00B52746">
          <w:rPr>
            <w:noProof/>
          </w:rPr>
          <w:delText>(Balbuena-Pecino et al., 2019)</w:delText>
        </w:r>
        <w:r w:rsidR="00746047" w:rsidDel="00B52746">
          <w:fldChar w:fldCharType="end"/>
        </w:r>
        <w:r w:rsidR="000A6B7F" w:rsidRPr="002B3232" w:rsidDel="00B52746">
          <w:delText xml:space="preserve">. Another gene with function in development is Perlecan which plays an important role in skeletal development </w:delText>
        </w:r>
        <w:r w:rsidR="00746047" w:rsidDel="00B52746">
          <w:fldChar w:fldCharType="begin" w:fldLock="1"/>
        </w:r>
        <w:r w:rsidR="00AA3B58" w:rsidDel="00B52746">
          <w:delInstrText>ADDIN CSL_CITATION {"citationItems":[{"id":"ITEM-1","itemData":{"DOI":"10.1023/A:1025340215261","ISSN":"02820080","PMID":"12975604","abstract":"Perlecan, a large heparan sulfate proteoglycan (HSPG), is present in the basement membrane and other extracellular matrices. Its protein core is 400 kDa in size and consists of five distinct structural domains. A number of in vitro studies suggest multiple functions of perlecan in cell growth and differentiation and tissue organization. Recent studies with gene knockout mice and human diseases revealed critical in vivo roles of perlecan in cartilage development and neuromuscular junction activity.","author":[{"dropping-particle":"","family":"Hassell","given":"John","non-dropping-particle":"","parse-names":false,"suffix":""},{"dropping-particle":"","family":"Yamada","given":"Yoshihiko","non-dropping-particle":"","parse-names":false,"suffix":""},{"dropping-particle":"","family":"Arikawa-Hirasawa","given":"Eri","non-dropping-particle":"","parse-names":false,"suffix":""}],"container-title":"Glycoconjugate Journal","id":"ITEM-1","issue":"4-5","issued":{"date-parts":[["2002","5"]]},"page":"263-267","publisher":"Kluwer Academic Publishers","title":"Role of perlecan in skeletal development and diseases","type":"article","volume":"19"},"uris":["http://www.mendeley.com/documents/?uuid=a53a6758-759a-311e-a4e0-40af16fae275"]}],"mendeley":{"formattedCitation":"(Hassell, Yamada, &amp; Arikawa-Hirasawa, 2002)","plainTextFormattedCitation":"(Hassell, Yamada, &amp; Arikawa-Hirasawa, 2002)","previouslyFormattedCitation":"(Hassell, Yamada, &amp; Arikawa-Hirasawa, 2002)"},"properties":{"noteIndex":0},"schema":"https://github.com/citation-style-language/schema/raw/master/csl-citation.json"}</w:delInstrText>
        </w:r>
        <w:r w:rsidR="00746047" w:rsidDel="00B52746">
          <w:fldChar w:fldCharType="separate"/>
        </w:r>
        <w:r w:rsidR="00746047" w:rsidRPr="00746047" w:rsidDel="00B52746">
          <w:rPr>
            <w:noProof/>
          </w:rPr>
          <w:delText>(Hassell, Yamada, &amp; Arikawa-Hirasawa, 2002)</w:delText>
        </w:r>
        <w:r w:rsidR="00746047" w:rsidDel="00B52746">
          <w:fldChar w:fldCharType="end"/>
        </w:r>
        <w:r w:rsidR="000A6B7F" w:rsidRPr="002B3232" w:rsidDel="00B52746">
          <w:delText>.</w:delText>
        </w:r>
      </w:del>
    </w:p>
    <w:p w14:paraId="27BF588C" w14:textId="3FF52D61" w:rsidR="000A6B7F" w:rsidRDefault="00B52746" w:rsidP="000A6B7F">
      <w:pPr>
        <w:spacing w:line="480" w:lineRule="auto"/>
        <w:rPr>
          <w:ins w:id="1119" w:author="CiLia" w:date="2022-08-04T16:45:00Z"/>
        </w:rPr>
      </w:pPr>
      <w:ins w:id="1120" w:author="CiLia" w:date="2022-08-04T16:43:00Z">
        <w:r>
          <w:t xml:space="preserve">Finally, </w:t>
        </w:r>
        <w:r w:rsidRPr="002B3232">
          <w:t xml:space="preserve">our </w:t>
        </w:r>
        <w:proofErr w:type="spellStart"/>
        <w:r w:rsidRPr="002B3232">
          <w:t>geneset</w:t>
        </w:r>
        <w:proofErr w:type="spellEnd"/>
        <w:r w:rsidRPr="002B3232">
          <w:t xml:space="preserve"> included</w:t>
        </w:r>
        <w:r>
          <w:t xml:space="preserve"> genes involved in</w:t>
        </w:r>
        <w:r w:rsidRPr="002B3232">
          <w:t xml:space="preserve"> </w:t>
        </w:r>
      </w:ins>
      <w:del w:id="1121" w:author="CiLia" w:date="2022-08-04T16:43:00Z">
        <w:r w:rsidR="000A6B7F" w:rsidRPr="002B3232" w:rsidDel="00B52746">
          <w:delText xml:space="preserve">Regarding </w:delText>
        </w:r>
      </w:del>
      <w:r w:rsidR="000A6B7F" w:rsidRPr="002B3232">
        <w:t>the response to nitrate availability</w:t>
      </w:r>
      <w:ins w:id="1122" w:author="CiLia" w:date="2022-08-04T16:44:00Z">
        <w:r>
          <w:t xml:space="preserve"> which were </w:t>
        </w:r>
        <w:r w:rsidRPr="001D7071">
          <w:t xml:space="preserve">Carbamoyl-phosphate synthetase I </w:t>
        </w:r>
        <w:r>
          <w:t xml:space="preserve">involved in </w:t>
        </w:r>
        <w:r w:rsidRPr="001D7071">
          <w:t>nitrogen compound metabolic process</w:t>
        </w:r>
        <w:r>
          <w:t xml:space="preserve"> and </w:t>
        </w:r>
        <w:r w:rsidRPr="001D7071">
          <w:t>Atrial natriuretic peptide receptor 3</w:t>
        </w:r>
        <w:r>
          <w:t xml:space="preserve"> involved in </w:t>
        </w:r>
        <w:r w:rsidRPr="001D7071">
          <w:t>positive regulation of nitric-oxide synthase activity</w:t>
        </w:r>
        <w:r>
          <w:t xml:space="preserve">. Interestingly, the latter is also involved in </w:t>
        </w:r>
        <w:r w:rsidRPr="001D7071">
          <w:t>regulation of cold-induced thermogenesis</w:t>
        </w:r>
        <w:r>
          <w:t xml:space="preserve"> suggesting a link among the two processes</w:t>
        </w:r>
      </w:ins>
      <w:del w:id="1123" w:author="CiLia" w:date="2022-08-04T16:44:00Z">
        <w:r w:rsidR="000A6B7F" w:rsidRPr="002B3232" w:rsidDel="00DB40DB">
          <w:delText xml:space="preserve">, our geneset included glutaminase, an enzyme with known role in nitrogen metabolism </w:delText>
        </w:r>
        <w:r w:rsidR="00AA3B58" w:rsidDel="00DB40DB">
          <w:fldChar w:fldCharType="begin" w:fldLock="1"/>
        </w:r>
        <w:r w:rsidR="00BF31EE" w:rsidDel="00DB40DB">
          <w:delInstrText>ADDIN CSL_CITATION {"citationItems":[{"id":"ITEM-1","itemData":{"DOI":"10.1016/j.neuint.2005.10.015","abstract":"The protein glutaminase has been traditionally considered as a mitochondrial enzyme, playing a key role in the energy and nitrogen metabolism of mammalian cells. However, new experimental evidence in the last few years has challenged this simplified view. The recent discovery of novel extramitochondrial localizations, the identification of potential protein interacting partners, the existence of multiple transcripts for mammalian glutaminase genes, and the presence of signature sequences and protein motifs on its sequence support the notion of glutaminase being a multifaceted protein, which may be involved in other functions besides glutamate generation from glutamine. In this short review, we will briefly summarize recent works on glutaminase proteins in mammals, with particular emphasis in brain studies. This experimental evidence will then be used to highlight new potential roles for this classical metabolic enzyme.","author":[{"dropping-particle":"","family":"Márquez","given":"Javier","non-dropping-particle":"","parse-names":false,"suffix":""},{"dropping-particle":"","family":"López De La Oliva","given":"Amada R","non-dropping-particle":"","parse-names":false,"suffix":""},{"dropping-particle":"","family":"Matés","given":"José M","non-dropping-particle":"","parse-names":false,"suffix":""},{"dropping-particle":"","family":"Segura","given":"Juan A","non-dropping-particle":"","parse-names":false,"suffix":""},{"dropping-particle":"","family":"Alonso","given":"Francisco J","non-dropping-particle":"","parse-names":false,"suffix":""}],"id":"ITEM-1","issued":{"date-parts":[["2006"]]},"title":"Glutaminase: A multifaceted protein not only involved in generating glutamate","type":"article-journal"},"uris":["http://www.mendeley.com/documents/?uuid=60abbeeb-dadf-3b87-84d8-9ef3048b37b7"]}],"mendeley":{"formattedCitation":"(Márquez, López De La Oliva, Matés, Segura, &amp; Alonso, 2006)","plainTextFormattedCitation":"(Márquez, López De La Oliva, Matés, Segura, &amp; Alonso, 2006)","previouslyFormattedCitation":"(Márquez, López De La Oliva, Matés, Segura, &amp; Alonso, 2006)"},"properties":{"noteIndex":0},"schema":"https://github.com/citation-style-language/schema/raw/master/csl-citation.json"}</w:delInstrText>
        </w:r>
        <w:r w:rsidR="00AA3B58" w:rsidDel="00DB40DB">
          <w:fldChar w:fldCharType="separate"/>
        </w:r>
        <w:r w:rsidR="00AA3B58" w:rsidRPr="00AA3B58" w:rsidDel="00DB40DB">
          <w:rPr>
            <w:noProof/>
          </w:rPr>
          <w:delText>(Márquez, López De La Oliva, Matés, Segura, &amp; Alonso, 2006)</w:delText>
        </w:r>
        <w:r w:rsidR="00AA3B58" w:rsidDel="00DB40DB">
          <w:fldChar w:fldCharType="end"/>
        </w:r>
      </w:del>
      <w:r w:rsidR="000A6B7F" w:rsidRPr="002B3232">
        <w:t>.</w:t>
      </w:r>
    </w:p>
    <w:p w14:paraId="3BDAB688" w14:textId="0C149E41" w:rsidR="00E10110" w:rsidRDefault="00E10110" w:rsidP="000A6B7F">
      <w:pPr>
        <w:spacing w:line="480" w:lineRule="auto"/>
      </w:pPr>
      <w:ins w:id="1124" w:author="CiLia" w:date="2022-08-04T16:45:00Z">
        <w:r>
          <w:lastRenderedPageBreak/>
          <w:t>Overall, the genomic profile of the dataset of the 196 outlier loci suggests that selective pressures are acting on multiple fronts with emphasis on “binding”, impacting a plethora of biological processes that involve interaction with the environment.</w:t>
        </w:r>
      </w:ins>
    </w:p>
    <w:p w14:paraId="65E613C8" w14:textId="77777777" w:rsidR="00A824AD" w:rsidRPr="002B3232" w:rsidRDefault="00A824AD" w:rsidP="000A6B7F">
      <w:pPr>
        <w:spacing w:line="480" w:lineRule="auto"/>
      </w:pPr>
    </w:p>
    <w:p w14:paraId="5B95B76A" w14:textId="2EE8F833" w:rsidR="00AA0EF5" w:rsidRPr="00A824AD" w:rsidRDefault="00AA0EF5" w:rsidP="009729BD">
      <w:pPr>
        <w:spacing w:line="480" w:lineRule="auto"/>
        <w:rPr>
          <w:i/>
          <w:iCs/>
        </w:rPr>
      </w:pPr>
      <w:r w:rsidRPr="00A824AD">
        <w:rPr>
          <w:i/>
          <w:iCs/>
        </w:rPr>
        <w:t xml:space="preserve">Sardines </w:t>
      </w:r>
      <w:del w:id="1125" w:author="CiLia" w:date="2022-08-04T17:48:00Z">
        <w:r w:rsidRPr="00A824AD" w:rsidDel="00CD251E">
          <w:rPr>
            <w:i/>
            <w:iCs/>
          </w:rPr>
          <w:delText xml:space="preserve">of </w:delText>
        </w:r>
      </w:del>
      <w:ins w:id="1126" w:author="CiLia" w:date="2022-08-04T17:48:00Z">
        <w:r w:rsidR="00CD251E">
          <w:rPr>
            <w:i/>
            <w:iCs/>
          </w:rPr>
          <w:t>from</w:t>
        </w:r>
        <w:r w:rsidR="00CD251E" w:rsidRPr="00A824AD">
          <w:rPr>
            <w:i/>
            <w:iCs/>
          </w:rPr>
          <w:t xml:space="preserve"> </w:t>
        </w:r>
      </w:ins>
      <w:r w:rsidRPr="00A824AD">
        <w:rPr>
          <w:i/>
          <w:iCs/>
        </w:rPr>
        <w:t xml:space="preserve">the Mediterranean and </w:t>
      </w:r>
      <w:ins w:id="1127" w:author="CiLia" w:date="2022-08-04T17:48:00Z">
        <w:r w:rsidR="00CD251E">
          <w:rPr>
            <w:i/>
            <w:iCs/>
          </w:rPr>
          <w:t xml:space="preserve">the </w:t>
        </w:r>
      </w:ins>
      <w:r w:rsidRPr="00A824AD">
        <w:rPr>
          <w:i/>
          <w:iCs/>
        </w:rPr>
        <w:t>Atlantic respond differently to environmental pressures</w:t>
      </w:r>
    </w:p>
    <w:p w14:paraId="196B98FF" w14:textId="0A3C9AFB" w:rsidR="00CA796C" w:rsidRDefault="00E04F7D" w:rsidP="009729BD">
      <w:pPr>
        <w:spacing w:line="480" w:lineRule="auto"/>
      </w:pPr>
      <w:proofErr w:type="spellStart"/>
      <w:r>
        <w:t>Τwo</w:t>
      </w:r>
      <w:proofErr w:type="spellEnd"/>
      <w:r>
        <w:t xml:space="preserve"> datasets</w:t>
      </w:r>
      <w:r w:rsidR="00240DF0">
        <w:t>,</w:t>
      </w:r>
      <w:r>
        <w:t xml:space="preserve"> i.e.</w:t>
      </w:r>
      <w:r w:rsidR="007911D6">
        <w:t>,</w:t>
      </w:r>
      <w:r>
        <w:t xml:space="preserve"> all samples and ATL cluster datasets display</w:t>
      </w:r>
      <w:r w:rsidR="00307F1C">
        <w:t>ed</w:t>
      </w:r>
      <w:r>
        <w:t xml:space="preserve"> shared patterns of association of </w:t>
      </w:r>
      <w:del w:id="1128" w:author="CiLia" w:date="2022-08-04T16:45:00Z">
        <w:r w:rsidDel="00E10110">
          <w:delText>a single</w:delText>
        </w:r>
      </w:del>
      <w:ins w:id="1129" w:author="CiLia" w:date="2022-08-04T16:45:00Z">
        <w:r w:rsidR="00E10110">
          <w:t>individual</w:t>
        </w:r>
      </w:ins>
      <w:r>
        <w:t xml:space="preserve"> SNP</w:t>
      </w:r>
      <w:ins w:id="1130" w:author="CiLia" w:date="2022-08-04T16:46:00Z">
        <w:r w:rsidR="00E10110">
          <w:t>s</w:t>
        </w:r>
      </w:ins>
      <w:r>
        <w:t xml:space="preserve"> with the majority of environmental variables. Loci showing multiple environmental associations </w:t>
      </w:r>
      <w:r w:rsidR="00307F1C">
        <w:t xml:space="preserve">were </w:t>
      </w:r>
      <w:r>
        <w:t xml:space="preserve">found in the same </w:t>
      </w:r>
      <w:ins w:id="1131" w:author="CiLia" w:date="2022-08-04T16:46:00Z">
        <w:r w:rsidR="00E10110">
          <w:t xml:space="preserve">loci </w:t>
        </w:r>
      </w:ins>
      <w:r>
        <w:t xml:space="preserve">cluster using hierarchical clustering, with these clusters representing proxies for functional modules </w:t>
      </w:r>
      <w:r w:rsidR="00F851F4">
        <w:rPr>
          <w:rStyle w:val="FootnoteReference"/>
        </w:rPr>
        <w:fldChar w:fldCharType="begin" w:fldLock="1"/>
      </w:r>
      <w:r w:rsidR="000D6529">
        <w:instrText>ADDIN CSL_CITATION {"citationItems":[{"id":"ITEM-1","itemData":{"DOI":"10.1101/202481","abstract":"Background: Linkage among genes experiencing different selection pressures can make natural selection less efficient.Theory predicts that when local adaptation is driven by complex and non-covarying stresses, increased linkage is favoured for alleles with similar pleiotropic effects, with increased recombination favoured among alleles with contrasting pleiotropic effects. Here, we introduce a framework to test these predictions with a co-association network analysis, which clusters loci based on differing associations. We use this framework to study the genetic architecture of local adaptation to climate in lodgepole pine (Pinus contorta), based on associations with environments. Results: We identified many clusters of candidate genes and SNPs associated with distinct environments (aspects of aridity, freezing, etc.), and discovered low recombination rates among some candidate genes in different clusters. Only a few genes contained SNPs with effects on more than one distinct aspect of climate. There was limited correspondence between co-association networks and gene regulatory networks. We further showed how associations with environmental principal components can lead to misinterpretation. Finally, simulations illustrated both benefits and caveats of co-association networks. Conclusions: Our results supported the prediction that different selection pressures favored the evolution of distinct groups of genes, each associating with a different aspect of climate. But our results went against the prediction that loci experiencing different sources of selection would have high recombination among them. These results give new insight into evolutionary debates about the extent of modularity, pleiotropy, and linkage in the evolution of genetic architectures.","author":[{"dropping-particle":"","family":"Lotterhos","given":"Katie E.","non-dropping-particle":"","parse-names":false,"suffix":""},{"dropping-particle":"","family":"Yeaman","given":"Sam","non-dropping-particle":"","parse-names":false,"suffix":""},{"dropping-particle":"","family":"Degner","given":"Jon","non-dropping-particle":"","parse-names":false,"suffix":""},{"dropping-particle":"","family":"Aitken","given":"Sally","non-dropping-particle":"","parse-names":false,"suffix":""},{"dropping-particle":"","family":"Hodgins","given":"Kathryn A.","non-dropping-particle":"","parse-names":false,"suffix":""}],"container-title":"bioRxiv","id":"ITEM-1","issued":{"date-parts":[["2017"]]},"page":"1-24","publisher":"Genome Biology","title":"Modularity of genes involved in local adaptation to climate despite physical linkage","type":"article-journal"},"uris":["http://www.mendeley.com/documents/?uuid=eb10aa3c-443f-493a-83b6-79289a5a7e30"]},{"id":"ITEM-2","itemData":{"DOI":"10.1002/ece3.5828","ISSN":"20457758","abstract":"Genomic architecture and standing variation can play a key role in ecological adaptation and contribute to the predictability of evolution. In Atlantic cod (Gadus morhua), four large chromosomal rearrangements have been associated with ecological gradients and migratory behavior in regional analyses. However, the degree of parallelism, the extent of independent inheritance, and functional distinctiveness of these rearrangements remain poorly understood. Here, we use a 12K single nucleotide polymorphism (SNP) array to demonstrate extensive individual variation in rearrangement genotype within populations across the species range, suggesting that local adaptation to fine-scale ecological variation is enabled by rearrangements with independent inheritance. Our results demonstrate significant association of rearrangements with migration phenotype and environmental gradients across the species range. Individual rearrangements exhibit functional modularity, but also contain loci showing multiple environmental associations. Clustering in genetic distance trees and reduced differentiation within rearrangements across the species range are consistent with shared variation as a source of contemporary adaptive diversity in Atlantic cod. Conversely, we also find that haplotypes in the LG12 and LG1 rearranged region have diverged across the Atlantic, despite consistent environmental associations. Exchange of these structurally variable genomic regions, as well as local selective pressures, has likely facilitated individual diversity within Atlantic cod stocks. Our results highlight the importance of genomic architecture and standing variation in enabling fine-scale adaptation in marine species.","author":[{"dropping-particle":"","family":"Kess","given":"Tony","non-dropping-particle":"","parse-names":false,"suffix":""},{"dropping-particle":"","family":"Bentzen","given":"Paul","non-dropping-particle":"","parse-names":false,"suffix":""},{"dropping-particle":"","family":"Lehnert","given":"Sarah J.","non-dropping-particle":"","parse-names":false,"suffix":""},{"dropping-particle":"","family":"Sylvester","given":"Emma V.A.","non-dropping-particle":"","parse-names":false,"suffix":""},{"dropping-particle":"","family":"Lien","given":"Sigbjørn","non-dropping-particle":"","parse-names":false,"suffix":""},{"dropping-particle":"","family":"Kent","given":"Matthew P.","non-dropping-particle":"","parse-names":false,"suffix":""},{"dropping-particle":"","family":"Sinclair-Waters","given":"Marion","non-dropping-particle":"","parse-names":false,"suffix":""},{"dropping-particle":"","family":"Morris","given":"Corey","non-dropping-particle":"","parse-names":false,"suffix":""},{"dropping-particle":"","family":"Wringe","given":"Brendan","non-dropping-particle":"","parse-names":false,"suffix":""},{"dropping-particle":"","family":"Fairweather","given":"Robert","non-dropping-particle":"","parse-names":false,"suffix":""},{"dropping-particle":"","family":"Bradbury","given":"Ian R.","non-dropping-particle":"","parse-names":false,"suffix":""}],"container-title":"Ecology and Evolution","id":"ITEM-2","issue":"2","issued":{"date-parts":[["2020"]]},"page":"638-653","title":"Modular chromosome rearrangements reveal parallel and nonparallel adaptation in a marine fish","type":"article-journal","volume":"10"},"uris":["http://www.mendeley.com/documents/?uuid=0185267c-2f73-4e2c-b469-35717cde6a53"]}],"mendeley":{"formattedCitation":"(Kess et al., 2020; Lotterhos, Yeaman, Degner, Aitken, &amp; Hodgins, 2017)","plainTextFormattedCitation":"(Kess et al., 2020; Lotterhos, Yeaman, Degner, Aitken, &amp; Hodgins, 2017)","previouslyFormattedCitation":"(Kess et al., 2020; Lotterhos, Yeaman, Degner, Aitken, &amp; Hodgins, 2017)"},"properties":{"noteIndex":0},"schema":"https://github.com/citation-style-language/schema/raw/master/csl-citation.json"}</w:instrText>
      </w:r>
      <w:r w:rsidR="00F851F4">
        <w:rPr>
          <w:rStyle w:val="FootnoteReference"/>
        </w:rPr>
        <w:fldChar w:fldCharType="separate"/>
      </w:r>
      <w:r w:rsidR="00F851F4" w:rsidRPr="00F851F4">
        <w:rPr>
          <w:bCs/>
          <w:noProof/>
          <w:lang w:val="en-US"/>
        </w:rPr>
        <w:t>(Kess et al., 2020; Lotterhos, Yeaman, Degner, Aitken, &amp; Hodgins, 2017)</w:t>
      </w:r>
      <w:r w:rsidR="00F851F4">
        <w:rPr>
          <w:rStyle w:val="FootnoteReference"/>
        </w:rPr>
        <w:fldChar w:fldCharType="end"/>
      </w:r>
      <w:r w:rsidR="00EB79AF">
        <w:t>.</w:t>
      </w:r>
      <w:r>
        <w:t xml:space="preserve"> </w:t>
      </w:r>
      <w:del w:id="1132" w:author="CiLia" w:date="2022-08-04T16:54:00Z">
        <w:r w:rsidR="00EB79AF" w:rsidDel="008C6A6A">
          <w:delText>A</w:delText>
        </w:r>
        <w:r w:rsidDel="008C6A6A">
          <w:delText xml:space="preserve"> functional module is composed of genes/proteins that coordinate to perform a function that is semiautonomous from other functions </w:delText>
        </w:r>
        <w:r w:rsidR="00F851F4" w:rsidDel="008C6A6A">
          <w:rPr>
            <w:rStyle w:val="FootnoteReference"/>
          </w:rPr>
          <w:fldChar w:fldCharType="begin" w:fldLock="1"/>
        </w:r>
        <w:r w:rsidR="000D6529" w:rsidDel="008C6A6A">
          <w:delInstrText>ADDIN CSL_CITATION {"citationItems":[{"id":"ITEM-1","itemData":{"DOI":"10.1038/nrg2267","ISSN":"14710056","PMID":"18007649","abstract":"A network of interactions is called modular if it is subdivided into relatively autonomous, internally highly connected components. Modularity has emerged as a rallying point for research in developmental and evolutionary biology (and specifically evo-devo), as well as in molecular systems biology. Here we review the evidence for modularity and models about its origin. Although there is an emerging agreement that organisms have a modular organization, the main open problem is the question of whether modules arise through the action of natural selection or because of biased mutational mechanisms. © 2007 Nature Publishing Group.","author":[{"dropping-particle":"","family":"Wagner","given":"Günter P.","non-dropping-particle":"","parse-names":false,"suffix":""},{"dropping-particle":"","family":"Pavlicev","given":"Mihaela","non-dropping-particle":"","parse-names":false,"suffix":""},{"dropping-particle":"","family":"Cheverud","given":"James M.","non-dropping-particle":"","parse-names":false,"suffix":""}],"container-title":"Nature Reviews Genetics","id":"ITEM-1","issue":"12","issued":{"date-parts":[["2007","12"]]},"page":"921-931","publisher":"Nat Rev Genet","title":"The road to modularity","type":"article","volume":"8"},"uris":["http://www.mendeley.com/documents/?uuid=f0433cfb-7932-3173-963c-6f7ce04a7008"]}],"mendeley":{"formattedCitation":"(Günter P. Wagner, Pavlicev, &amp; Cheverud, 2007)","plainTextFormattedCitation":"(Günter P. Wagner, Pavlicev, &amp; Cheverud, 2007)","previouslyFormattedCitation":"(Günter P. Wagner, Pavlicev, &amp; Cheverud, 2007)"},"properties":{"noteIndex":0},"schema":"https://github.com/citation-style-language/schema/raw/master/csl-citation.json"}</w:delInstrText>
        </w:r>
        <w:r w:rsidR="00F851F4" w:rsidDel="008C6A6A">
          <w:rPr>
            <w:rStyle w:val="FootnoteReference"/>
          </w:rPr>
          <w:fldChar w:fldCharType="separate"/>
        </w:r>
        <w:r w:rsidR="00F851F4" w:rsidRPr="00F851F4" w:rsidDel="008C6A6A">
          <w:rPr>
            <w:noProof/>
          </w:rPr>
          <w:delText>(Günter P. Wagner, Pavlicev, &amp; Cheverud, 2007)</w:delText>
        </w:r>
        <w:r w:rsidR="00F851F4" w:rsidDel="008C6A6A">
          <w:rPr>
            <w:rStyle w:val="FootnoteReference"/>
          </w:rPr>
          <w:fldChar w:fldCharType="end"/>
        </w:r>
        <w:r w:rsidDel="008C6A6A">
          <w:delText xml:space="preserve">. Adaptation to climate on a landscape involves complex spatial and temporal environments with both abiotic and biotic challenges occurring at different spatial scales </w:delText>
        </w:r>
        <w:r w:rsidR="00F851F4" w:rsidDel="008C6A6A">
          <w:rPr>
            <w:rStyle w:val="FootnoteReference"/>
          </w:rPr>
          <w:fldChar w:fldCharType="begin" w:fldLock="1"/>
        </w:r>
        <w:r w:rsidR="000D6529" w:rsidDel="008C6A6A">
          <w:delInstrText>ADDIN CSL_CITATION {"citationItems":[{"id":"ITEM-1","itemData":{"DOI":"10.1186/1471-2148-11-326","ISSN":"14712148","PMID":"22059952","abstract":"Background: The emergence of organismal complexity has been a difficult subject for researchers because it is not readily amenable to investigation by experimental approaches. Complexity has a myriad of untested definitions and our understanding of its evolution comes primarily from static snapshots gleaned from organisms ranked on an intuitive scale. Fisher's geometric model of adaptation, which defines complexity as the number of phenotypes an organism exposes to natural selection, provides a theoretical framework to study complexity. Yet investigations of this model reveal phenotypic complexity as costly and therefore unlikely to emerge. Results: We have developed a computational approach to study the emergence of complexity by subjecting neural networks to adaptive evolution in environments exacting different levels of demands. We monitored complexity by a variety of metrics. Top down metrics derived from Fisher's geometric model correlated better with the environmental demands than bottom up ones such as network size. Phenotypic complexity was found to increase towards an environment-dependent level through the emergence of restricted pleiotropy. Such pleiotropy, which confined the action of mutations to only a subset of traits, better tuned phenotypes in challenging environments. However, restricted pleiotropy also came at a cost in the form of a higher genetic load, as it required the maintenance by natural selection of more independent traits. Consequently, networks of different sizes converged in complexity when facing similar environment. Conclusions: Phenotypic complexity evolved as a function of the demands of the selective pressures, rather than the physical properties of the network architecture, such as functional size. Our results show that complexity may be more predictable, and understandable, if analyzed from the perspective of the integrated task the organism performs, rather than the physical architecture used to accomplish such tasks. Thus, top down metrics emphasizing selection may be better for describing biological complexity than bottom up ones representing size and other physical attributes. © 2011 Le Nagard et al; licensee BioMed Central Ltd.","author":[{"dropping-particle":"","family":"Nagard","given":"Hervé","non-dropping-particle":"Le","parse-names":false,"suffix":""},{"dropping-particle":"","family":"Chao","given":"Lin","non-dropping-particle":"","parse-names":false,"suffix":""},{"dropping-particle":"","family":"Tenaillon","given":"Olivier","non-dropping-particle":"","parse-names":false,"suffix":""}],"container-title":"BMC Evolutionary Biology","id":"ITEM-1","issue":"1","issued":{"date-parts":[["2011"]]},"publisher":"BMC Evol Biol","title":"The emergence of complexity and restricted pleiotropy in adapting networks","type":"article-journal","volume":"11"},"uris":["http://www.mendeley.com/documents/?uuid=cabcae02-bd9d-378c-93bb-50dad4ea6c7d"]}],"mendeley":{"formattedCitation":"(Le Nagard, Chao, &amp; Tenaillon, 2011)","plainTextFormattedCitation":"(Le Nagard, Chao, &amp; Tenaillon, 2011)","previouslyFormattedCitation":"(Le Nagard, Chao, &amp; Tenaillon, 2011)"},"properties":{"noteIndex":0},"schema":"https://github.com/citation-style-language/schema/raw/master/csl-citation.json"}</w:delInstrText>
        </w:r>
        <w:r w:rsidR="00F851F4" w:rsidDel="008C6A6A">
          <w:rPr>
            <w:rStyle w:val="FootnoteReference"/>
          </w:rPr>
          <w:fldChar w:fldCharType="separate"/>
        </w:r>
        <w:r w:rsidR="00F851F4" w:rsidRPr="00F851F4" w:rsidDel="008C6A6A">
          <w:rPr>
            <w:bCs/>
            <w:noProof/>
            <w:lang w:val="en-US"/>
          </w:rPr>
          <w:delText>(Le Nagard, Chao, &amp; Tenaillon, 2011)</w:delText>
        </w:r>
        <w:r w:rsidR="00F851F4" w:rsidDel="008C6A6A">
          <w:rPr>
            <w:rStyle w:val="FootnoteReference"/>
          </w:rPr>
          <w:fldChar w:fldCharType="end"/>
        </w:r>
        <w:r w:rsidDel="008C6A6A">
          <w:delText xml:space="preserve">. Under these conditions, </w:delText>
        </w:r>
      </w:del>
      <w:del w:id="1133" w:author="CiLia" w:date="2022-08-04T16:50:00Z">
        <w:r w:rsidDel="008C6A6A">
          <w:delText xml:space="preserve">such </w:delText>
        </w:r>
      </w:del>
      <w:ins w:id="1134" w:author="CiLia" w:date="2022-08-04T16:50:00Z">
        <w:r w:rsidR="008C6A6A">
          <w:t xml:space="preserve">Such </w:t>
        </w:r>
      </w:ins>
      <w:r>
        <w:t xml:space="preserve">modular genetic architectures are favored </w:t>
      </w:r>
      <w:ins w:id="1135" w:author="CiLia" w:date="2022-08-04T16:52:00Z">
        <w:r w:rsidR="008C6A6A">
          <w:t xml:space="preserve">when adapting to climate on a landscape </w:t>
        </w:r>
      </w:ins>
      <w:r w:rsidR="00F851F4">
        <w:rPr>
          <w:rStyle w:val="FootnoteReference"/>
        </w:rPr>
        <w:fldChar w:fldCharType="begin" w:fldLock="1"/>
      </w:r>
      <w:r w:rsidR="000D6529">
        <w:instrText>ADDIN CSL_CITATION {"citationItems":[{"id":"ITEM-1","itemData":{"DOI":"10.1038/hdy.2010.136","ISSN":"0018067X","PMID":"21048671","author":[{"dropping-particle":"","family":"Kliebenstein","given":"D. J.","non-dropping-particle":"","parse-names":false,"suffix":""}],"container-title":"Heredity","id":"ITEM-1","issue":"6","issued":{"date-parts":[["2011"]]},"page":"909-910","publisher":"Nature Publishing Group","title":"Genetic and functional modularity: How does an organism solve a nearly infinite genetic/environmental problem space","type":"article-journal","volume":"106"},"uris":["http://www.mendeley.com/documents/?uuid=6d163b3e-197f-4622-a636-7dbfd87cb30e"]}],"mendeley":{"formattedCitation":"(Kliebenstein, 2011)","plainTextFormattedCitation":"(Kliebenstein, 2011)","previouslyFormattedCitation":"(Kliebenstein, 2011)"},"properties":{"noteIndex":0},"schema":"https://github.com/citation-style-language/schema/raw/master/csl-citation.json"}</w:instrText>
      </w:r>
      <w:r w:rsidR="00F851F4">
        <w:rPr>
          <w:rStyle w:val="FootnoteReference"/>
        </w:rPr>
        <w:fldChar w:fldCharType="separate"/>
      </w:r>
      <w:r w:rsidR="00F851F4" w:rsidRPr="00F851F4">
        <w:rPr>
          <w:noProof/>
        </w:rPr>
        <w:t>(Kliebenstein, 2011)</w:t>
      </w:r>
      <w:r w:rsidR="00F851F4">
        <w:rPr>
          <w:rStyle w:val="FootnoteReference"/>
        </w:rPr>
        <w:fldChar w:fldCharType="end"/>
      </w:r>
      <w:r>
        <w:t xml:space="preserve"> </w:t>
      </w:r>
      <w:ins w:id="1136" w:author="CiLia" w:date="2022-08-04T16:54:00Z">
        <w:r w:rsidR="004612AE">
          <w:t>where</w:t>
        </w:r>
      </w:ins>
      <w:ins w:id="1137" w:author="CiLia" w:date="2022-08-04T16:50:00Z">
        <w:r w:rsidR="008C6A6A">
          <w:t xml:space="preserve"> </w:t>
        </w:r>
      </w:ins>
      <w:ins w:id="1138" w:author="CiLia" w:date="2022-08-04T16:51:00Z">
        <w:r w:rsidR="008C6A6A">
          <w:t xml:space="preserve">complex spatial and temporal environments with both abiotic and biotic challenges occur at different spatial scales </w:t>
        </w:r>
      </w:ins>
      <w:r w:rsidR="008C6A6A">
        <w:rPr>
          <w:rStyle w:val="FootnoteReference"/>
        </w:rPr>
        <w:fldChar w:fldCharType="begin" w:fldLock="1"/>
      </w:r>
      <w:r w:rsidR="008C6A6A">
        <w:instrText>ADDIN CSL_CITATION {"citationItems":[{"id":"ITEM-1","itemData":{"DOI":"10.1186/1471-2148-11-326","ISSN":"14712148","PMID":"22059952","abstract":"Background: The emergence of organismal complexity has been a difficult subject for researchers because it is not readily amenable to investigation by experimental approaches. Complexity has a myriad of untested definitions and our understanding of its evolution comes primarily from static snapshots gleaned from organisms ranked on an intuitive scale. Fisher's geometric model of adaptation, which defines complexity as the number of phenotypes an organism exposes to natural selection, provides a theoretical framework to study complexity. Yet investigations of this model reveal phenotypic complexity as costly and therefore unlikely to emerge. Results: We have developed a computational approach to study the emergence of complexity by subjecting neural networks to adaptive evolution in environments exacting different levels of demands. We monitored complexity by a variety of metrics. Top down metrics derived from Fisher's geometric model correlated better with the environmental demands than bottom up ones such as network size. Phenotypic complexity was found to increase towards an environment-dependent level through the emergence of restricted pleiotropy. Such pleiotropy, which confined the action of mutations to only a subset of traits, better tuned phenotypes in challenging environments. However, restricted pleiotropy also came at a cost in the form of a higher genetic load, as it required the maintenance by natural selection of more independent traits. Consequently, networks of different sizes converged in complexity when facing similar environment. Conclusions: Phenotypic complexity evolved as a function of the demands of the selective pressures, rather than the physical properties of the network architecture, such as functional size. Our results show that complexity may be more predictable, and understandable, if analyzed from the perspective of the integrated task the organism performs, rather than the physical architecture used to accomplish such tasks. Thus, top down metrics emphasizing selection may be better for describing biological complexity than bottom up ones representing size and other physical attributes. © 2011 Le Nagard et al; licensee BioMed Central Ltd.","author":[{"dropping-particle":"","family":"Nagard","given":"Hervé","non-dropping-particle":"Le","parse-names":false,"suffix":""},{"dropping-particle":"","family":"Chao","given":"Lin","non-dropping-particle":"","parse-names":false,"suffix":""},{"dropping-particle":"","family":"Tenaillon","given":"Olivier","non-dropping-particle":"","parse-names":false,"suffix":""}],"container-title":"BMC Evolutionary Biology","id":"ITEM-1","issue":"1","issued":{"date-parts":[["2011"]]},"publisher":"BMC Evol Biol","title":"The emergence of complexity and restricted pleiotropy in adapting networks","type":"article-journal","volume":"11"},"uris":["http://www.mendeley.com/documents/?uuid=cabcae02-bd9d-378c-93bb-50dad4ea6c7d"]}],"mendeley":{"formattedCitation":"(Le Nagard, Chao, &amp; Tenaillon, 2011)","plainTextFormattedCitation":"(Le Nagard, Chao, &amp; Tenaillon, 2011)","previouslyFormattedCitation":"(Le Nagard, Chao, &amp; Tenaillon, 2011)"},"properties":{"noteIndex":0},"schema":"https://github.com/citation-style-language/schema/raw/master/csl-citation.json"}</w:instrText>
      </w:r>
      <w:r w:rsidR="008C6A6A">
        <w:rPr>
          <w:rStyle w:val="FootnoteReference"/>
        </w:rPr>
        <w:fldChar w:fldCharType="separate"/>
      </w:r>
      <w:r w:rsidR="008C6A6A" w:rsidRPr="00F851F4">
        <w:rPr>
          <w:bCs/>
          <w:noProof/>
          <w:lang w:val="en-US"/>
        </w:rPr>
        <w:t>(Le Nagard, Chao, &amp; Tenaillon, 2011)</w:t>
      </w:r>
      <w:r w:rsidR="008C6A6A">
        <w:rPr>
          <w:rStyle w:val="FootnoteReference"/>
        </w:rPr>
        <w:fldChar w:fldCharType="end"/>
      </w:r>
      <w:r w:rsidR="008C6A6A">
        <w:t xml:space="preserve"> </w:t>
      </w:r>
      <w:r>
        <w:t xml:space="preserve">as well as when multiple traits are under a combination of directional (among populations) and stabilizing (within populations) </w:t>
      </w:r>
      <w:r w:rsidR="00EB79AF">
        <w:t>selection</w:t>
      </w:r>
      <w:r w:rsidR="00EB79AF">
        <w:rPr>
          <w:rStyle w:val="FootnoteReference"/>
        </w:rPr>
        <w:t xml:space="preserve"> </w:t>
      </w:r>
      <w:r w:rsidR="00F851F4">
        <w:rPr>
          <w:rStyle w:val="FootnoteReference"/>
        </w:rPr>
        <w:fldChar w:fldCharType="begin" w:fldLock="1"/>
      </w:r>
      <w:r w:rsidR="000D5BC2">
        <w:instrText>ADDIN CSL_CITATION {"citationItems":[{"id":"ITEM-1","itemData":{"DOI":"10.2307/2410639","ISSN":"00143820","abstract":"The problem of complex adaptations is studied in two largely disconnected research traditions: evolutionary biology and evolutionary computer science. This paper summarizes the results from both areas and compares their implications. In evolutionary computer science it was found that the Darwinian process of mutation, recombination and selection is not universally effective in improving complex systems like computer programs or chip designs. For adaptation to occur, these systems must possess \"evolvability,\" i.e., the ability of random variations to sometimes produce improvement. It was found that evolvability critically depends on the way genetic variation maps onto phenotypic variation, an issue known as the representation problem. The genotype-phenotype map determines the variability of characters, which is the propensity to vary Variability needs to be distinguished from variations, which are the actually realized differences between individuals. The genotype-phenotype map is the common theme underlying such varied biological phenomena as genetic canalization, developmental constraints, biological versatility, developmental dissociability, and morphological integration. For evolutionary biology the representation problem has important implications: how is it that extant species acquired a genotype-phenotype map which allows improvement by mutation and selection? Is the genotype-phenotype map able to change in evolution? What are the selective forces, if any, that shape the genotype-phenotype map? We propose that the genotype-phenotype map can evolve by two main routes: epistatic mutations, or the creation of new genes. A common result for organismic design is inodularity By modularity we mean a genotype-phenotype map in which there are few pleiotropic effects among characters serving different functions, with pleiotropic effects falling mainly among characters that are part of a single functional complex. Such a design is expected to improve evolvability by limiting the interference between the adaptation of different functions. Several population genetic models are reviewed that are intended to explain the evolutionary origin of a modular design. While our current knowledge is insufficient to assess the plausibility of these models, they form the beginning of a framework for understanding the evolution of the genotype-phenotype map","author":[{"dropping-particle":"","family":"Wagner","given":"Gunter P.","non-dropping-particle":"","parse-names":false,"suffix":""},{"dropping-particle":"","family":"Altenberg","given":"Lee","non-dropping-particle":"","parse-names":false,"suffix":""}],"container-title":"Evolution","id":"ITEM-1","issue":"3","issued":{"date-parts":[["1996","6"]]},"page":"967","publisher":"JSTOR","title":"Perspective: Complex Adaptations and the Evolution of Evolvability","type":"article-journal","volume":"50"},"uris":["http://www.mendeley.com/documents/?uuid=f8d3ffb0-4e2a-303c-a517-337cb33143ee"]},{"id":"ITEM-2","itemData":{"DOI":"10.1111/j.1525-142X.2006.05077.x","ISSN":"1520-541X","abstract":"The relationship between pleiotropy and the rate of evolution of a phenotypic character (evolvability) in a population is explored using computer simulations. I present results that suggest the rate of evolution of a phenotypic character may not decline when that character is pleiotropically associated to an increasing number of other characters, provided that the characters are under pure directional selection such that they are far from their optima relative to the average magnitude of a mutation. These conditions may be relevant during adaptive radiations. Adding pleiotropic associations to a set of characters in which one is under directional selection and the other is under stabilizing selection increases the rate of adaptation of the character under directional selection provided that the new characters that come to be pleiotropically associated are under directional selection. Thus, increasing the number of pleiotropic associations under these conditions increases the rate of adaptation of a character. © 2006 Blackwell Publishing Ltd.","author":[{"dropping-particle":"","family":"Griswold","given":"Cortland K.","non-dropping-particle":"","parse-names":false,"suffix":""}],"container-title":"Evolution &amp; Development","id":"ITEM-2","issue":"1","issued":{"date-parts":[["2006","1","1"]]},"page":"81-93","publisher":"John Wiley &amp; Sons, Ltd","title":"Pleiotropic mutation, modularity and evolvability","type":"article-journal","volume":"8"},"uris":["http://www.mendeley.com/documents/?uuid=eb693716-345f-3bb9-9192-230eeda55108"]},{"id":"ITEM-3","itemData":{"DOI":"10.1093/genetics/164.3.1205","ISSN":"00166731","PMID":"12871925","abstract":"Genetic variability in a subdivided population under stabilizing and diversifying selection was investigated at three levels: neutral markers, QTL coding for a trait, and the trait itself. A quantitative model with additive effects was used to link genotypes to phenotypes. No physical linkage was introduced. Using an analytical approach, we compared the diversity within deme (HS) and the differentiation (FST) at the QTL with the genetic variance within deme (VW) and the differentiation (QST) for the trait. The difference between FST and QST was shown to depend on the relative amounts of covariance between QTL within and between demes. Simulations were used to study the effect of selection intensity, variance of optima among demes, and migration rate for an allogamous and predominantly selfing species. Contrasting dynamics of the genetic variability at markers, QTL, and trait were observed as a function of the level of gene flow and diversifying selection. The highest discrepancy among the three levels occurred under highly diversifying selection and high gene flow. Furthermore, diversifying selection might cause substantial heterogeneity among QTL, only a few of them showing allelic differentiation, while the others behave as neutral markers.","author":[{"dropping-particle":"","family":"Corre","given":"Valérie","non-dropping-particle":"Le","parse-names":false,"suffix":""},{"dropping-particle":"","family":"Kremer","given":"Antoine","non-dropping-particle":"","parse-names":false,"suffix":""}],"container-title":"Genetics","id":"ITEM-3","issue":"3","issued":{"date-parts":[["2003","7","1"]]},"page":"1205-1219","publisher":"Oxford University Press","title":"Genetic variability at neutral markers, quantitative trait loci and trait in a subdivided population under selection","type":"article-journal","volume":"164"},"uris":["http://www.mendeley.com/documents/?uuid=c4a822de-cfe1-3633-9f04-540dbf334367"]}],"mendeley":{"formattedCitation":"(Griswold, 2006; Le Corre &amp; Kremer, 2003; Wagner &amp; Altenberg, 1996)","plainTextFormattedCitation":"(Griswold, 2006; Le Corre &amp; Kremer, 2003; Wagner &amp; Altenberg, 1996)","previouslyFormattedCitation":"(Griswold, 2006; Le Corre &amp; Kremer, 2003; Wagner &amp; Altenberg, 1996)"},"properties":{"noteIndex":0},"schema":"https://github.com/citation-style-language/schema/raw/master/csl-citation.json"}</w:instrText>
      </w:r>
      <w:r w:rsidR="00F851F4">
        <w:rPr>
          <w:rStyle w:val="FootnoteReference"/>
        </w:rPr>
        <w:fldChar w:fldCharType="separate"/>
      </w:r>
      <w:r w:rsidR="00FB018B" w:rsidRPr="00FB018B">
        <w:rPr>
          <w:bCs/>
          <w:noProof/>
          <w:lang w:val="en-US"/>
        </w:rPr>
        <w:t>(Griswold, 2006; Le Corre &amp; Kremer, 2003; Wagner &amp; Altenberg, 1996)</w:t>
      </w:r>
      <w:r w:rsidR="00F851F4">
        <w:rPr>
          <w:rStyle w:val="FootnoteReference"/>
        </w:rPr>
        <w:fldChar w:fldCharType="end"/>
      </w:r>
      <w:r>
        <w:t xml:space="preserve">. Such modularity can be beneficial not only for facilitating evolvability in response to a variable environment </w:t>
      </w:r>
      <w:r w:rsidR="00F851F4">
        <w:rPr>
          <w:rStyle w:val="FootnoteReference"/>
        </w:rPr>
        <w:fldChar w:fldCharType="begin" w:fldLock="1"/>
      </w:r>
      <w:r w:rsidR="000D6529">
        <w:instrText>ADDIN CSL_CITATION {"citationItems":[{"id":"ITEM-1","itemData":{"DOI":"10.1038/hdy.2010.103","ISSN":"0018067X","PMID":"20736971","abstract":"Within organisms, groups of traits with different functions are frequently modular, such that variation among modules is independent and variation within modules is tightly integrated, or correlated. Here, we investigated patterns of trait integration and modularity in Brassica rapa in response to three simulated seasonal temperature/photoperiod conditions. The goals of this research were to use trait correlations to understand patterns of trait integration and modularity within and among floral, vegetative and phenological traits of B. rapa in each of three treatments, to examine the QTL architecture underlying patterns of trait integration and modularity, and to quantify how variation in temperature and photoperiod affects the correlation structure and QTL architecture of traits. All floral organs of B. rapa were strongly correlated, and contrary to expectations, floral and vegetative traits were also correlated. Extensive QTL co-localization suggests that covariation of these traits is likely due to pleiotropy, although physically linked loci that independently affect individual traits cannot be ruled out. Across treatments, the structure of genotypic and QTL correlations was generally conserved. Any observed variation in genetic architecture arose from genotype × environment interactions (GEIs) and attendant QTL × E in response to temperature but not photoperiod. © 2011 Macmillan Publishers Limited All rights reserved.","author":[{"dropping-particle":"","family":"Edwards","given":"C. E.","non-dropping-particle":"","parse-names":false,"suffix":""},{"dropping-particle":"","family":"Weinig","given":"C.","non-dropping-particle":"","parse-names":false,"suffix":""}],"container-title":"Heredity","id":"ITEM-1","issue":"4","issued":{"date-parts":[["2011","4","25"]]},"page":"661-677","publisher":"Nature Publishing Group","title":"The quantitative-genetic and QTL architecture of trait integration and modularity in Brassica rapa across simulated seasonal settings","type":"article-journal","volume":"106"},"uris":["http://www.mendeley.com/documents/?uuid=49071e21-7dd0-3c70-ad62-64a5bf82f22c"]}],"mendeley":{"formattedCitation":"(Edwards &amp; Weinig, 2011)","plainTextFormattedCitation":"(Edwards &amp; Weinig, 2011)","previouslyFormattedCitation":"(Edwards &amp; Weinig, 2011)"},"properties":{"noteIndex":0},"schema":"https://github.com/citation-style-language/schema/raw/master/csl-citation.json"}</w:instrText>
      </w:r>
      <w:r w:rsidR="00F851F4">
        <w:rPr>
          <w:rStyle w:val="FootnoteReference"/>
        </w:rPr>
        <w:fldChar w:fldCharType="separate"/>
      </w:r>
      <w:r w:rsidR="00F851F4" w:rsidRPr="00F851F4">
        <w:rPr>
          <w:noProof/>
        </w:rPr>
        <w:t>(Edwards &amp; Weinig, 2011)</w:t>
      </w:r>
      <w:r w:rsidR="00F851F4">
        <w:rPr>
          <w:rStyle w:val="FootnoteReference"/>
        </w:rPr>
        <w:fldChar w:fldCharType="end"/>
      </w:r>
      <w:r w:rsidR="00307F1C">
        <w:t>,</w:t>
      </w:r>
      <w:r>
        <w:t xml:space="preserve"> but also by allowing the system to function as a set of independent groups of genes, allowing a species to better sample its potential phenotypic and genotypic diversity </w:t>
      </w:r>
      <w:r w:rsidR="00F851F4">
        <w:rPr>
          <w:rStyle w:val="FootnoteReference"/>
        </w:rPr>
        <w:fldChar w:fldCharType="begin" w:fldLock="1"/>
      </w:r>
      <w:r w:rsidR="000D6529">
        <w:instrText>ADDIN CSL_CITATION {"citationItems":[{"id":"ITEM-1","itemData":{"DOI":"10.1046/j.1525-142x.2000.00044.x","ISSN":"1520-541X","abstract":"In this paper, I argue that the ultimate causes of morphological, and hence developmental, evolution are scale independent. In other words, micro- and macroevolutionary patterns show fundamental similarities and therefore are most simply explained as being caused by the same kinds of evolutionary forces. I begin by examining the evolution of single lineages and argue that dynamics of adaptive evolution are the same for bacteria in test-tube evolution experiments and fossil lineages. Similarly, I argue that the essential features of adaptive radiations large and small can be attributed to conventional forces such as mutation and diversifying natural selection due to competition. I then address recent claims that the molecular features of metazoan development are the result of clade-level selection for evolvability, and suggest that these features can be more easily explained by conventional individual-level selection for the suppression of deleterious pleiotropic effects. Finally, I ask what must be known if we are to understand the ultimate causes of molecular and developmental diversity.","author":[{"dropping-particle":"","family":"Leroi","given":"Armand M.","non-dropping-particle":"","parse-names":false,"suffix":""}],"container-title":"Evolution and Development","id":"ITEM-1","issue":"2","issued":{"date-parts":[["2000","3","1"]]},"page":"67-77","publisher":"John Wiley &amp; Sons, Ltd","title":"The scale independence of evolution","type":"article-journal","volume":"2"},"uris":["http://www.mendeley.com/documents/?uuid=b63466cf-7ab0-3604-a03e-26e6638248f0"]}],"mendeley":{"formattedCitation":"(Leroi, 2000)","plainTextFormattedCitation":"(Leroi, 2000)","previouslyFormattedCitation":"(Leroi, 2000)"},"properties":{"noteIndex":0},"schema":"https://github.com/citation-style-language/schema/raw/master/csl-citation.json"}</w:instrText>
      </w:r>
      <w:r w:rsidR="00F851F4">
        <w:rPr>
          <w:rStyle w:val="FootnoteReference"/>
        </w:rPr>
        <w:fldChar w:fldCharType="separate"/>
      </w:r>
      <w:r w:rsidR="00F851F4" w:rsidRPr="00F851F4">
        <w:rPr>
          <w:bCs/>
          <w:noProof/>
          <w:lang w:val="en-US"/>
        </w:rPr>
        <w:t>(Leroi, 2000)</w:t>
      </w:r>
      <w:r w:rsidR="00F851F4">
        <w:rPr>
          <w:rStyle w:val="FootnoteReference"/>
        </w:rPr>
        <w:fldChar w:fldCharType="end"/>
      </w:r>
      <w:r>
        <w:t>. Sardine</w:t>
      </w:r>
      <w:r w:rsidR="006434EF">
        <w:t>s</w:t>
      </w:r>
      <w:r>
        <w:t xml:space="preserve"> </w:t>
      </w:r>
      <w:r w:rsidR="00EB79AF">
        <w:t>undoubtedly</w:t>
      </w:r>
      <w:r>
        <w:t xml:space="preserve"> face spatially and temporarily complex environments </w:t>
      </w:r>
      <w:r w:rsidR="00240DF0">
        <w:t>within and between</w:t>
      </w:r>
      <w:r>
        <w:t xml:space="preserve"> the two areas i.e.</w:t>
      </w:r>
      <w:r w:rsidR="00121C4F">
        <w:t>,</w:t>
      </w:r>
      <w:r>
        <w:t xml:space="preserve"> Mediterranean</w:t>
      </w:r>
      <w:r w:rsidR="00811164">
        <w:t xml:space="preserve"> Sea</w:t>
      </w:r>
      <w:r>
        <w:t xml:space="preserve"> and Atlantic</w:t>
      </w:r>
      <w:r w:rsidR="00811164">
        <w:t xml:space="preserve"> Ocean</w:t>
      </w:r>
      <w:r>
        <w:t xml:space="preserve">. Whether sardine </w:t>
      </w:r>
      <w:r w:rsidR="007576ED">
        <w:t>possess</w:t>
      </w:r>
      <w:r w:rsidR="00EB79AF">
        <w:t>es</w:t>
      </w:r>
      <w:r>
        <w:t xml:space="preserve"> phenotypic and </w:t>
      </w:r>
      <w:r>
        <w:lastRenderedPageBreak/>
        <w:t>genomic characteristics that could be indicative of directional and stabilizing selection among and within populations respectively</w:t>
      </w:r>
      <w:r w:rsidR="0025533B">
        <w:t>,</w:t>
      </w:r>
      <w:r>
        <w:t xml:space="preserve"> demand</w:t>
      </w:r>
      <w:r w:rsidR="00EB79AF">
        <w:t>s</w:t>
      </w:r>
      <w:r>
        <w:t xml:space="preserve"> more data and testing. Current data and analyses are in favor of a hypothesis of among populations directional selection in sardines </w:t>
      </w:r>
      <w:r w:rsidR="009729BD">
        <w:t>i.e.</w:t>
      </w:r>
      <w:r w:rsidR="002827D2">
        <w:t>,</w:t>
      </w:r>
      <w:r w:rsidR="009729BD">
        <w:t xml:space="preserve"> having </w:t>
      </w:r>
      <w:r w:rsidR="002827D2">
        <w:t>as indication</w:t>
      </w:r>
      <w:r>
        <w:t xml:space="preserve"> the 43 SNPs</w:t>
      </w:r>
      <w:r w:rsidR="002827D2">
        <w:t>,</w:t>
      </w:r>
      <w:r>
        <w:t xml:space="preserve"> which appear monomorphic in the Atlantic cluster</w:t>
      </w:r>
      <w:r w:rsidR="002827D2">
        <w:t>,</w:t>
      </w:r>
      <w:r>
        <w:t xml:space="preserve"> </w:t>
      </w:r>
      <w:r w:rsidR="004767A8">
        <w:t xml:space="preserve">and </w:t>
      </w:r>
      <w:r>
        <w:t xml:space="preserve">with </w:t>
      </w:r>
      <w:r w:rsidR="002827D2">
        <w:t xml:space="preserve">high </w:t>
      </w:r>
      <w:r>
        <w:t>frequency of the fixed allele in the Mediterranean cluster</w:t>
      </w:r>
      <w:r w:rsidR="0025533B">
        <w:t>.</w:t>
      </w:r>
      <w:r>
        <w:t xml:space="preserve"> </w:t>
      </w:r>
      <w:r w:rsidR="0025533B">
        <w:t>H</w:t>
      </w:r>
      <w:r>
        <w:t>owever</w:t>
      </w:r>
      <w:r w:rsidR="0025533B">
        <w:t>,</w:t>
      </w:r>
      <w:r>
        <w:t xml:space="preserve"> </w:t>
      </w:r>
      <w:r w:rsidR="0025533B">
        <w:t xml:space="preserve">given that our sampling scheme includes </w:t>
      </w:r>
      <w:r w:rsidR="00307F1C">
        <w:t xml:space="preserve">only </w:t>
      </w:r>
      <w:r w:rsidR="0025533B">
        <w:t xml:space="preserve">one site from the Atlantic, </w:t>
      </w:r>
      <w:r>
        <w:t>no firm conclusion can be drawn.</w:t>
      </w:r>
    </w:p>
    <w:p w14:paraId="4FD927CE" w14:textId="2D9D495A" w:rsidR="00CA796C" w:rsidRDefault="00D96B4D" w:rsidP="00D96B4D">
      <w:pPr>
        <w:spacing w:line="480" w:lineRule="auto"/>
      </w:pPr>
      <w:r>
        <w:t>For the Mediterranean cluster</w:t>
      </w:r>
      <w:r w:rsidR="002B3232">
        <w:t>,</w:t>
      </w:r>
      <w:r>
        <w:t xml:space="preserve"> high temperature related variables are of primary importance</w:t>
      </w:r>
      <w:r w:rsidR="00EB79AF">
        <w:t>,</w:t>
      </w:r>
      <w:r>
        <w:t xml:space="preserve"> probably reflecting the pressures of climate change and/or variability acting within the Western</w:t>
      </w:r>
      <w:r w:rsidR="00E04F7D">
        <w:t xml:space="preserve"> Mediterranean that directly affect sardines’ body condition, reproduction and larvae survival </w:t>
      </w:r>
      <w:r w:rsidR="00BF31EE">
        <w:fldChar w:fldCharType="begin" w:fldLock="1"/>
      </w:r>
      <w:r w:rsidR="00E40C2A">
        <w:instrText>ADDIN CSL_CITATION {"citationItems":[{"id":"ITEM-1","itemData":{"DOI":"10.3389/FMARS.2021.570354/BIBTEX","ISSN":"22967745","abstract":"Small pelagic fish (SPF) in the western Mediterranean Sea are key elements of the marine food web and are important in terms of biomass and fisheries catches. Significant declines in biomass, landings, and changes in the age/size structure of sardine Sardina pilchardus and anchovy Engraulis encrasicolus have been observed in recent decades, particularly in the northern area of the western Mediterranean Sea. To understand the different patterns observed in SPF populations, we analyzed key life history traits [total length at age, length at maturity, gonadosomatic index (GSI), and body condition (Kn)] of sardine and anchovy collected between 2003 and 2017, from different fishing harbors distributed along a latitudinal gradient from northern to southern Spain. We used Generalized Linear Models (GLM) to estimate the length at maturity and Generalized Additive Models (GAMs) to test the relationship with environmental variables (seawater temperature, water currents, and net primary productivity). The life history traits of both species presented seasonal, interannual and latitudinal differences with a clear decline in length at age, length at first maturity, and body condition, for both species in the northern part of the study area. In the southern part, on the contrary, life history traits did not present a clear temporal trend. The environmental conditions partially explained the long-term changes in life history traits, but the selected variables differed between areas, highlighting the importance of regional oceanographic conditions to understand the dynamics of small pelagic fish. The truncated length-at-age pattern for both species with the disappearance of the larger individuals of the population could have contributed to the poor condition of small pelagic fish populations in the northern part of the western Mediterranean Sea in recent years. In the south area, recent declines in body condition for sardine and anchovy were observed and could be a possible first sign for future population declines. This study highlights the importance of understanding the trade-off between the energy invested in reproduction, maintenance and growth at seasonal and interannual level to advance our knowledge on how environmental and human pressures influence population dynamics of small pelagic fish at local and regional scales.","author":[{"dropping-particle":"","family":"Albo-Puigserver","given":"Marta","non-dropping-particle":"","parse-names":false,"suffix":""},{"dropping-particle":"","family":"Pennino","given":"Maria Grazia","non-dropping-particle":"","parse-names":false,"suffix":""},{"dropping-particle":"","family":"Bellido","given":"Jose María","non-dropping-particle":"","parse-names":false,"suffix":""},{"dropping-particle":"","family":"Colmenero","given":"Ana Isabel","non-dropping-particle":"","parse-names":false,"suffix":""},{"dropping-particle":"","family":"Giráldez","given":"Ana","non-dropping-particle":"","parse-names":false,"suffix":""},{"dropping-particle":"","family":"Hidalgo","given":"Manuel","non-dropping-particle":"","parse-names":false,"suffix":""},{"dropping-particle":"","family":"Gabriel Ramírez","given":"John","non-dropping-particle":"","parse-names":false,"suffix":""},{"dropping-particle":"","family":"Steenbeek","given":"Jeroen","non-dropping-particle":"","parse-names":false,"suffix":""},{"dropping-particle":"","family":"Torres","given":"Pedro","non-dropping-particle":"","parse-names":false,"suffix":""},{"dropping-particle":"","family":"Cousido-Rocha","given":"Marta","non-dropping-particle":"","parse-names":false,"suffix":""},{"dropping-particle":"","family":"Coll","given":"Marta","non-dropping-particle":"","parse-names":false,"suffix":""}],"container-title":"Frontiers in Marine Science","id":"ITEM-1","issued":{"date-parts":[["2021","8","23"]]},"page":"1197","publisher":"Frontiers Media S.A.","title":"Changes in Life History Traits of Small Pelagic Fish in the Western Mediterranean Sea","type":"article-journal","volume":"8"},"uris":["http://www.mendeley.com/documents/?uuid=046638f2-ce91-3e06-8b81-15f156558655"]},{"id":"ITEM-2","itemData":{"DOI":"10.3354/meps11881","ISSN":"0171-8630","abstract":"The effect of water temperature on the growth, survival, development and foragin behaviour of European sardine Sardina pilchardus larvae was examined in the laboratory. First the capability of early sardine larvae to cope with starvation was assessed at temperatures from 1 to 22°C. Second, we examined under ad libitum feeding conditions and across the range of temperature experienced by sardines during spawning along the Atlanto-Iberian coast (13-17°C) th ontogenetic changes in growth, survival and foraging behaviour of sardine larvae. Unfed larva had similar maximum survival times (11-12 d post hatching, dph) from 13 to 15°C, but the surviva time was significantly shorter at the coldest and warmest temperatures tested. The survival o exogenously feeding larvae increased with temperature, but younger endogenously feeding larva had higher survival at colder temperatures. The cumulative mortality after 25 dph, however was similar at the 3 temperatures. Not only larval growth rate increased with increasing temperature but ontogenetic development also occurred sooner and at smaller sizes. Notochord flexion which is a developmental milestone for fish, occurred 10 d earlier at 17 rather than at 13°C. Th time spent swimming and the foraging behaviour (orientations to prey, feeding strikes and successfu capture) significantly increased throughout the ontogeny and with temperature. This stud highlights how even modest changes in spawning temperature can lead to large changes in th survival and growth of larval sardine. This study also reveals some of the mechanisms whereb inter-Annual and seasonal variability in temperature can have significant ecological impacts at th population level.","author":[{"dropping-particle":"","family":"Garrido","given":"Susana","non-dropping-particle":"","parse-names":false,"suffix":""},{"dropping-particle":"","family":"Cristóvão","given":"A","non-dropping-particle":"","parse-names":false,"suffix":""},{"dropping-particle":"","family":"Caldeira","given":"C","non-dropping-particle":"","parse-names":false,"suffix":""},{"dropping-particle":"","family":"Ben-Hamadou","given":"R","non-dropping-particle":"","parse-names":false,"suffix":""},{"dropping-particle":"","family":"Baylina","given":"N","non-dropping-particle":"","parse-names":false,"suffix":""},{"dropping-particle":"","family":"Batista","given":"H","non-dropping-particle":"","parse-names":false,"suffix":""},{"dropping-particle":"","family":"Saiz","given":"E","non-dropping-particle":"","parse-names":false,"suffix":""},{"dropping-particle":"","family":"Peck","given":"MA","non-dropping-particle":"","parse-names":false,"suffix":""},{"dropping-particle":"","family":"Ré","given":"P","non-dropping-particle":"","parse-names":false,"suffix":""},{"dropping-particle":"","family":"Santos","given":"A. Miguel P.","non-dropping-particle":"","parse-names":false,"suffix":""}],"container-title":"Marine Ecology Progress Series","id":"ITEM-2","issued":{"date-parts":[["2016","11","9"]]},"page":"131-145","publisher":"Inter-Research","title":"Effect of temperature on the growth, survival, development and foraging behaviour of Sardina pilchardus larvae","type":"article-journal","volume":"559"},"uris":["http://www.mendeley.com/documents/?uuid=9cb7355b-11f5-351c-ad3a-cedc8a4c4a83"]}],"mendeley":{"formattedCitation":"(Albo-Puigserver et al., 2021; Garrido et al., 2016)","plainTextFormattedCitation":"(Albo-Puigserver et al., 2021; Garrido et al., 2016)","previouslyFormattedCitation":"(Albo-Puigserver et al., 2021; Garrido et al., 2016)"},"properties":{"noteIndex":0},"schema":"https://github.com/citation-style-language/schema/raw/master/csl-citation.json"}</w:instrText>
      </w:r>
      <w:r w:rsidR="00BF31EE">
        <w:fldChar w:fldCharType="separate"/>
      </w:r>
      <w:r w:rsidR="00E40C2A" w:rsidRPr="00E40C2A">
        <w:rPr>
          <w:noProof/>
        </w:rPr>
        <w:t>(Albo-Puigserver et al., 2021; Garrido et al., 2016)</w:t>
      </w:r>
      <w:r w:rsidR="00BF31EE">
        <w:fldChar w:fldCharType="end"/>
      </w:r>
      <w:r w:rsidR="00E04F7D">
        <w:t xml:space="preserve">. The same holds for the northern versus southern sites dataset </w:t>
      </w:r>
      <w:r w:rsidR="00811164">
        <w:t xml:space="preserve">in the Western Mediterranean </w:t>
      </w:r>
      <w:r w:rsidR="005C0CD8">
        <w:fldChar w:fldCharType="begin" w:fldLock="1"/>
      </w:r>
      <w:r w:rsidR="00965B88">
        <w:instrText>ADDIN CSL_CITATION {"citationItems":[{"id":"ITEM-1","itemData":{"DOI":"10.3389/FMARS.2021.570354/BIBTEX","ISSN":"22967745","abstract":"Small pelagic fish (SPF) in the western Mediterranean Sea are key elements of the marine food web and are important in terms of biomass and fisheries catches. Significant declines in biomass, landings, and changes in the age/size structure of sardine Sardina pilchardus and anchovy Engraulis encrasicolus have been observed in recent decades, particularly in the northern area of the western Mediterranean Sea. To understand the different patterns observed in SPF populations, we analyzed key life history traits [total length at age, length at maturity, gonadosomatic index (GSI), and body condition (Kn)] of sardine and anchovy collected between 2003 and 2017, from different fishing harbors distributed along a latitudinal gradient from northern to southern Spain. We used Generalized Linear Models (GLM) to estimate the length at maturity and Generalized Additive Models (GAMs) to test the relationship with environmental variables (seawater temperature, water currents, and net primary productivity). The life history traits of both species presented seasonal, interannual and latitudinal differences with a clear decline in length at age, length at first maturity, and body condition, for both species in the northern part of the study area. In the southern part, on the contrary, life history traits did not present a clear temporal trend. The environmental conditions partially explained the long-term changes in life history traits, but the selected variables differed between areas, highlighting the importance of regional oceanographic conditions to understand the dynamics of small pelagic fish. The truncated length-at-age pattern for both species with the disappearance of the larger individuals of the population could have contributed to the poor condition of small pelagic fish populations in the northern part of the western Mediterranean Sea in recent years. In the south area, recent declines in body condition for sardine and anchovy were observed and could be a possible first sign for future population declines. This study highlights the importance of understanding the trade-off between the energy invested in reproduction, maintenance and growth at seasonal and interannual level to advance our knowledge on how environmental and human pressures influence population dynamics of small pelagic fish at local and regional scales.","author":[{"dropping-particle":"","family":"Albo-Puigserver","given":"Marta","non-dropping-particle":"","parse-names":false,"suffix":""},{"dropping-particle":"","family":"Pennino","given":"Maria Grazia","non-dropping-particle":"","parse-names":false,"suffix":""},{"dropping-particle":"","family":"Bellido","given":"Jose María","non-dropping-particle":"","parse-names":false,"suffix":""},{"dropping-particle":"","family":"Colmenero","given":"Ana Isabel","non-dropping-particle":"","parse-names":false,"suffix":""},{"dropping-particle":"","family":"Giráldez","given":"Ana","non-dropping-particle":"","parse-names":false,"suffix":""},{"dropping-particle":"","family":"Hidalgo","given":"Manuel","non-dropping-particle":"","parse-names":false,"suffix":""},{"dropping-particle":"","family":"Gabriel Ramírez","given":"John","non-dropping-particle":"","parse-names":false,"suffix":""},{"dropping-particle":"","family":"Steenbeek","given":"Jeroen","non-dropping-particle":"","parse-names":false,"suffix":""},{"dropping-particle":"","family":"Torres","given":"Pedro","non-dropping-particle":"","parse-names":false,"suffix":""},{"dropping-particle":"","family":"Cousido-Rocha","given":"Marta","non-dropping-particle":"","parse-names":false,"suffix":""},{"dropping-particle":"","family":"Coll","given":"Marta","non-dropping-particle":"","parse-names":false,"suffix":""}],"container-title":"Frontiers in Marine Science","id":"ITEM-1","issued":{"date-parts":[["2021","8","23"]]},"page":"1197","publisher":"Frontiers Media S.A.","title":"Changes in Life History Traits of Small Pelagic Fish in the Western Mediterranean Sea","type":"article-journal","volume":"8"},"uris":["http://www.mendeley.com/documents/?uuid=046638f2-ce91-3e06-8b81-15f156558655"]},{"id":"ITEM-2","itemData":{"ISBN":"9789294602589","author":[{"dropping-particle":"","family":"Coll","given":"Marta","non-dropping-particle":"","parse-names":false,"suffix":""},{"dropping-particle":"","family":"Bellido","given":"JM","non-dropping-particle":"","parse-names":false,"suffix":""}],"id":"ITEM-2","issue":"March","issued":{"date-parts":[["2019"]]},"number-of-pages":"85","title":"Evaluation of the population status and specific management alternatives for the small pelagic fish stocks in the Northwestern Mediterranean Sea (SPELMED) - Final Report SC NR 02 - TENDER EASME/EMFF/2016/32 – SPELMED","type":"report"},"uris":["http://www.mendeley.com/documents/?uuid=bf05e9ff-e6e5-40b2-98c1-18271c0bb504"]},{"id":"ITEM-3","itemData":{"DOI":"10.1016/j.marenvres.2021.105381","ISSN":"18790291","abstract":"We investigated the main drivers of eggs and larvae distributions of European sardine and anchovy from the NW Mediterranean Sea. We used Generalized Additive Models and satellite environmental data. Mainly sea surface temperature, but also currents, surface height, and primary production were significantly correlated with both species’ early stages distributions. Anchovy optimal temperature upper limit was not detected, but sardine eggs and larvae presented a small-ranged bell-shape curve relationship to SST with an upper SST threshold around 13 °C. Sardine spawning during winter appeared to be dependant not only on in-situ environmental conditions but also on summer conditions prior to the spawning event. Model predictions of the larval and spawning habitat distribution showed clear differences between developmental stages and between species, confirming a worsening of the sardine habitat with time. Considering the further increase of surface temperature predicted in the years to come, the survival of the sardine in the region could be compromised.","author":[{"dropping-particle":"","family":"Gordó-Vilaseca","given":"Cesc","non-dropping-particle":"","parse-names":false,"suffix":""},{"dropping-particle":"","family":"Pennino","given":"Maria Grazia","non-dropping-particle":"","parse-names":false,"suffix":""},{"dropping-particle":"","family":"Albo-Puigserver","given":"Marta","non-dropping-particle":"","parse-names":false,"suffix":""},{"dropping-particle":"","family":"Wolff","given":"Matthias","non-dropping-particle":"","parse-names":false,"suffix":""},{"dropping-particle":"","family":"Coll","given":"Marta","non-dropping-particle":"","parse-names":false,"suffix":""}],"container-title":"Marine Environmental Research","id":"ITEM-3","issued":{"date-parts":[["2021","7","1"]]},"page":"105381-105381","publisher":"Elsevier Ltd","title":"Modelling the spatial distribution of Sardina pilchardus and Engraulis encrasicolus spawning habitat in the NW Mediterranean Sea","type":"article-journal","volume":"169"},"uris":["http://www.mendeley.com/documents/?uuid=e5fb1b5a-d0a4-3518-b0be-fa399a49959c"]},{"id":"ITEM-4","itemData":{"DOI":"10.3389/fmars.2020.00622","ISSN":"22967745","abstract":"In the Northwestern Mediterranean Sea, the European sardine (Sardina pilchardus) and the European anchovy (Engraulis encrasicolus) are the most important small pelagic fish in terms of biomass and commercial interest. During the last years, these species have experimented changes in their abundance and biomass trends in the Northwestern Mediterranean Sea, in addition to changes in growth, reproduction and body condition. These species are particularly sensitive to environmental fluctuations with possible cascading effects as they play a key role in connecting the lower and upper trophic levels of marine food webs. It is therefore essential to understand the factors that most profoundly affect sardine and anchovy dynamics. This study used a two-step approach to understand how the environment influences the adult stages of these species in the Northwestern Mediterranean Sea. First, we explored the effects of environmental change over time using Random Forests and available datasets of species occurrence, abundance, biomass and landings. We then applied species distribution models to test the impact of the extreme pessimistic and optimistic Intergovernmental Panel on Climate Change (IPCC) pathway scenarios, and to identify possible climate refuges: areas where these species may be able to persist under future environmental change. Findings from the temporal modeling showed mixed effects between environmental variables and for anchovy and sardine datasets. Future pathway projections highlight that both anchovy and sardine will undergo a reduction in their spatial distributions due to future climate conditions. The future climate refuges are the waters around the Rhone River (France) and the Ebro River (Spain) for both species. This study also highlights important knowledge gaps in our understanding of the dynamics of small pelagic fish in the region, which is needed to progress towards an ecosystem approach to fisheries management.","author":[{"dropping-particle":"","family":"Pennino","given":"Maria Grazia","non-dropping-particle":"","parse-names":false,"suffix":""},{"dropping-particle":"","family":"Coll","given":"Marta","non-dropping-particle":"","parse-names":false,"suffix":""},{"dropping-particle":"","family":"Albo-Puigserver","given":"Marta","non-dropping-particle":"","parse-names":false,"suffix":""},{"dropping-particle":"","family":"Fernández-Corredor","given":"Elena","non-dropping-particle":"","parse-names":false,"suffix":""},{"dropping-particle":"","family":"Steenbeek","given":"Jeroen","non-dropping-particle":"","parse-names":false,"suffix":""},{"dropping-particle":"","family":"Giráldez","given":"Ana","non-dropping-particle":"","parse-names":false,"suffix":""},{"dropping-particle":"","family":"González","given":"María","non-dropping-particle":"","parse-names":false,"suffix":""},{"dropping-particle":"","family":"Esteban","given":"Antonio","non-dropping-particle":"","parse-names":false,"suffix":""},{"dropping-particle":"","family":"Bellido","given":"José M","non-dropping-particle":"","parse-names":false,"suffix":""}],"container-title":"Frontiers in Marine Science","id":"ITEM-4","issued":{"date-parts":[["2020"]]},"page":"622","title":"Current and Future Influence of Environmental Factors on Small Pelagic Fish Distributions in the Northwestern Mediterranean Sea","type":"article-journal","volume":"7"},"uris":["http://www.mendeley.com/documents/?uuid=ffb8c29e-53d5-3313-a22a-96cc0307b8f3"]}],"mendeley":{"formattedCitation":"(Albo-Puigserver et al., 2021; Coll &amp; Bellido, 2019; Gordó-Vilaseca et al., 2021; Pennino et al., 2020)","plainTextFormattedCitation":"(Albo-Puigserver et al., 2021; Coll &amp; Bellido, 2019; Gordó-Vilaseca et al., 2021; Pennino et al., 2020)","previouslyFormattedCitation":"(Albo-Puigserver et al., 2021; Coll &amp; Bellido, 2019; Gordó-Vilaseca et al., 2021; Pennino et al., 2020)"},"properties":{"noteIndex":0},"schema":"https://github.com/citation-style-language/schema/raw/master/csl-citation.json"}</w:instrText>
      </w:r>
      <w:r w:rsidR="005C0CD8">
        <w:fldChar w:fldCharType="separate"/>
      </w:r>
      <w:r w:rsidR="00965B88" w:rsidRPr="00965B88">
        <w:rPr>
          <w:noProof/>
        </w:rPr>
        <w:t>(Albo-Puigserver et al., 2021; Coll &amp; Bellido, 2019; Gordó-Vilaseca et al., 2021; Pennino et al., 2020)</w:t>
      </w:r>
      <w:r w:rsidR="005C0CD8">
        <w:fldChar w:fldCharType="end"/>
      </w:r>
      <w:r w:rsidR="006434EF">
        <w:t xml:space="preserve">, while the correlation of a locus to the SSS of the freshest month </w:t>
      </w:r>
      <w:r w:rsidR="00B92D70">
        <w:t xml:space="preserve">might be indicative of the </w:t>
      </w:r>
      <w:r w:rsidR="006434EF">
        <w:t>influence</w:t>
      </w:r>
      <w:r w:rsidR="00B92D70">
        <w:t xml:space="preserve"> of the</w:t>
      </w:r>
      <w:r w:rsidR="006434EF">
        <w:t xml:space="preserve"> lower salinity levels to </w:t>
      </w:r>
      <w:r w:rsidR="00B92D70">
        <w:t>the species reproduction</w:t>
      </w:r>
      <w:r w:rsidR="00E27317">
        <w:t xml:space="preserve"> especially in areas of river runoffs as GSA07</w:t>
      </w:r>
      <w:r w:rsidR="00B92D70">
        <w:t xml:space="preserve"> </w:t>
      </w:r>
      <w:r w:rsidR="00B92D70">
        <w:fldChar w:fldCharType="begin" w:fldLock="1"/>
      </w:r>
      <w:r w:rsidR="00257981">
        <w:instrText>ADDIN CSL_CITATION {"citationItems":[{"id":"ITEM-1","itemData":{"DOI":"10.1016/j.pocean.2007.04.012","ISSN":"00796611","abstract":"In the NW Mediterranean Sea, anchovy (Engraulis encrasicolus) and sardine (Sardina pilchardus) are the most important small pelagic fish in terms of biomass and commercial interest. Round sardinella (Sardinella aurita) and Sprat (Sprattus sprattus) are also present in this region. This paper provides a general insight into the ecology of these species through a revision of the information available in an environmental context and in relation to exploitation features. Spawning habitats of the two main species, anchovy and sardine, are clearly differentiated based on water mass characteristics reducing the overlapping between their early developmental stages. Larval distribution is also related to major productivity mechanisms of the respective spawning seasons. In spite of the different environmental regimes in which larvae of these species develop, growth rates are fairly similar. Trophic modeling highlights the important ecological role of small pelagic fish in North Western Mediterranean ecosystems. This review points out the gaps in knowledge necessary to understand the dynamics of small pelagic fish in the region and to progress towards a precautionary and adaptive management. © 2007 Elsevier Ltd. All rights reserved.","author":[{"dropping-particle":"","family":"Palomera","given":"I.","non-dropping-particle":"","parse-names":false,"suffix":""},{"dropping-particle":"","family":"Olivar","given":"M. P.","non-dropping-particle":"","parse-names":false,"suffix":""},{"dropping-particle":"","family":"Salat","given":"J.","non-dropping-particle":"","parse-names":false,"suffix":""},{"dropping-particle":"","family":"Sabatés","given":"A.","non-dropping-particle":"","parse-names":false,"suffix":""},{"dropping-particle":"","family":"Coll","given":"M.","non-dropping-particle":"","parse-names":false,"suffix":""},{"dropping-particle":"","family":"García","given":"A.","non-dropping-particle":"","parse-names":false,"suffix":""},{"dropping-particle":"","family":"Morales-Nin","given":"B.","non-dropping-particle":"","parse-names":false,"suffix":""}],"container-title":"Progress in Oceanography","id":"ITEM-1","issue":"2-3","issued":{"date-parts":[["2007","8","1"]]},"page":"377-396","publisher":"Pergamon","title":"Small pelagic fish in the NW Mediterranean Sea: An ecological review","type":"article-journal","volume":"74"},"uris":["http://www.mendeley.com/documents/?uuid=f3433c6f-2524-3506-bcc8-e4403622f0fd"]}],"mendeley":{"formattedCitation":"(Palomera et al., 2007)","plainTextFormattedCitation":"(Palomera et al., 2007)","previouslyFormattedCitation":"(Palomera et al., 2007)"},"properties":{"noteIndex":0},"schema":"https://github.com/citation-style-language/schema/raw/master/csl-citation.json"}</w:instrText>
      </w:r>
      <w:r w:rsidR="00B92D70">
        <w:fldChar w:fldCharType="separate"/>
      </w:r>
      <w:r w:rsidR="00B92D70" w:rsidRPr="00B92D70">
        <w:rPr>
          <w:noProof/>
        </w:rPr>
        <w:t>(Palomera et al., 2007)</w:t>
      </w:r>
      <w:r w:rsidR="00B92D70">
        <w:fldChar w:fldCharType="end"/>
      </w:r>
      <w:r w:rsidR="00E26597">
        <w:t>.</w:t>
      </w:r>
    </w:p>
    <w:p w14:paraId="58D8FA61" w14:textId="62D55F08" w:rsidR="00CA796C" w:rsidRDefault="00E04F7D" w:rsidP="00D96B4D">
      <w:pPr>
        <w:spacing w:line="480" w:lineRule="auto"/>
      </w:pPr>
      <w:r>
        <w:t xml:space="preserve">The Atlantic cluster </w:t>
      </w:r>
      <w:r w:rsidR="00307F1C">
        <w:t xml:space="preserve">seems to be </w:t>
      </w:r>
      <w:r>
        <w:t>mostly affected by the seascape and especially plan curvature</w:t>
      </w:r>
      <w:r w:rsidR="00307F1C">
        <w:t>,</w:t>
      </w:r>
      <w:r>
        <w:t xml:space="preserve"> </w:t>
      </w:r>
      <w:ins w:id="1139" w:author="CiLia" w:date="2022-04-29T17:30:00Z">
        <w:r w:rsidR="009B6BC0">
          <w:t xml:space="preserve">as indicated by both </w:t>
        </w:r>
        <w:proofErr w:type="spellStart"/>
        <w:r w:rsidR="009B6BC0">
          <w:t>gINLAnd</w:t>
        </w:r>
        <w:proofErr w:type="spellEnd"/>
        <w:r w:rsidR="009B6BC0">
          <w:t xml:space="preserve"> and RDA analyses, </w:t>
        </w:r>
      </w:ins>
      <w:r>
        <w:t xml:space="preserve">probably reflecting adaptations to its habitat </w:t>
      </w:r>
      <w:ins w:id="1140" w:author="CiLia" w:date="2022-03-30T17:13:00Z">
        <w:r w:rsidR="008635F5">
          <w:t xml:space="preserve">which is different from that within the Mediterranean </w:t>
        </w:r>
      </w:ins>
      <w:r>
        <w:t>e.g.</w:t>
      </w:r>
      <w:r w:rsidR="00073A88">
        <w:t>,</w:t>
      </w:r>
      <w:r>
        <w:t xml:space="preserve"> w</w:t>
      </w:r>
      <w:r w:rsidR="00D96B4D">
        <w:t>a</w:t>
      </w:r>
      <w:r>
        <w:t xml:space="preserve">ndering </w:t>
      </w:r>
      <w:del w:id="1141" w:author="CiLia" w:date="2022-03-30T16:37:00Z">
        <w:r w:rsidDel="00841B9E">
          <w:delText xml:space="preserve">in the </w:delText>
        </w:r>
      </w:del>
      <w:ins w:id="1142" w:author="CiLia" w:date="2022-03-30T16:30:00Z">
        <w:r w:rsidR="006349C7">
          <w:t>a</w:t>
        </w:r>
        <w:r w:rsidR="006349C7" w:rsidRPr="006349C7">
          <w:t xml:space="preserve">t such an extensive body of water as the Eastern Atlantic </w:t>
        </w:r>
      </w:ins>
      <w:ins w:id="1143" w:author="CiLia" w:date="2022-03-30T16:37:00Z">
        <w:r w:rsidR="00841B9E">
          <w:t xml:space="preserve">which </w:t>
        </w:r>
      </w:ins>
      <w:ins w:id="1144" w:author="CiLia" w:date="2022-03-30T16:30:00Z">
        <w:r w:rsidR="006349C7" w:rsidRPr="006349C7">
          <w:t>display</w:t>
        </w:r>
      </w:ins>
      <w:ins w:id="1145" w:author="CiLia" w:date="2022-03-30T16:37:00Z">
        <w:r w:rsidR="00841B9E">
          <w:t>s</w:t>
        </w:r>
      </w:ins>
      <w:ins w:id="1146" w:author="CiLia" w:date="2022-03-30T16:30:00Z">
        <w:r w:rsidR="006349C7" w:rsidRPr="006349C7">
          <w:t xml:space="preserve"> fewer physical barriers associated with coastal relief</w:t>
        </w:r>
      </w:ins>
      <w:ins w:id="1147" w:author="CiLia" w:date="2022-03-30T17:09:00Z">
        <w:r w:rsidR="003A1A4A">
          <w:t xml:space="preserve"> </w:t>
        </w:r>
      </w:ins>
      <w:ins w:id="1148" w:author="CiLia" w:date="2022-09-07T16:04:00Z">
        <w:r w:rsidR="0037397E">
          <w:fldChar w:fldCharType="begin" w:fldLock="1"/>
        </w:r>
      </w:ins>
      <w:r w:rsidR="00E40C2A">
        <w:instrText>ADDIN CSL_CITATION {"citationItems":[{"id":"ITEM-1","itemData":{"DOI":"10.1016/j.pocean.2018.02.011","ISSN":"00796611","abstract":"The European sardine (Sardina pilchardus) is the most important small pelagic fishery of the Western Iberia Upwelling Ecosystem (WIUE). Recently, recruitment of this species has declined due to changing environmental conditions. Furthermore, controversies exist regarding its population structure with barriers thought to exist between the Atlantic-Iberian Peninsula, Northern Africa, and the Mediterranean. Few studies have investigated the transport and dispersal of sardine eggs and larvae off Iberia and the subsequent impact on larval recruitment variability. Here, we examine these issues using a Regional Ocean Modeling System climatology (1989–2008) coupled to the Lagrangian transport model, Ichthyop. Using biological parameters from the literature, we conduct simulations that investigate the effects of spawning patchiness, diel vertical migration behaviors, and egg buoyancy on the transport and recruitment of virtual sardine ichthyoplankton on the continental shelf. We find that release area, release depth, and month of release all significantly affect recruitment. Patchiness has no effect and diel vertical migration causes slightly lower recruitment. Egg buoyancy effects are significant and act similarly to depth of release. As with other studies, we find that recruitment peaks vary by latitude, explained here by the seasonal variability of offshore transport. We find weak, continuous alongshore transport between release areas, though a large proportion of simulated ichthyoplankton transport north to the Cantabrian coast (up to 27%). We also show low level transport into Morocco (up to 1%) and the Mediterranean (up to 8%). The high proportion of local retention and low but consistent alongshore transport supports the idea of a series of metapopulations along this coast.","author":[{"dropping-particle":"","family":"Santos","given":"A. Miguel P.","non-dropping-particle":"","parse-names":false,"suffix":""},{"dropping-particle":"","family":"Nieblas","given":"A.E.","non-dropping-particle":"","parse-names":false,"suffix":""},{"dropping-particle":"","family":"Verley","given":"P.","non-dropping-particle":"","parse-names":false,"suffix":""},{"dropping-particle":"","family":"Teles-Machado","given":"A.","non-dropping-particle":"","parse-names":false,"suffix":""},{"dropping-particle":"","family":"Bonhommeau","given":"S.","non-dropping-particle":"","parse-names":false,"suffix":""},{"dropping-particle":"","family":"Lett","given":"C.","non-dropping-particle":"","parse-names":false,"suffix":""},{"dropping-particle":"","family":"Garrido","given":"Susana","non-dropping-particle":"","parse-names":false,"suffix":""},{"dropping-particle":"","family":"Peliz","given":"A.","non-dropping-particle":"","parse-names":false,"suffix":""}],"container-title":"Progress in Oceanography","id":"ITEM-1","issue":"February","issued":{"date-parts":[["2018"]]},"page":"83-97","publisher":"Elsevier","title":"Sardine (Sardina pilchardus) larval dispersal in the Iberian upwelling system, using coupled biophysical techniques","type":"article-journal","volume":"162"},"uris":["http://www.mendeley.com/documents/?uuid=7b5cba0e-157e-462b-af04-6745f90a12f6"]}],"mendeley":{"formattedCitation":"(Santos et al., 2018)","plainTextFormattedCitation":"(Santos et al., 2018)","previouslyFormattedCitation":"(Santos et al., 2018)"},"properties":{"noteIndex":0},"schema":"https://github.com/citation-style-language/schema/raw/master/csl-citation.json"}</w:instrText>
      </w:r>
      <w:r w:rsidR="0037397E">
        <w:fldChar w:fldCharType="separate"/>
      </w:r>
      <w:r w:rsidR="00965B88" w:rsidRPr="00965B88">
        <w:rPr>
          <w:noProof/>
        </w:rPr>
        <w:t>(Santos et al., 2018)</w:t>
      </w:r>
      <w:ins w:id="1149" w:author="CiLia" w:date="2022-09-07T16:04:00Z">
        <w:r w:rsidR="0037397E">
          <w:fldChar w:fldCharType="end"/>
        </w:r>
      </w:ins>
      <w:ins w:id="1150" w:author="CiLia" w:date="2022-03-30T16:33:00Z">
        <w:r w:rsidR="00234F85">
          <w:t xml:space="preserve">, </w:t>
        </w:r>
      </w:ins>
      <w:ins w:id="1151" w:author="CiLia" w:date="2022-03-30T16:37:00Z">
        <w:r w:rsidR="00841B9E">
          <w:t xml:space="preserve">and </w:t>
        </w:r>
        <w:r w:rsidR="00841B9E" w:rsidRPr="00841B9E">
          <w:t xml:space="preserve">with </w:t>
        </w:r>
      </w:ins>
      <w:ins w:id="1152" w:author="CiLia" w:date="2022-03-30T17:08:00Z">
        <w:r w:rsidR="003A1A4A">
          <w:t xml:space="preserve">its </w:t>
        </w:r>
      </w:ins>
      <w:ins w:id="1153" w:author="CiLia" w:date="2022-03-30T17:07:00Z">
        <w:r w:rsidR="003A1A4A">
          <w:t xml:space="preserve">bottom topography </w:t>
        </w:r>
      </w:ins>
      <w:ins w:id="1154" w:author="CiLia" w:date="2022-03-30T17:08:00Z">
        <w:r w:rsidR="003A1A4A">
          <w:t xml:space="preserve">impacting </w:t>
        </w:r>
      </w:ins>
      <w:ins w:id="1155" w:author="CiLia" w:date="2022-03-30T17:09:00Z">
        <w:r w:rsidR="003A1A4A">
          <w:t xml:space="preserve">its </w:t>
        </w:r>
      </w:ins>
      <w:ins w:id="1156" w:author="CiLia" w:date="2022-03-30T16:37:00Z">
        <w:r w:rsidR="00841B9E" w:rsidRPr="00841B9E">
          <w:t xml:space="preserve">oceanographic elements such as currents, gyres, upwelling, and oceanic fronts </w:t>
        </w:r>
      </w:ins>
      <w:ins w:id="1157" w:author="CiLia" w:date="2022-09-07T16:05:00Z">
        <w:r w:rsidR="0037397E">
          <w:fldChar w:fldCharType="begin" w:fldLock="1"/>
        </w:r>
      </w:ins>
      <w:r w:rsidR="0037397E">
        <w:instrText>ADDIN CSL_CITATION {"citationItems":[{"id":"ITEM-1","itemData":{"DOI":"10.1038/s41598-018-34401-y","ISSN":"20452322","PMID":"30375451","abstract":"The California Current System is characterized by summertime wind-driven upwelling, high biological productivity, and an intense equatorward upwelling jet. The upwelling jet is generally located close to shore to the north of Cape Blanco (43°N), but it separates from the coast at the cape during summer extending farther offshore downstream of the separation point. Jet separation results in a wider region influenced by cold, nutrient-rich upwelled waters, strongly affecting biological productivity, mesoscale activity, and air-sea interactions. Flow-topography interactions are thought to play a dominant role in jet separation. Here, we use a high-resolution ocean model to show that the wind stress curl is a dominant forcing controlling jet separation, and that separation can occur independently of flow-topography interactions. While jet separation occurs in simulations with realistic wind stress curl and modified topography with no submarine banks or capes, jet separation is substantially reduced when the wind stress curl is removed, even in the presence of realistic topography. This novel insight indicates that future changes in winds, as the predicted delay in the seasonal development of wind stress curl intensifications, may result in substantial changes in ocean circulation in the California Current System.","author":[{"dropping-particle":"","family":"Castelao","given":"Renato M.","non-dropping-particle":"","parse-names":false,"suffix":""},{"dropping-particle":"","family":"Luo","given":"Hao","non-dropping-particle":"","parse-names":false,"suffix":""}],"container-title":"Scientific Reports","id":"ITEM-1","issue":"1","issued":{"date-parts":[["2018"]]},"page":"1-8","publisher":"Springer US","title":"Upwelling jet separation in the California Current System","type":"article-journal","volume":"8"},"uris":["http://www.mendeley.com/documents/?uuid=e837b720-a362-40e2-ae7f-2b80e892c5f0"]}],"mendeley":{"formattedCitation":"(Castelao &amp; Luo, 2018)","plainTextFormattedCitation":"(Castelao &amp; Luo, 2018)","previouslyFormattedCitation":"(Castelao &amp; Luo, 2018)"},"properties":{"noteIndex":0},"schema":"https://github.com/citation-style-language/schema/raw/master/csl-citation.json"}</w:instrText>
      </w:r>
      <w:r w:rsidR="0037397E">
        <w:fldChar w:fldCharType="separate"/>
      </w:r>
      <w:r w:rsidR="0037397E" w:rsidRPr="0037397E">
        <w:rPr>
          <w:noProof/>
        </w:rPr>
        <w:t>(Castelao &amp; Luo, 2018)</w:t>
      </w:r>
      <w:ins w:id="1158" w:author="CiLia" w:date="2022-09-07T16:05:00Z">
        <w:r w:rsidR="0037397E">
          <w:fldChar w:fldCharType="end"/>
        </w:r>
      </w:ins>
      <w:del w:id="1159" w:author="CiLia" w:date="2022-03-30T17:10:00Z">
        <w:r w:rsidDel="00B91BB0">
          <w:delText>wide ocean in offshore areas and not close to the coastline</w:delText>
        </w:r>
        <w:r w:rsidR="0025533B" w:rsidDel="00B91BB0">
          <w:delText>,</w:delText>
        </w:r>
        <w:r w:rsidR="003C44B1" w:rsidDel="00B91BB0">
          <w:delText xml:space="preserve"> on the </w:delText>
        </w:r>
        <w:r w:rsidR="00EB79AF" w:rsidDel="00B91BB0">
          <w:delText xml:space="preserve">search </w:delText>
        </w:r>
        <w:r w:rsidR="003C44B1" w:rsidDel="00B91BB0">
          <w:delText>for food</w:delText>
        </w:r>
      </w:del>
      <w:r>
        <w:t>.</w:t>
      </w:r>
      <w:r w:rsidR="002B3232">
        <w:t xml:space="preserve"> </w:t>
      </w:r>
      <w:r w:rsidR="002B3232" w:rsidRPr="00BF03CB">
        <w:t>A significant relationship between the extent of the potential sardine habitat</w:t>
      </w:r>
      <w:r w:rsidR="002B3232">
        <w:t>,</w:t>
      </w:r>
      <w:r w:rsidR="002B3232" w:rsidRPr="00BF03CB">
        <w:t xml:space="preserve"> larval food availability </w:t>
      </w:r>
      <w:r w:rsidR="002B3232">
        <w:t>(</w:t>
      </w:r>
      <w:r w:rsidR="002B3232" w:rsidRPr="00BF03CB">
        <w:t>defined by depth</w:t>
      </w:r>
      <w:r w:rsidR="002B3232">
        <w:t>,</w:t>
      </w:r>
      <w:r w:rsidR="002B3232" w:rsidRPr="00BF03CB">
        <w:t xml:space="preserve"> SST and </w:t>
      </w:r>
      <w:proofErr w:type="spellStart"/>
      <w:r w:rsidR="002B3232" w:rsidRPr="00BF03CB">
        <w:t>Chla</w:t>
      </w:r>
      <w:proofErr w:type="spellEnd"/>
      <w:r w:rsidR="002B3232" w:rsidRPr="00BF03CB">
        <w:t>) and sardine recruitment</w:t>
      </w:r>
      <w:r w:rsidR="002B3232">
        <w:t xml:space="preserve"> </w:t>
      </w:r>
      <w:r w:rsidR="0025533B">
        <w:t>has already been found</w:t>
      </w:r>
      <w:r w:rsidR="002B3232" w:rsidRPr="00BF03CB">
        <w:t xml:space="preserve"> </w:t>
      </w:r>
      <w:r w:rsidR="00123306">
        <w:t>in</w:t>
      </w:r>
      <w:r w:rsidR="00E27317">
        <w:t xml:space="preserve"> the Atlantic coasts </w:t>
      </w:r>
      <w:r w:rsidR="002B3232" w:rsidRPr="00BF03CB">
        <w:t xml:space="preserve">off Morocco </w:t>
      </w:r>
      <w:r w:rsidR="005C0CD8">
        <w:fldChar w:fldCharType="begin" w:fldLock="1"/>
      </w:r>
      <w:r w:rsidR="00AC05A9">
        <w:instrText>ADDIN CSL_CITATION {"citationItems":[{"id":"ITEM-1","itemData":{"DOI":"10.1111/j.1365-2419.2009.00511.x","ISSN":"10546006","abstract":"Fisheries constitute an important economic sector for Morocco, where the species Sardina pilchardus represents the main landings. In acoustic evaluations conducted along the Moroccan coast since 1995, the absence of juveniles in 1996 and 1998 and the collapse of the sardine stock between 1996 and 1997 represent the main events until 2002. Sardines are known to be microphageous planktivores and thus are sensitive to environmental variability. A biogeochemical model coupled to a hydrodynamic model (ROMS) was run over the Canary Current System (1991-2002) to investigate the environmental factors that could have played a role in the variability of the sardine spawning. A grid refinement (1-12°) centred on the Saharan Bank (SB) region was built to study the main spawning ground of sardines off northwest Africa. The volume of the potential spawning habitat (PSH) of sardines was defined as a function of depth, temperature and salinity, which are included in the ranges 0-200 m, 15-21°C and 35.8-36.8, respectively. Our modelling frame was able to reproduce the seasonal cycle of temperature, phytoplankton concentration and PSH over the SB. It also captured the warming associated with the negative index of the North Atlantic Oscillation of 1995-1997 and allowed a description of the inter-annual variability of the PSH. Our experiment shows that the volume of PSH was much reduced in 1996 compared to the other years. The results suggest that the delay between high abundance of plankton and favourable spawning conditions is a good proxy for determining the recruitment failure of sardine in this oceanic region.","author":[{"dropping-particle":"","family":"Machu","given":"E.","non-dropping-particle":"","parse-names":false,"suffix":""},{"dropping-particle":"","family":"Ettahiri","given":"O.","non-dropping-particle":"","parse-names":false,"suffix":""},{"dropping-particle":"","family":"Kifani","given":"S.","non-dropping-particle":"","parse-names":false,"suffix":""},{"dropping-particle":"","family":"Benazzouz","given":"A.","non-dropping-particle":"","parse-names":false,"suffix":""},{"dropping-particle":"","family":"Makaoui","given":"A.","non-dropping-particle":"","parse-names":false,"suffix":""},{"dropping-particle":"","family":"Demarcq","given":"H.","non-dropping-particle":"","parse-names":false,"suffix":""}],"container-title":"Fisheries Oceanography","id":"ITEM-1","issue":"5","issued":{"date-parts":[["2009","9"]]},"page":"287-300","title":"Environmental control of the recruitment of sardines (Sardina pilchardus) over the western saharan shelf between 1995 and 2002: A coupled physical-biogeochemical modelling experiment","type":"article-journal","volume":"18"},"uris":["http://www.mendeley.com/documents/?uuid=28c0ccfb-7a96-3640-9774-d3fe879b7ff4"]}],"mendeley":{"formattedCitation":"(Machu et al., 2009)","plainTextFormattedCitation":"(Machu et al., 2009)","previouslyFormattedCitation":"(Machu et al., 2009)"},"properties":{"noteIndex":0},"schema":"https://github.com/citation-style-language/schema/raw/master/csl-citation.json"}</w:instrText>
      </w:r>
      <w:r w:rsidR="005C0CD8">
        <w:fldChar w:fldCharType="separate"/>
      </w:r>
      <w:r w:rsidR="0037397E" w:rsidRPr="0037397E">
        <w:rPr>
          <w:noProof/>
        </w:rPr>
        <w:t>(Machu et al., 2009)</w:t>
      </w:r>
      <w:r w:rsidR="005C0CD8">
        <w:fldChar w:fldCharType="end"/>
      </w:r>
      <w:r w:rsidR="0025533B">
        <w:t>. I</w:t>
      </w:r>
      <w:r w:rsidR="002B3232">
        <w:t>t was</w:t>
      </w:r>
      <w:r w:rsidR="002B3232" w:rsidRPr="00BF03CB">
        <w:t xml:space="preserve"> suggested that years of low recruitment occurred when the optimal spawning period in terms of temperature and salinity did not coincide with periods of </w:t>
      </w:r>
      <w:r w:rsidR="002B3232" w:rsidRPr="00BF03CB">
        <w:lastRenderedPageBreak/>
        <w:t xml:space="preserve">high food availability. </w:t>
      </w:r>
      <w:r w:rsidR="00E27317">
        <w:t>However</w:t>
      </w:r>
      <w:r w:rsidR="002C1FE5">
        <w:t xml:space="preserve">, further investigations over wider geographical areas in the Atlantic Ocean are necessary to draw firm conclusions on the main </w:t>
      </w:r>
      <w:r w:rsidR="00A35BFF">
        <w:t>physical, biological or environmental drivers of the genetic variability in the Atlantic cluster</w:t>
      </w:r>
      <w:del w:id="1160" w:author="CiLia" w:date="2022-08-05T18:13:00Z">
        <w:r w:rsidR="00A35BFF" w:rsidDel="002368C3">
          <w:delText>s</w:delText>
        </w:r>
      </w:del>
      <w:r w:rsidR="00A35BFF">
        <w:t>.</w:t>
      </w:r>
    </w:p>
    <w:p w14:paraId="3370ECD9" w14:textId="66BB9F4F" w:rsidR="00B71990" w:rsidRDefault="00E04F7D" w:rsidP="00E436CE">
      <w:pPr>
        <w:spacing w:line="480" w:lineRule="auto"/>
      </w:pPr>
      <w:r>
        <w:t xml:space="preserve">Sardines </w:t>
      </w:r>
      <w:r w:rsidR="00A35BFF">
        <w:t xml:space="preserve">widely distribute in highly productive areas of enhanced food availability. In the Atlantic Ocean, these major feeding areas are largely associated to upwelling offshore systems </w:t>
      </w:r>
      <w:r w:rsidR="00A35BFF">
        <w:fldChar w:fldCharType="begin" w:fldLock="1"/>
      </w:r>
      <w:r w:rsidR="00A35BFF">
        <w:instrText>ADDIN CSL_CITATION {"citationItems":[{"id":"ITEM-1","itemData":{"DOI":"10.1146/annurev-marine-122414-033819","ISBN":"1224140338","ISSN":"19410611","PMID":"28045355","abstract":"Anchovy and sardine populated productive ocean regions over hundreds of thousands of years under a naturally varying climate, and are now subject to climate change of equal or greater magnitude occurring over decades to centuries. We hypothesize that anchovy and sardine populations are limited in size by the supply of nitrogen from outside their habitats originating from upwelling, mixing, and rivers. Projections of the responses of anchovy and sardine to climate change rely on a range of model types and consideration of the effects of climate on lower trophic levels, the effects of fishing on higher trophic levels, and the traits of these two types of fish. Distribution, phenology, nutrient supply, plankton composition and production, habitat compression, fishing, and acclimation and adaptation may be affected by ocean warming, acidification, deoxygenation, and altered hydrology. Observations of populations and evaluation of model skill are essential to resolve the effects of climate change on these fish.","author":[{"dropping-particle":"","family":"Checkley","given":"David M.","non-dropping-particle":"","parse-names":false,"suffix":""},{"dropping-particle":"","family":"Asch","given":"Rebecca G.","non-dropping-particle":"","parse-names":false,"suffix":""},{"dropping-particle":"","family":"Rykaczewski","given":"Ryan R.","non-dropping-particle":"","parse-names":false,"suffix":""}],"container-title":"Annual Review of Marine Science","id":"ITEM-1","issue":"1","issued":{"date-parts":[["2017"]]},"page":"469-493","title":"Climate, Anchovy, and Sardine","type":"article-journal","volume":"9"},"uris":["http://www.mendeley.com/documents/?uuid=5f8cf371-3074-416b-88de-d5e7e326206c"]}],"mendeley":{"formattedCitation":"(Checkley, Asch, &amp; Rykaczewski, 2017)","plainTextFormattedCitation":"(Checkley, Asch, &amp; Rykaczewski, 2017)","previouslyFormattedCitation":"(Checkley, Asch, &amp; Rykaczewski, 2017)"},"properties":{"noteIndex":0},"schema":"https://github.com/citation-style-language/schema/raw/master/csl-citation.json"}</w:instrText>
      </w:r>
      <w:r w:rsidR="00A35BFF">
        <w:fldChar w:fldCharType="separate"/>
      </w:r>
      <w:r w:rsidR="00A35BFF" w:rsidRPr="005C0CD8">
        <w:rPr>
          <w:noProof/>
        </w:rPr>
        <w:t>(Checkley, Asch, &amp; Rykaczewski, 2017)</w:t>
      </w:r>
      <w:r w:rsidR="00A35BFF">
        <w:fldChar w:fldCharType="end"/>
      </w:r>
      <w:r w:rsidR="00E436CE">
        <w:t xml:space="preserve">. In general, the offshore occurrence of sardines in the Atlantic Ocean has been held responsible for their larger size with respect to other small pelagic fishes (i.e., anchovies), but also for their longer migrations and lower levels of population structure </w:t>
      </w:r>
      <w:r w:rsidR="00E436CE">
        <w:fldChar w:fldCharType="begin" w:fldLock="1"/>
      </w:r>
      <w:r w:rsidR="00E436CE">
        <w:instrText>ADDIN CSL_CITATION {"citationItems":[{"id":"ITEM-1","itemData":{"DOI":"10.1146/annurev-marine-122414-033819","ISBN":"1224140338","ISSN":"19410611","PMID":"28045355","abstract":"Anchovy and sardine populated productive ocean regions over hundreds of thousands of years under a naturally varying climate, and are now subject to climate change of equal or greater magnitude occurring over decades to centuries. We hypothesize that anchovy and sardine populations are limited in size by the supply of nitrogen from outside their habitats originating from upwelling, mixing, and rivers. Projections of the responses of anchovy and sardine to climate change rely on a range of model types and consideration of the effects of climate on lower trophic levels, the effects of fishing on higher trophic levels, and the traits of these two types of fish. Distribution, phenology, nutrient supply, plankton composition and production, habitat compression, fishing, and acclimation and adaptation may be affected by ocean warming, acidification, deoxygenation, and altered hydrology. Observations of populations and evaluation of model skill are essential to resolve the effects of climate change on these fish.","author":[{"dropping-particle":"","family":"Checkley","given":"David M.","non-dropping-particle":"","parse-names":false,"suffix":""},{"dropping-particle":"","family":"Asch","given":"Rebecca G.","non-dropping-particle":"","parse-names":false,"suffix":""},{"dropping-particle":"","family":"Rykaczewski","given":"Ryan R.","non-dropping-particle":"","parse-names":false,"suffix":""}],"container-title":"Annual Review of Marine Science","id":"ITEM-1","issue":"1","issued":{"date-parts":[["2017"]]},"page":"469-493","title":"Climate, Anchovy, and Sardine","type":"article-journal","volume":"9"},"uris":["http://www.mendeley.com/documents/?uuid=5f8cf371-3074-416b-88de-d5e7e326206c"]}],"mendeley":{"formattedCitation":"(Checkley et al., 2017)","plainTextFormattedCitation":"(Checkley et al., 2017)","previouslyFormattedCitation":"(Checkley et al., 2017)"},"properties":{"noteIndex":0},"schema":"https://github.com/citation-style-language/schema/raw/master/csl-citation.json"}</w:instrText>
      </w:r>
      <w:r w:rsidR="00E436CE">
        <w:fldChar w:fldCharType="separate"/>
      </w:r>
      <w:r w:rsidR="00E436CE" w:rsidRPr="00FF4756">
        <w:rPr>
          <w:noProof/>
        </w:rPr>
        <w:t>(Checkley et al., 2017)</w:t>
      </w:r>
      <w:r w:rsidR="00E436CE">
        <w:fldChar w:fldCharType="end"/>
      </w:r>
      <w:r w:rsidR="00E436CE">
        <w:t>. In contrast, marine productivity and highly productive marine areas in the Mediterranean Sea are largely driven by</w:t>
      </w:r>
      <w:r w:rsidR="00E436CE" w:rsidRPr="00E436CE">
        <w:t xml:space="preserve"> </w:t>
      </w:r>
      <w:r w:rsidR="00E436CE">
        <w:t xml:space="preserve">river discharges </w:t>
      </w:r>
      <w:r w:rsidR="00E436CE">
        <w:fldChar w:fldCharType="begin" w:fldLock="1"/>
      </w:r>
      <w:r w:rsidR="00E436CE">
        <w:instrText>ADDIN CSL_CITATION {"citationItems":[{"id":"ITEM-1","itemData":{"DOI":"10.1016/j.pocean.2020.102375ï","abstract":"An important decrease in small pelagic fish condition and size has been observed in the most productive ecosystem of the Mediterranean Sea, the Gulf of Lions, since 2008, leading to an important fishery crisis. Previous studies suggested bottom-up control to be the most probable cause for these changes. Here, we investigate whether an environmental change might have caused such a situation. In the absence of zooplankton time series, this study aims at describing temporal changes in key abiotic factors for the planktonic and fish production of the Gulf of Lions, such as SST, meso-scale fronts, wind-induced coastal upwelling, river discharge, water stratification and deep convection and then at understanding potential link on Chl-a concentration as well as small pelagic fish populations. Our results indicate that the environmental conditions have broadly changed in the Gulf of Lion, with a major change in the mid-2000s, affecting the Chla concentration (which showed a regime shift in 2007), but also the SST, the upwelling and frontal activities, the Rhone river discharge (and particularly the N and P nutrients inputs) as well as the deep winter convection. Those changes could have affected the plankton production and consequently the small pelagic fish community that displayed similar patterns of variations as the environmental conditions.","author":[{"dropping-particle":"","family":"Feuilloley","given":"Guillaume","non-dropping-particle":"","parse-names":false,"suffix":""},{"dropping-particle":"","family":"Fromentin","given":"Jean-Marc","non-dropping-particle":"","parse-names":false,"suffix":""},{"dropping-particle":"","family":"Stemmann","given":"Lars","non-dropping-particle":"","parse-names":false,"suffix":""},{"dropping-particle":"","family":"Demarcq","given":"Hervé","non-dropping-particle":"","parse-names":false,"suffix":""},{"dropping-particle":"","family":"Estournel","given":"Claude","non-dropping-particle":"","parse-names":false,"suffix":""},{"dropping-particle":"","family":"Saraux","given":"Claire","non-dropping-particle":"","parse-names":false,"suffix":""}],"id":"ITEM-1","issued":{"date-parts":[["2020"]]},"title":"Concomitant changes in the Environment and small pelagic fish community of the Gulf of Lions","type":"article-journal"},"uris":["http://www.mendeley.com/documents/?uuid=ac945e3b-373c-3a28-b915-6de7e97d326f"]}],"mendeley":{"formattedCitation":"(Feuilloley et al., 2020)","manualFormatting":"(e.g. Feuilloley et al., 2020)","plainTextFormattedCitation":"(Feuilloley et al., 2020)","previouslyFormattedCitation":"(Feuilloley et al., 2020)"},"properties":{"noteIndex":0},"schema":"https://github.com/citation-style-language/schema/raw/master/csl-citation.json"}</w:instrText>
      </w:r>
      <w:r w:rsidR="00E436CE">
        <w:fldChar w:fldCharType="separate"/>
      </w:r>
      <w:r w:rsidR="00E436CE" w:rsidRPr="00FF4756">
        <w:rPr>
          <w:noProof/>
        </w:rPr>
        <w:t>(</w:t>
      </w:r>
      <w:r w:rsidR="00E436CE">
        <w:rPr>
          <w:noProof/>
        </w:rPr>
        <w:t xml:space="preserve">e.g. </w:t>
      </w:r>
      <w:r w:rsidR="00E436CE" w:rsidRPr="00FF4756">
        <w:rPr>
          <w:noProof/>
        </w:rPr>
        <w:t>Feuilloley et al., 2020)</w:t>
      </w:r>
      <w:r w:rsidR="00E436CE">
        <w:fldChar w:fldCharType="end"/>
      </w:r>
      <w:r w:rsidR="00EB79AF">
        <w:t>. S</w:t>
      </w:r>
      <w:r w:rsidR="00E436CE">
        <w:t xml:space="preserve">ardines stay closer to the coastline and feed on areas directly influenced by river runoffs </w:t>
      </w:r>
      <w:r w:rsidR="00E436CE">
        <w:fldChar w:fldCharType="begin" w:fldLock="1"/>
      </w:r>
      <w:r w:rsidR="00E40C2A">
        <w:instrText>ADDIN CSL_CITATION {"citationItems":[{"id":"ITEM-1","itemData":{"DOI":"10.1111/jfb.12645","ISSN":"10958649","PMID":"25846858","abstract":"In this study, the feeding apparatus (gill rakers, GR) and the diet composition of European sardine Sardina pilchardus populations living in two contrasting environments were compared: the upwelling area off western Iberia and the comparatively less productive region of the north-western Mediterranean Sea. The importance of local adaptations in the trophic ecology of this species was estimated. Sardina pilchardus from the Atlantic Iberian coast and from the north-western Mediterranean Sea have clear differences in the feeding apparatus and diet compositions. Those from the Atlantic Iberian coast have significantly more GRs than S. pilchardus of the same size range in the Mediterranean Sea. While S. pilchardus from the Mediterranean Sea mostly depend on prey ranging between 750-1500 and 3000-4000μm, corresponding mostly to cladocerans, decapods and copepods, those from the Atlantic depend on smaller prey (50-500 and 1000-1500μm) that include phytoplankton and copepods, particularly during summer months, and S. pilchardus eggs during the winter. The marked difference between the trophic ecology of S. pilchardus in the two areas studied appears to have originated from different dietary strategies that the two populations have adopted in contrasting feeding environments. These differences are shown to profoundly affect the size and quality of prey consumed, and the effect of cannibalism on the populations.","author":[{"dropping-particle":"","family":"Costalago","given":"D.","non-dropping-particle":"","parse-names":false,"suffix":""},{"dropping-particle":"","family":"Garrido","given":"Susana","non-dropping-particle":"","parse-names":false,"suffix":""},{"dropping-particle":"","family":"Palomera","given":"I.","non-dropping-particle":"","parse-names":false,"suffix":""}],"container-title":"Journal of Fish Biology","id":"ITEM-1","issue":"4","issued":{"date-parts":[["2015","4","1"]]},"page":"1348-1362","publisher":"Blackwell Publishing Ltd","title":"Comparison of the feeding apparatus and diet of European sardines Sardina pilchardus of Atlantic and Mediterranean waters: Ecological implications","type":"article-journal","volume":"86"},"uris":["http://www.mendeley.com/documents/?uuid=46f8ca5c-fd43-3e6d-9863-c05505d8394b"]}],"mendeley":{"formattedCitation":"(Costalago, Garrido, &amp; Palomera, 2015)","plainTextFormattedCitation":"(Costalago, Garrido, &amp; Palomera, 2015)","previouslyFormattedCitation":"(Costalago, Garrido, &amp; Palomera, 2015)"},"properties":{"noteIndex":0},"schema":"https://github.com/citation-style-language/schema/raw/master/csl-citation.json"}</w:instrText>
      </w:r>
      <w:r w:rsidR="00E436CE">
        <w:fldChar w:fldCharType="separate"/>
      </w:r>
      <w:r w:rsidR="00E436CE" w:rsidRPr="00FF4756">
        <w:rPr>
          <w:noProof/>
        </w:rPr>
        <w:t>(Costalago, Garrido, &amp; Palomera, 2015)</w:t>
      </w:r>
      <w:r w:rsidR="00E436CE">
        <w:fldChar w:fldCharType="end"/>
      </w:r>
      <w:r w:rsidR="00E436CE">
        <w:t>.</w:t>
      </w:r>
      <w:r>
        <w:t xml:space="preserve"> Based on these lines of evidence</w:t>
      </w:r>
      <w:r w:rsidR="00E243BF">
        <w:t xml:space="preserve">, we hypothesize </w:t>
      </w:r>
      <w:r>
        <w:t xml:space="preserve">that the larger size of the individuals of the ATL cluster might be due to </w:t>
      </w:r>
      <w:r w:rsidR="0048126E">
        <w:t>its adaptation</w:t>
      </w:r>
      <w:r w:rsidR="00D96B4D">
        <w:t xml:space="preserve"> </w:t>
      </w:r>
      <w:r>
        <w:t xml:space="preserve">to </w:t>
      </w:r>
      <w:r w:rsidR="00D96B4D">
        <w:t xml:space="preserve">wander </w:t>
      </w:r>
      <w:r>
        <w:t>in offshore areas</w:t>
      </w:r>
      <w:r w:rsidR="00E243BF">
        <w:t>.</w:t>
      </w:r>
      <w:ins w:id="1161" w:author="CiLia" w:date="2022-08-04T16:59:00Z">
        <w:r w:rsidR="004612AE">
          <w:t xml:space="preserve"> An indication of the </w:t>
        </w:r>
      </w:ins>
      <w:ins w:id="1162" w:author="CiLia" w:date="2022-08-04T17:03:00Z">
        <w:r w:rsidR="00A7563E">
          <w:t>distinct</w:t>
        </w:r>
      </w:ins>
      <w:ins w:id="1163" w:author="CiLia" w:date="2022-08-04T16:59:00Z">
        <w:r w:rsidR="004612AE">
          <w:t xml:space="preserve"> selective pressures acting on the </w:t>
        </w:r>
      </w:ins>
      <w:ins w:id="1164" w:author="CiLia" w:date="2022-08-04T17:02:00Z">
        <w:r w:rsidR="00A7563E">
          <w:t>different hierarchical clustering levels</w:t>
        </w:r>
      </w:ins>
      <w:ins w:id="1165" w:author="CiLia" w:date="2022-08-04T17:00:00Z">
        <w:r w:rsidR="00A7563E">
          <w:t xml:space="preserve"> is provided by t</w:t>
        </w:r>
      </w:ins>
      <w:ins w:id="1166" w:author="CiLia" w:date="2022-04-06T15:13:00Z">
        <w:r w:rsidR="00B71990">
          <w:t xml:space="preserve">he </w:t>
        </w:r>
      </w:ins>
      <w:ins w:id="1167" w:author="CiLia" w:date="2022-08-04T17:04:00Z">
        <w:r w:rsidR="00A7563E">
          <w:t xml:space="preserve">fact that there was almost </w:t>
        </w:r>
      </w:ins>
      <w:ins w:id="1168" w:author="CiLia" w:date="2022-08-04T17:03:00Z">
        <w:r w:rsidR="00A7563E">
          <w:t xml:space="preserve">zero overlap in the </w:t>
        </w:r>
      </w:ins>
      <w:ins w:id="1169" w:author="CiLia" w:date="2022-04-06T15:15:00Z">
        <w:r w:rsidR="00955D83">
          <w:t>list</w:t>
        </w:r>
      </w:ins>
      <w:ins w:id="1170" w:author="CiLia" w:date="2022-08-04T17:01:00Z">
        <w:r w:rsidR="00A7563E">
          <w:t>s</w:t>
        </w:r>
      </w:ins>
      <w:ins w:id="1171" w:author="CiLia" w:date="2022-04-06T15:15:00Z">
        <w:r w:rsidR="00955D83">
          <w:t xml:space="preserve"> of </w:t>
        </w:r>
      </w:ins>
      <w:ins w:id="1172" w:author="CiLia" w:date="2022-04-06T15:13:00Z">
        <w:r w:rsidR="00B71990">
          <w:t xml:space="preserve">loci </w:t>
        </w:r>
      </w:ins>
      <w:ins w:id="1173" w:author="CiLia" w:date="2022-04-06T15:14:00Z">
        <w:r w:rsidR="00B71990">
          <w:t>that we</w:t>
        </w:r>
      </w:ins>
      <w:ins w:id="1174" w:author="CiLia" w:date="2022-04-06T15:15:00Z">
        <w:r w:rsidR="00B71990">
          <w:t xml:space="preserve">re associated to </w:t>
        </w:r>
        <w:r w:rsidR="00955D83">
          <w:t xml:space="preserve">environmental variables </w:t>
        </w:r>
      </w:ins>
      <w:ins w:id="1175" w:author="CiLia" w:date="2022-08-04T17:04:00Z">
        <w:r w:rsidR="00A7563E">
          <w:t xml:space="preserve">across the different datasets </w:t>
        </w:r>
      </w:ins>
      <w:ins w:id="1176" w:author="CiLia" w:date="2022-04-06T15:15:00Z">
        <w:r w:rsidR="00955D83">
          <w:t>(i</w:t>
        </w:r>
      </w:ins>
      <w:ins w:id="1177" w:author="CiLia" w:date="2022-04-06T15:16:00Z">
        <w:r w:rsidR="00955D83">
          <w:t>.e.</w:t>
        </w:r>
      </w:ins>
      <w:ins w:id="1178" w:author="CiLia" w:date="2022-04-06T15:20:00Z">
        <w:r w:rsidR="00955D83">
          <w:t>,</w:t>
        </w:r>
      </w:ins>
      <w:ins w:id="1179" w:author="CiLia" w:date="2022-04-06T15:16:00Z">
        <w:r w:rsidR="00955D83">
          <w:t xml:space="preserve"> </w:t>
        </w:r>
      </w:ins>
      <w:ins w:id="1180" w:author="CiLia" w:date="2022-08-04T17:04:00Z">
        <w:r w:rsidR="00A7563E">
          <w:t>zero overlap</w:t>
        </w:r>
      </w:ins>
      <w:ins w:id="1181" w:author="CiLia" w:date="2022-08-04T17:05:00Z">
        <w:r w:rsidR="00A7563E">
          <w:t xml:space="preserve"> in </w:t>
        </w:r>
      </w:ins>
      <w:proofErr w:type="spellStart"/>
      <w:ins w:id="1182" w:author="CiLia" w:date="2022-04-06T15:16:00Z">
        <w:r w:rsidR="00955D83">
          <w:t>gINLAnd</w:t>
        </w:r>
      </w:ins>
      <w:proofErr w:type="spellEnd"/>
      <w:ins w:id="1183" w:author="CiLia" w:date="2022-08-04T17:05:00Z">
        <w:r w:rsidR="00730D83">
          <w:t xml:space="preserve">, </w:t>
        </w:r>
      </w:ins>
      <w:ins w:id="1184" w:author="CiLia" w:date="2022-04-06T15:35:00Z">
        <w:r w:rsidR="00BC69A5">
          <w:t>33</w:t>
        </w:r>
      </w:ins>
      <w:ins w:id="1185" w:author="CiLia" w:date="2022-08-04T17:06:00Z">
        <w:r w:rsidR="00F3162A">
          <w:t xml:space="preserve"> loci</w:t>
        </w:r>
      </w:ins>
      <w:ins w:id="1186" w:author="CiLia" w:date="2022-08-04T17:05:00Z">
        <w:r w:rsidR="00730D83">
          <w:t xml:space="preserve"> in</w:t>
        </w:r>
      </w:ins>
      <w:ins w:id="1187" w:author="CiLia" w:date="2022-04-06T15:33:00Z">
        <w:r w:rsidR="002A74D8">
          <w:t xml:space="preserve"> </w:t>
        </w:r>
      </w:ins>
      <w:proofErr w:type="spellStart"/>
      <w:ins w:id="1188" w:author="CiLia" w:date="2022-04-06T15:35:00Z">
        <w:r w:rsidR="00BC69A5">
          <w:t>PCA</w:t>
        </w:r>
      </w:ins>
      <w:ins w:id="1189" w:author="CiLia" w:date="2022-04-06T15:33:00Z">
        <w:r w:rsidR="002A74D8">
          <w:t>dapt</w:t>
        </w:r>
      </w:ins>
      <w:proofErr w:type="spellEnd"/>
      <w:ins w:id="1190" w:author="CiLia" w:date="2022-04-30T18:15:00Z">
        <w:r w:rsidR="006D250A">
          <w:t xml:space="preserve"> and </w:t>
        </w:r>
      </w:ins>
      <w:ins w:id="1191" w:author="CiLia" w:date="2022-08-04T17:05:00Z">
        <w:r w:rsidR="00730D83">
          <w:t xml:space="preserve">14 </w:t>
        </w:r>
      </w:ins>
      <w:ins w:id="1192" w:author="CiLia" w:date="2022-08-04T17:06:00Z">
        <w:r w:rsidR="00F3162A">
          <w:t xml:space="preserve">loci </w:t>
        </w:r>
      </w:ins>
      <w:ins w:id="1193" w:author="CiLia" w:date="2022-08-04T17:05:00Z">
        <w:r w:rsidR="00730D83">
          <w:t xml:space="preserve">in </w:t>
        </w:r>
      </w:ins>
      <w:ins w:id="1194" w:author="CiLia" w:date="2022-04-30T18:15:00Z">
        <w:r w:rsidR="006D250A">
          <w:t>RDA</w:t>
        </w:r>
      </w:ins>
      <w:ins w:id="1195" w:author="CiLia" w:date="2022-08-04T17:06:00Z">
        <w:r w:rsidR="00F3162A">
          <w:t xml:space="preserve"> across the datasets</w:t>
        </w:r>
      </w:ins>
      <w:ins w:id="1196" w:author="CiLia" w:date="2022-04-30T18:15:00Z">
        <w:r w:rsidR="006D250A">
          <w:t>)</w:t>
        </w:r>
      </w:ins>
      <w:ins w:id="1197" w:author="CiLia" w:date="2022-04-06T15:33:00Z">
        <w:r w:rsidR="002A74D8">
          <w:t>.</w:t>
        </w:r>
      </w:ins>
    </w:p>
    <w:p w14:paraId="1295A3BF" w14:textId="77777777" w:rsidR="000C6B99" w:rsidRPr="00444825" w:rsidRDefault="000C6B99" w:rsidP="000C6B99">
      <w:pPr>
        <w:spacing w:line="480" w:lineRule="auto"/>
        <w:rPr>
          <w:i/>
          <w:iCs/>
        </w:rPr>
      </w:pPr>
      <w:bookmarkStart w:id="1198" w:name="_Hlk73114873"/>
    </w:p>
    <w:p w14:paraId="4F0EF6B6" w14:textId="0A3CA64C" w:rsidR="000C6B99" w:rsidRPr="00444825" w:rsidRDefault="00CD5317" w:rsidP="000C6B99">
      <w:pPr>
        <w:spacing w:line="480" w:lineRule="auto"/>
        <w:rPr>
          <w:i/>
          <w:iCs/>
        </w:rPr>
      </w:pPr>
      <w:r>
        <w:rPr>
          <w:i/>
          <w:iCs/>
        </w:rPr>
        <w:t xml:space="preserve">Is </w:t>
      </w:r>
      <w:r w:rsidR="000C6B99" w:rsidRPr="00444825">
        <w:rPr>
          <w:i/>
          <w:iCs/>
        </w:rPr>
        <w:t>fishing effort</w:t>
      </w:r>
      <w:r>
        <w:rPr>
          <w:i/>
          <w:iCs/>
        </w:rPr>
        <w:t xml:space="preserve"> driving sardine</w:t>
      </w:r>
      <w:r w:rsidR="00534547">
        <w:rPr>
          <w:i/>
          <w:iCs/>
        </w:rPr>
        <w:t>’</w:t>
      </w:r>
      <w:r>
        <w:rPr>
          <w:i/>
          <w:iCs/>
        </w:rPr>
        <w:t>s adaptation</w:t>
      </w:r>
      <w:r w:rsidR="006354C8">
        <w:rPr>
          <w:i/>
          <w:iCs/>
        </w:rPr>
        <w:t>?</w:t>
      </w:r>
    </w:p>
    <w:p w14:paraId="7CA05D93" w14:textId="6C5CBE95" w:rsidR="00CA796C" w:rsidRDefault="009D5585" w:rsidP="00D96B4D">
      <w:pPr>
        <w:spacing w:line="480" w:lineRule="auto"/>
      </w:pPr>
      <w:r>
        <w:t xml:space="preserve">Co-variation of SNPs with variables reflecting fishing effort was </w:t>
      </w:r>
      <w:del w:id="1199" w:author="CiLia" w:date="2022-04-29T16:30:00Z">
        <w:r w:rsidDel="0067020A">
          <w:delText xml:space="preserve">only </w:delText>
        </w:r>
      </w:del>
      <w:r>
        <w:t xml:space="preserve">observed in the cumulative impacts variable i.e. </w:t>
      </w:r>
      <w:proofErr w:type="spellStart"/>
      <w:r>
        <w:t>cum_impact</w:t>
      </w:r>
      <w:proofErr w:type="spellEnd"/>
      <w:r w:rsidR="00D748B4">
        <w:t>†</w:t>
      </w:r>
      <w:r>
        <w:t xml:space="preserve"> </w:t>
      </w:r>
      <w:r>
        <w:rPr>
          <w:rStyle w:val="FootnoteReference"/>
        </w:rPr>
        <w:fldChar w:fldCharType="begin" w:fldLock="1"/>
      </w:r>
      <w:r>
        <w:instrText>ADDIN CSL_CITATION {"citationItems":[{"id":"ITEM-1","itemData":{"DOI":"10.1038/s41598-018-33237-w","ISSN":"20452322","PMID":"30291298","abstract":"Climate impacts on marine ecosystems may be exacerbated by other, more local stressors interacting synergistically, such as pollution and overexploitation of marine resources. The reduction of these human stressors has been proposed as an achievable way of retaining ecosystems within a “safe operating space” (SOS), where they remain resilient to ongoing climate change. However, the operability of an SOS requires a thorough understanding of the spatial distribution of these climate and human impacts. Using the Mediterranean Sea as a case study, we illustrate the spatial congruence between climate and human stressors impacting this iconic “miniature ocean” synergistically. We use long-term, spatially-explicit information on the distribution of multiple stressors to identify those highly impacted marine areas where human stressors should be prioritized for management if the resilience to climate impacts is to be maintained. Based on our spatial analysis, we exemplify how the management of an essential supporting service (seafood provision) and the conservation of a highly impacted Mediterranean sub-region (the Adriatic Sea) may benefit from the SOS framework.","author":[{"dropping-particle":"","family":"Ramírez","given":"Francisco","non-dropping-particle":"","parse-names":false,"suffix":""},{"dropping-particle":"","family":"Coll","given":"Marta","non-dropping-particle":"","parse-names":false,"suffix":""},{"dropping-particle":"","family":"Navarro","given":"Joan","non-dropping-particle":"","parse-names":false,"suffix":""},{"dropping-particle":"","family":"Bustamante","given":"Javier","non-dropping-particle":"","parse-names":false,"suffix":""},{"dropping-particle":"","family":"Green","given":"Andy J.","non-dropping-particle":"","parse-names":false,"suffix":""}],"container-title":"Scientific Reports","id":"ITEM-1","issue":"1","issued":{"date-parts":[["2018","12","1"]]},"page":"14871","publisher":"Nature Publishing Group","title":"Spatial congruence between multiple stressors in the Mediterranean Sea may reduce its resilience to climate impacts","type":"article-journal","volume":"8"},"uris":["http://www.mendeley.com/documents/?uuid=ac898794-f57c-3fe3-b99f-e06768cb4fee"]},{"id":"ITEM-2","itemData":{"DOI":"10.1016/j.scitotenv.2020.144002","ISSN":"18791026","PMID":"33277012","abstract":"Sustainable fishing practices must ensure human wellbeing by safeguarding the integrity of marine life-supporting systems. Unfortunately, a significant challenge to fisheries management is that sustainable fishing levels can decline, often synergistically, by co-occurring with climate-driven environmental stressors. Within one of the most impacted marine areas in the world, and encompassing a number of highly targeted commercial species, the small pelagic fish community of the western Mediterranean Sea has recently shown signs of collapse. In this study, we identify a worrying coincidence where fishing hotspots for the commercially valuable European sardine Sardina pilchardus and anchovy Engraulis encrasicolus occur in marine areas mostly affected by climate change. To identify these areas, we overlayed detailed, spatially explicit measurements of fishing pressure with the finest-scale maps of cumulative climate change impacts onto these species. According to our results, doubly impacted marine areas largely occur in the north-western Mediterranean Sea, with climate and fisheries mostly affecting European sardine. Reducing local stressors (i.e., fishing pressure) in highly impacted areas may contribute to maintain these communities within a “safe operating space” (SOS), where they remain resilient to climate change. Accordingly, the redistribution and/or reduction of fishing intensity may alleviate pressure in those areas already affected by climate change. Sustainable fishing strategies may benefit, therefore, from the SOS concept and the spatial assessments provided in this study.","author":[{"dropping-particle":"","family":"Ramírez","given":"Francisco","non-dropping-particle":"","parse-names":false,"suffix":""},{"dropping-particle":"","family":"Pennino","given":"Maria Grazia","non-dropping-particle":"","parse-names":false,"suffix":""},{"dropping-particle":"","family":"Albo-Puigserver","given":"Marta","non-dropping-particle":"","parse-names":false,"suffix":""},{"dropping-particle":"","family":"Steenbeek","given":"Jeroen","non-dropping-particle":"","parse-names":false,"suffix":""},{"dropping-particle":"","family":"Bellido","given":"Jose M.","non-dropping-particle":"","parse-names":false,"suffix":""},{"dropping-particle":"","family":"Coll","given":"Marta","non-dropping-particle":"","parse-names":false,"suffix":""}],"container-title":"Science of the Total Environment","id":"ITEM-2","issued":{"date-parts":[["2021","2","20"]]},"page":"144002","publisher":"Elsevier B.V.","title":"SOS small pelagics: A safe operating space for small pelagic fish in the western Mediterranean Sea","type":"article-journal","volume":"756"},"uris":["http://www.mendeley.com/documents/?uuid=7da2fb5f-86b9-3c55-a91c-e146a4e690f6"]}],"mendeley":{"formattedCitation":"(Ramírez et al., 2018, 2021)","plainTextFormattedCitation":"(Ramírez et al., 2018, 2021)","previouslyFormattedCitation":"(Ramírez et al., 2018, 2021)"},"properties":{"noteIndex":0},"schema":"https://github.com/citation-style-language/schema/raw/master/csl-citation.json"}</w:instrText>
      </w:r>
      <w:r>
        <w:rPr>
          <w:rStyle w:val="FootnoteReference"/>
        </w:rPr>
        <w:fldChar w:fldCharType="separate"/>
      </w:r>
      <w:r w:rsidRPr="00F851F4">
        <w:rPr>
          <w:noProof/>
        </w:rPr>
        <w:t>(Ramírez et al., 2018, 2021)</w:t>
      </w:r>
      <w:r>
        <w:rPr>
          <w:rStyle w:val="FootnoteReference"/>
        </w:rPr>
        <w:fldChar w:fldCharType="end"/>
      </w:r>
      <w:r>
        <w:t>, where climate impacts on sardine biomass and spawning is combined with fishing effort</w:t>
      </w:r>
      <w:r w:rsidR="009C387A">
        <w:t xml:space="preserve"> footprint</w:t>
      </w:r>
      <w:ins w:id="1200" w:author="CiLia" w:date="2022-08-04T17:07:00Z">
        <w:r w:rsidR="008E0D2E">
          <w:t>,</w:t>
        </w:r>
      </w:ins>
      <w:ins w:id="1201" w:author="CiLia" w:date="2022-04-29T16:30:00Z">
        <w:r w:rsidR="0067020A">
          <w:t xml:space="preserve"> as well as in </w:t>
        </w:r>
      </w:ins>
      <w:ins w:id="1202" w:author="CiLia" w:date="2022-04-29T16:32:00Z">
        <w:r w:rsidR="00233F92">
          <w:t>fishing effort (</w:t>
        </w:r>
      </w:ins>
      <w:proofErr w:type="spellStart"/>
      <w:ins w:id="1203" w:author="CiLia" w:date="2022-04-29T16:30:00Z">
        <w:r w:rsidR="0067020A">
          <w:t>fi</w:t>
        </w:r>
      </w:ins>
      <w:ins w:id="1204" w:author="CiLia" w:date="2022-04-29T16:31:00Z">
        <w:r w:rsidR="0067020A">
          <w:t>shing_ef</w:t>
        </w:r>
      </w:ins>
      <w:proofErr w:type="spellEnd"/>
      <w:ins w:id="1205" w:author="CiLia" w:date="2022-04-29T16:32:00Z">
        <w:r w:rsidR="00233F92">
          <w:t>) when RDA was employed</w:t>
        </w:r>
      </w:ins>
      <w:r>
        <w:t xml:space="preserve">. Such </w:t>
      </w:r>
      <w:del w:id="1206" w:author="CiLia" w:date="2022-04-29T16:32:00Z">
        <w:r w:rsidDel="00233F92">
          <w:delText xml:space="preserve">a </w:delText>
        </w:r>
      </w:del>
      <w:bookmarkEnd w:id="1198"/>
      <w:r>
        <w:t>finding</w:t>
      </w:r>
      <w:ins w:id="1207" w:author="CiLia" w:date="2022-04-29T16:32:00Z">
        <w:r w:rsidR="00233F92">
          <w:t>s</w:t>
        </w:r>
      </w:ins>
      <w:r>
        <w:t xml:space="preserve"> agree</w:t>
      </w:r>
      <w:del w:id="1208" w:author="CiLia" w:date="2022-04-29T16:32:00Z">
        <w:r w:rsidDel="00233F92">
          <w:delText>s</w:delText>
        </w:r>
      </w:del>
      <w:r>
        <w:t xml:space="preserve"> with multiple lines of evidence where fishing may alter fluctuations in sardine stocks, but may not be the primary source of change </w:t>
      </w:r>
      <w:r w:rsidR="00D147A8">
        <w:fldChar w:fldCharType="begin" w:fldLock="1"/>
      </w:r>
      <w:r w:rsidR="00965B88">
        <w:instrText>ADDIN CSL_CITATION {"citationItems":[{"id":"ITEM-1","itemData":{"DOI":"10.1146/annurev-marine-122414-033819","ISBN":"1224140338","ISSN":"19410611","PMID":"28045355","abstract":"Anchovy and sardine populated productive ocean regions over hundreds of thousands of years under a naturally varying climate, and are now subject to climate change of equal or greater magnitude occurring over decades to centuries. We hypothesize that anchovy and sardine populations are limited in size by the supply of nitrogen from outside their habitats originating from upwelling, mixing, and rivers. Projections of the responses of anchovy and sardine to climate change rely on a range of model types and consideration of the effects of climate on lower trophic levels, the effects of fishing on higher trophic levels, and the traits of these two types of fish. Distribution, phenology, nutrient supply, plankton composition and production, habitat compression, fishing, and acclimation and adaptation may be affected by ocean warming, acidification, deoxygenation, and altered hydrology. Observations of populations and evaluation of model skill are essential to resolve the effects of climate change on these fish.","author":[{"dropping-particle":"","family":"Checkley","given":"David M.","non-dropping-particle":"","parse-names":false,"suffix":""},{"dropping-particle":"","family":"Asch","given":"Rebecca G.","non-dropping-particle":"","parse-names":false,"suffix":""},{"dropping-particle":"","family":"Rykaczewski","given":"Ryan R.","non-dropping-particle":"","parse-names":false,"suffix":""}],"container-title":"Annual Review of Marine Science","id":"ITEM-1","issue":"1","issued":{"date-parts":[["2017"]]},"page":"469-493","title":"Climate, Anchovy, and Sardine","type":"article-journal","volume":"9"},"uris":["http://www.mendeley.com/documents/?uuid=5f8cf371-3074-416b-88de-d5e7e326206c"]},{"id":"ITEM-2","itemData":{"DOI":"10.1016/j.dsr2.2018.02.010","ISSN":"09670645","abstract":"Around 2008, an ecosystem shift occurred in the Gulf of Lions, highlighted by considerable changes in biomass and fish mean weight of its two main small pelagic fish stocks (European anchovy, Engraulis encrasicolus; European sardine, Sardina pilchardus). Surprisingly these changes did not appear to be mediated by a decrease in fish recruitment rates (which remained high) or by a high fishing pressure (exploitation rates being extremely low). Here, we review the current knowledge on the population's dynamics and its potential causes. We used an integrative ecosystem approach exploring alternative hypotheses, ranging from bottom-up to top-down control, not forgetting epizootic diseases. First, the study of multiple population characteristics highlighted a decrease in body condition for both species as well as an important decrease in size resulting from both a slower growth and a progressive disappearance of older sardines. Interestingly, older sardines were more affected by the decrease in condition than younger ones, another sign of an unbalanced population structure. While top-down control by bluefin tuna or dolphins, emigration and disease were mostly discarded as important drivers, bottom-up control mediated by potential changes in the plankton community appeared to play an important role via a decrease in fish energy income and hence growth, condition and size. Isotopic and stomach content analyses indicated a dietary shift pre- and post-2008 and modeled mesozooplankton abundance was directly linked to fish condition. Despite low energy reserves from 2008 onwards, sardines and anchovies maintained if not increased their reproductive investment, likely altering the life-history trade-off between reproduction and survival and resulting in higher natural mortality. The current worrying situation might thus have resulted from changes in plankton availability/diversity, which remains to be thoroughly investigated together with fish phenotypic plasticity.","author":[{"dropping-particle":"","family":"Saraux","given":"Claire","non-dropping-particle":"","parse-names":false,"suffix":""},{"dropping-particle":"","family":"Beveren","given":"Elisabeth","non-dropping-particle":"Van","parse-names":false,"suffix":""},{"dropping-particle":"","family":"Brosset","given":"Pablo","non-dropping-particle":"","parse-names":false,"suffix":""},{"dropping-particle":"","family":"Queiros","given":"Quentin","non-dropping-particle":"","parse-names":false,"suffix":""},{"dropping-particle":"","family":"Bourdeix","given":"Jean Hervé","non-dropping-particle":"","parse-names":false,"suffix":""},{"dropping-particle":"","family":"Dutto","given":"Gilbert","non-dropping-particle":"","parse-names":false,"suffix":""},{"dropping-particle":"","family":"Gasset","given":"Eric","non-dropping-particle":"","parse-names":false,"suffix":""},{"dropping-particle":"","family":"Jac","given":"Cyrielle","non-dropping-particle":"","parse-names":false,"suffix":""},{"dropping-particle":"","family":"Bonhommeau","given":"Sylvain","non-dropping-particle":"","parse-names":false,"suffix":""},{"dropping-particle":"","family":"Fromentin","given":"Jean Marc","non-dropping-particle":"","parse-names":false,"suffix":""}],"container-title":"Deep-Sea Research Part II: Topical Studies in Oceanography","id":"ITEM-2","issued":{"date-parts":[["2019","1","1"]]},"page":"52-61","publisher":"Elsevier Ltd","title":"Small pelagic fish dynamics: A review of mechanisms in the Gulf of Lions","type":"article-journal","volume":"159"},"uris":["http://www.mendeley.com/documents/?uuid=a6bccd16-46ca-333f-ac46-62997eed9b47"]},{"id":"ITEM-3","itemData":{"DOI":"10.3354/meps12591","ISSN":"0171-8630","abstract":"Important changes have been observed in recent decades in small pelagic fish (SPF) populations of the NW Mediterranean Sea: Declines in biomass and landings of European anchovy and sardine, and a geographical expansion of round sardinella. These changes have been linked to environmental factors directly influencing annual recruitment and growth. The role of climate change in affecting the composition of plankton has also been suggested to explain declines in SPF, while other causes could be the recovery of predators, competition with other pelagic organisms that prey on early life phases of SPF (i.e. gelatinous zooplankton), interspecific competition for food, or impacts from fisheries harvest. To test the role of these potential pressures, we developed qualitative mathematical models of a NW Mediterranean pelagic food web. We used analyses of sign directed graphs and Bayesian belief networks to compare alternative hypotheses about how SPF species may have responded to combinations of different pressures. Data documenting changes in SPF populations were used to test predicted directions of change from signed digraph models. An increase in sea surface temperature (SST) that had either a positive impact on round sardinella or on gelatinous zooplankton abundance was the pressure that alone provided the most plausible insights into observed changes. A combination of various pressures, including an increase in SST, an increase of exploitation and changes to zooplankton also delivered results matching current observations. Predators of SPF were identified as the most informative monitoring variable to discern between likely causes of perturbations to populations of SPF.","author":[{"dropping-particle":"","family":"Coll","given":"Marta","non-dropping-particle":"","parse-names":false,"suffix":""},{"dropping-particle":"","family":"Albo-Puigserver","given":"M.","non-dropping-particle":"","parse-names":false,"suffix":""},{"dropping-particle":"","family":"Navarro","given":"J.","non-dropping-particle":"","parse-names":false,"suffix":""},{"dropping-particle":"","family":"Palomera","given":"I.","non-dropping-particle":"","parse-names":false,"suffix":""},{"dropping-particle":"","family":"Dambacher","given":"J. M.","non-dropping-particle":"","parse-names":false,"suffix":""}],"container-title":"Marine Ecology Progress Series","id":"ITEM-3","issued":{"date-parts":[["2019","5","16"]]},"page":"277-294","publisher":"Inter-Research","title":"Who is to blame? Plausible pressures on small pelagic fish population changes in the northwestern Mediterranean Sea","type":"article-journal","volume":"617-618"},"uris":["http://www.mendeley.com/documents/?uuid=6cec8bc2-b52f-317b-b4ca-31642193495b"]}],"mendeley":{"formattedCitation":"(Checkley et al., 2017; Coll et al., 2019; Saraux et al., 2019)","manualFormatting":"(Checkley et al., 2017; Coll et al., 2019; Saraux et al., 2019)","plainTextFormattedCitation":"(Checkley et al., 2017; Coll et al., 2019; Saraux et al., 2019)","previouslyFormattedCitation":"(Checkley et al., 2017; Coll et al., 2019; Saraux et al., 2019)"},"properties":{"noteIndex":0},"schema":"https://github.com/citation-style-language/schema/raw/master/csl-citation.json"}</w:instrText>
      </w:r>
      <w:r w:rsidR="00D147A8">
        <w:fldChar w:fldCharType="separate"/>
      </w:r>
      <w:r w:rsidR="00016862" w:rsidRPr="00016862">
        <w:rPr>
          <w:noProof/>
        </w:rPr>
        <w:t>(Checkley et al., 2017; Coll et al., 2019; Saraux et al., 2019)</w:t>
      </w:r>
      <w:r w:rsidR="00D147A8">
        <w:fldChar w:fldCharType="end"/>
      </w:r>
      <w:r>
        <w:t xml:space="preserve"> and the fact that </w:t>
      </w:r>
      <w:r>
        <w:lastRenderedPageBreak/>
        <w:t xml:space="preserve">environmental parameters </w:t>
      </w:r>
      <w:r w:rsidR="00D147A8">
        <w:fldChar w:fldCharType="begin" w:fldLock="1"/>
      </w:r>
      <w:r w:rsidR="00257981">
        <w:instrText>ADDIN CSL_CITATION {"citationItems":[{"id":"ITEM-1","itemData":{"author":[{"dropping-particle":"","family":"ICES","given":"","non-dropping-particle":"","parse-names":false,"suffix":""}],"id":"ITEM-1","issued":{"date-parts":[["2015"]]},"number-of-pages":"612","publisher-place":"Lisbon, Portugal","title":"Report of the Working Group on Southern Horse Mackerel, Anchovy and Sardine (WGHANSA), 24-29 June 2015, Lisbon, Portugal","type":"report"},"uris":["http://www.mendeley.com/documents/?uuid=4c449899-2f8a-3952-9ea4-079b56149fad"]}],"mendeley":{"formattedCitation":"(ICES, 2015)","plainTextFormattedCitation":"(ICES, 2015)","previouslyFormattedCitation":"(ICES, 2015)"},"properties":{"noteIndex":0},"schema":"https://github.com/citation-style-language/schema/raw/master/csl-citation.json"}</w:instrText>
      </w:r>
      <w:r w:rsidR="00D147A8">
        <w:fldChar w:fldCharType="separate"/>
      </w:r>
      <w:r w:rsidR="00D147A8" w:rsidRPr="00D147A8">
        <w:rPr>
          <w:noProof/>
        </w:rPr>
        <w:t>(ICES, 2015)</w:t>
      </w:r>
      <w:r w:rsidR="00D147A8">
        <w:fldChar w:fldCharType="end"/>
      </w:r>
      <w:r>
        <w:t xml:space="preserve"> and in particular temperature and food are </w:t>
      </w:r>
      <w:r w:rsidR="009C387A">
        <w:t>essential</w:t>
      </w:r>
      <w:r>
        <w:t xml:space="preserve"> factors for sardines in general. </w:t>
      </w:r>
      <w:del w:id="1209" w:author="CiLia" w:date="2022-04-29T19:38:00Z">
        <w:r w:rsidR="00E04F7D" w:rsidDel="004164E2">
          <w:delText xml:space="preserve">Despite the fact that fishing effort </w:delText>
        </w:r>
        <w:r w:rsidR="009C387A" w:rsidDel="004164E2">
          <w:delText xml:space="preserve">alone </w:delText>
        </w:r>
        <w:r w:rsidR="00E04F7D" w:rsidDel="004164E2">
          <w:delText>does not covariate with any of the SNPs</w:delText>
        </w:r>
        <w:r w:rsidR="00D96B4D" w:rsidDel="004164E2">
          <w:delText>,</w:delText>
        </w:r>
        <w:r w:rsidR="00E04F7D" w:rsidDel="004164E2">
          <w:delText xml:space="preserve"> its role and significance cannot be overruled. </w:delText>
        </w:r>
      </w:del>
      <w:r w:rsidR="0033555C">
        <w:t>Unarguably</w:t>
      </w:r>
      <w:ins w:id="1210" w:author="CiLia" w:date="2022-08-04T17:10:00Z">
        <w:r w:rsidR="00832CAA">
          <w:t>,</w:t>
        </w:r>
      </w:ins>
      <w:r>
        <w:t xml:space="preserve"> </w:t>
      </w:r>
      <w:r w:rsidR="00E04F7D">
        <w:t xml:space="preserve">fishing effort is affecting sardine stocks and might become detrimental to their sustainability </w:t>
      </w:r>
      <w:r w:rsidR="00D147A8">
        <w:fldChar w:fldCharType="begin" w:fldLock="1"/>
      </w:r>
      <w:r w:rsidR="00D147A8">
        <w:instrText>ADDIN CSL_CITATION {"citationItems":[{"id":"ITEM-1","itemData":{"DOI":"10.1038/s41598-018-33237-w","ISSN":"20452322","PMID":"30291298","abstract":"Climate impacts on marine ecosystems may be exacerbated by other, more local stressors interacting synergistically, such as pollution and overexploitation of marine resources. The reduction of these human stressors has been proposed as an achievable way of retaining ecosystems within a “safe operating space” (SOS), where they remain resilient to ongoing climate change. However, the operability of an SOS requires a thorough understanding of the spatial distribution of these climate and human impacts. Using the Mediterranean Sea as a case study, we illustrate the spatial congruence between climate and human stressors impacting this iconic “miniature ocean” synergistically. We use long-term, spatially-explicit information on the distribution of multiple stressors to identify those highly impacted marine areas where human stressors should be prioritized for management if the resilience to climate impacts is to be maintained. Based on our spatial analysis, we exemplify how the management of an essential supporting service (seafood provision) and the conservation of a highly impacted Mediterranean sub-region (the Adriatic Sea) may benefit from the SOS framework.","author":[{"dropping-particle":"","family":"Ramírez","given":"Francisco","non-dropping-particle":"","parse-names":false,"suffix":""},{"dropping-particle":"","family":"Coll","given":"Marta","non-dropping-particle":"","parse-names":false,"suffix":""},{"dropping-particle":"","family":"Navarro","given":"Joan","non-dropping-particle":"","parse-names":false,"suffix":""},{"dropping-particle":"","family":"Bustamante","given":"Javier","non-dropping-particle":"","parse-names":false,"suffix":""},{"dropping-particle":"","family":"Green","given":"Andy J.","non-dropping-particle":"","parse-names":false,"suffix":""}],"container-title":"Scientific Reports","id":"ITEM-1","issue":"1","issued":{"date-parts":[["2018","12","1"]]},"page":"14871","publisher":"Nature Publishing Group","title":"Spatial congruence between multiple stressors in the Mediterranean Sea may reduce its resilience to climate impacts","type":"article-journal","volume":"8"},"uris":["http://www.mendeley.com/documents/?uuid=ac898794-f57c-3fe3-b99f-e06768cb4fee"]},{"id":"ITEM-2","itemData":{"DOI":"10.1016/j.scitotenv.2020.144002","ISSN":"18791026","PMID":"33277012","abstract":"Sustainable fishing practices must ensure human wellbeing by safeguarding the integrity of marine life-supporting systems. Unfortunately, a significant challenge to fisheries management is that sustainable fishing levels can decline, often synergistically, by co-occurring with climate-driven environmental stressors. Within one of the most impacted marine areas in the world, and encompassing a number of highly targeted commercial species, the small pelagic fish community of the western Mediterranean Sea has recently shown signs of collapse. In this study, we identify a worrying coincidence where fishing hotspots for the commercially valuable European sardine Sardina pilchardus and anchovy Engraulis encrasicolus occur in marine areas mostly affected by climate change. To identify these areas, we overlayed detailed, spatially explicit measurements of fishing pressure with the finest-scale maps of cumulative climate change impacts onto these species. According to our results, doubly impacted marine areas largely occur in the north-western Mediterranean Sea, with climate and fisheries mostly affecting European sardine. Reducing local stressors (i.e., fishing pressure) in highly impacted areas may contribute to maintain these communities within a “safe operating space” (SOS), where they remain resilient to climate change. Accordingly, the redistribution and/or reduction of fishing intensity may alleviate pressure in those areas already affected by climate change. Sustainable fishing strategies may benefit, therefore, from the SOS concept and the spatial assessments provided in this study.","author":[{"dropping-particle":"","family":"Ramírez","given":"Francisco","non-dropping-particle":"","parse-names":false,"suffix":""},{"dropping-particle":"","family":"Pennino","given":"Maria Grazia","non-dropping-particle":"","parse-names":false,"suffix":""},{"dropping-particle":"","family":"Albo-Puigserver","given":"Marta","non-dropping-particle":"","parse-names":false,"suffix":""},{"dropping-particle":"","family":"Steenbeek","given":"Jeroen","non-dropping-particle":"","parse-names":false,"suffix":""},{"dropping-particle":"","family":"Bellido","given":"Jose M.","non-dropping-particle":"","parse-names":false,"suffix":""},{"dropping-particle":"","family":"Coll","given":"Marta","non-dropping-particle":"","parse-names":false,"suffix":""}],"container-title":"Science of the Total Environment","id":"ITEM-2","issued":{"date-parts":[["2021","2","20"]]},"page":"144002","publisher":"Elsevier B.V.","title":"SOS small pelagics: A safe operating space for small pelagic fish in the western Mediterranean Sea","type":"article-journal","volume":"756"},"uris":["http://www.mendeley.com/documents/?uuid=7da2fb5f-86b9-3c55-a91c-e146a4e690f6"]}],"mendeley":{"formattedCitation":"(Ramírez et al., 2018, 2021)","plainTextFormattedCitation":"(Ramírez et al., 2018, 2021)","previouslyFormattedCitation":"(Ramírez et al., 2018, 2021)"},"properties":{"noteIndex":0},"schema":"https://github.com/citation-style-language/schema/raw/master/csl-citation.json"}</w:instrText>
      </w:r>
      <w:r w:rsidR="00D147A8">
        <w:fldChar w:fldCharType="separate"/>
      </w:r>
      <w:r w:rsidR="00D147A8" w:rsidRPr="00D147A8">
        <w:rPr>
          <w:noProof/>
        </w:rPr>
        <w:t>(Ramírez et al., 2018, 2021)</w:t>
      </w:r>
      <w:r w:rsidR="00D147A8">
        <w:fldChar w:fldCharType="end"/>
      </w:r>
      <w:r w:rsidR="00EB79AF">
        <w:t xml:space="preserve">. </w:t>
      </w:r>
      <w:ins w:id="1211" w:author="CiLia" w:date="2022-08-04T17:12:00Z">
        <w:r w:rsidR="00832CAA">
          <w:t xml:space="preserve">It has been the main reason why </w:t>
        </w:r>
      </w:ins>
      <w:del w:id="1212" w:author="CiLia" w:date="2022-08-04T17:13:00Z">
        <w:r w:rsidR="00EB79AF" w:rsidDel="00832CAA">
          <w:delText>For example</w:delText>
        </w:r>
        <w:r w:rsidR="006C142E" w:rsidDel="00832CAA">
          <w:delText>,</w:delText>
        </w:r>
        <w:r w:rsidR="00784818" w:rsidDel="00832CAA">
          <w:delText xml:space="preserve"> in areas where </w:delText>
        </w:r>
      </w:del>
      <w:r w:rsidR="00E04F7D">
        <w:t xml:space="preserve">elderly age classes </w:t>
      </w:r>
      <w:del w:id="1213" w:author="CiLia" w:date="2022-08-04T17:13:00Z">
        <w:r w:rsidR="00E04F7D" w:rsidDel="00832CAA">
          <w:delText xml:space="preserve">are </w:delText>
        </w:r>
      </w:del>
      <w:ins w:id="1214" w:author="CiLia" w:date="2022-08-04T17:13:00Z">
        <w:r w:rsidR="00832CAA">
          <w:t xml:space="preserve">have been </w:t>
        </w:r>
      </w:ins>
      <w:r w:rsidR="00E04F7D">
        <w:t xml:space="preserve">wiped out from particular areas </w:t>
      </w:r>
      <w:r w:rsidR="00D147A8">
        <w:fldChar w:fldCharType="begin" w:fldLock="1"/>
      </w:r>
      <w:r w:rsidR="00965B88">
        <w:instrText>ADDIN CSL_CITATION {"citationItems":[{"id":"ITEM-1","itemData":{"DOI":"10.3389/FMARS.2021.570354/BIBTEX","ISSN":"22967745","abstract":"Small pelagic fish (SPF) in the western Mediterranean Sea are key elements of the marine food web and are important in terms of biomass and fisheries catches. Significant declines in biomass, landings, and changes in the age/size structure of sardine Sardina pilchardus and anchovy Engraulis encrasicolus have been observed in recent decades, particularly in the northern area of the western Mediterranean Sea. To understand the different patterns observed in SPF populations, we analyzed key life history traits [total length at age, length at maturity, gonadosomatic index (GSI), and body condition (Kn)] of sardine and anchovy collected between 2003 and 2017, from different fishing harbors distributed along a latitudinal gradient from northern to southern Spain. We used Generalized Linear Models (GLM) to estimate the length at maturity and Generalized Additive Models (GAMs) to test the relationship with environmental variables (seawater temperature, water currents, and net primary productivity). The life history traits of both species presented seasonal, interannual and latitudinal differences with a clear decline in length at age, length at first maturity, and body condition, for both species in the northern part of the study area. In the southern part, on the contrary, life history traits did not present a clear temporal trend. The environmental conditions partially explained the long-term changes in life history traits, but the selected variables differed between areas, highlighting the importance of regional oceanographic conditions to understand the dynamics of small pelagic fish. The truncated length-at-age pattern for both species with the disappearance of the larger individuals of the population could have contributed to the poor condition of small pelagic fish populations in the northern part of the western Mediterranean Sea in recent years. In the south area, recent declines in body condition for sardine and anchovy were observed and could be a possible first sign for future population declines. This study highlights the importance of understanding the trade-off between the energy invested in reproduction, maintenance and growth at seasonal and interannual level to advance our knowledge on how environmental and human pressures influence population dynamics of small pelagic fish at local and regional scales.","author":[{"dropping-particle":"","family":"Albo-Puigserver","given":"Marta","non-dropping-particle":"","parse-names":false,"suffix":""},{"dropping-particle":"","family":"Pennino","given":"Maria Grazia","non-dropping-particle":"","parse-names":false,"suffix":""},{"dropping-particle":"","family":"Bellido","given":"Jose María","non-dropping-particle":"","parse-names":false,"suffix":""},{"dropping-particle":"","family":"Colmenero","given":"Ana Isabel","non-dropping-particle":"","parse-names":false,"suffix":""},{"dropping-particle":"","family":"Giráldez","given":"Ana","non-dropping-particle":"","parse-names":false,"suffix":""},{"dropping-particle":"","family":"Hidalgo","given":"Manuel","non-dropping-particle":"","parse-names":false,"suffix":""},{"dropping-particle":"","family":"Gabriel Ramírez","given":"John","non-dropping-particle":"","parse-names":false,"suffix":""},{"dropping-particle":"","family":"Steenbeek","given":"Jeroen","non-dropping-particle":"","parse-names":false,"suffix":""},{"dropping-particle":"","family":"Torres","given":"Pedro","non-dropping-particle":"","parse-names":false,"suffix":""},{"dropping-particle":"","family":"Cousido-Rocha","given":"Marta","non-dropping-particle":"","parse-names":false,"suffix":""},{"dropping-particle":"","family":"Coll","given":"Marta","non-dropping-particle":"","parse-names":false,"suffix":""}],"container-title":"Frontiers in Marine Science","id":"ITEM-1","issued":{"date-parts":[["2021","8","23"]]},"page":"1197","publisher":"Frontiers Media S.A.","title":"Changes in Life History Traits of Small Pelagic Fish in the Western Mediterranean Sea","type":"article-journal","volume":"8"},"uris":["http://www.mendeley.com/documents/?uuid=046638f2-ce91-3e06-8b81-15f156558655"]},{"id":"ITEM-2","itemData":{"ISBN":"9789294602589","author":[{"dropping-particle":"","family":"Coll","given":"Marta","non-dropping-particle":"","parse-names":false,"suffix":""},{"dropping-particle":"","family":"Bellido","given":"JM","non-dropping-particle":"","parse-names":false,"suffix":""}],"id":"ITEM-2","issue":"March","issued":{"date-parts":[["2019"]]},"number-of-pages":"85","title":"Evaluation of the population status and specific management alternatives for the small pelagic fish stocks in the Northwestern Mediterranean Sea (SPELMED) - Final Report SC NR 02 - TENDER EASME/EMFF/2016/32 – SPELMED","type":"report"},"uris":["http://www.mendeley.com/documents/?uuid=bf05e9ff-e6e5-40b2-98c1-18271c0bb504"]}],"mendeley":{"formattedCitation":"(Albo-Puigserver et al., 2021; Coll &amp; Bellido, 2019)","plainTextFormattedCitation":"(Albo-Puigserver et al., 2021; Coll &amp; Bellido, 2019)","previouslyFormattedCitation":"(Albo-Puigserver et al., 2021; Coll &amp; Bellido, 2019)"},"properties":{"noteIndex":0},"schema":"https://github.com/citation-style-language/schema/raw/master/csl-citation.json"}</w:instrText>
      </w:r>
      <w:r w:rsidR="00D147A8">
        <w:fldChar w:fldCharType="separate"/>
      </w:r>
      <w:r w:rsidR="00965B88" w:rsidRPr="00965B88">
        <w:rPr>
          <w:noProof/>
        </w:rPr>
        <w:t>(Albo-Puigserver et al., 2021; Coll &amp; Bellido, 2019)</w:t>
      </w:r>
      <w:r w:rsidR="00D147A8">
        <w:fldChar w:fldCharType="end"/>
      </w:r>
      <w:r w:rsidR="00E04F7D">
        <w:t xml:space="preserve">, </w:t>
      </w:r>
      <w:del w:id="1215" w:author="CiLia" w:date="2022-08-04T17:14:00Z">
        <w:r w:rsidR="00E04F7D" w:rsidDel="00832CAA">
          <w:delText xml:space="preserve">while </w:delText>
        </w:r>
      </w:del>
      <w:ins w:id="1216" w:author="CiLia" w:date="2022-08-04T17:14:00Z">
        <w:r w:rsidR="00832CAA">
          <w:t xml:space="preserve">having </w:t>
        </w:r>
      </w:ins>
      <w:r w:rsidR="00E04F7D">
        <w:t xml:space="preserve">the maximum age of sardines in the Mediterranean </w:t>
      </w:r>
      <w:del w:id="1217" w:author="CiLia" w:date="2022-08-04T17:14:00Z">
        <w:r w:rsidR="00E04F7D" w:rsidDel="00832CAA">
          <w:delText xml:space="preserve">does </w:delText>
        </w:r>
      </w:del>
      <w:r w:rsidR="00E04F7D">
        <w:t>not exceed</w:t>
      </w:r>
      <w:ins w:id="1218" w:author="CiLia" w:date="2022-08-04T17:14:00Z">
        <w:r w:rsidR="00832CAA">
          <w:t>ing</w:t>
        </w:r>
      </w:ins>
      <w:r w:rsidR="00E04F7D">
        <w:t xml:space="preserve"> </w:t>
      </w:r>
      <w:r w:rsidR="00240DF0">
        <w:t>five</w:t>
      </w:r>
      <w:r w:rsidR="00E04F7D">
        <w:t xml:space="preserve"> years. </w:t>
      </w:r>
      <w:ins w:id="1219" w:author="CiLia" w:date="2022-08-04T17:15:00Z">
        <w:r w:rsidR="00832CAA">
          <w:t>Spatially-explicit information on fishing pressure is only available for a relatively short time period, thus preventing fr</w:t>
        </w:r>
      </w:ins>
      <w:ins w:id="1220" w:author="CiLia" w:date="2022-09-07T16:13:00Z">
        <w:r w:rsidR="00AC05A9">
          <w:t>om</w:t>
        </w:r>
      </w:ins>
      <w:ins w:id="1221" w:author="CiLia" w:date="2022-08-04T17:15:00Z">
        <w:r w:rsidR="00832CAA">
          <w:t xml:space="preserve"> capturing long-term changes in fishing activity </w:t>
        </w:r>
      </w:ins>
      <w:r w:rsidR="00832CAA">
        <w:fldChar w:fldCharType="begin" w:fldLock="1"/>
      </w:r>
      <w:r w:rsidR="00832CAA">
        <w:instrText>ADDIN CSL_CITATION {"citationItems":[{"id":"ITEM-1","itemData":{"DOI":"10.4060/cb2429en","ISBN":"9789251337240","abstract":"G e n e r a l F i s h e r i e s C o m m i s s i o n f o r t h e M e d i t e r r a n e a n C o m m i s s i o n g é n é r a l e d e s p ê c h e s p o u r l a M é d i t e r r a n é e FAO The State of Mediterranean and Black Sea Fisheries 2016 Fishing has a tremendous cultural and economic importance in the Mediterranean and the Black Sea, providing an important source of food and livelihoods for riparian countries and sustaining the traditions and the way of life of many coastal communities. However, the fisheries sector faces many challenges, including the increasing demand for fish and the potential negative effects of pollution, habitat degradation, the appearance of alien species, overfishing, and climate-driven changes on marine ecosystems. This first edition of the GFCM report on the State of Mediterranean and Black Sea fisheries includes a comprehensive analysis of the current state and past trends of fisheries in the GFCM area of application. This analysis has been carried out by different GFCM scientific bodies, the GFCM Secretariat as well as independent experts, based on different sources of information, including official data submitted by GFCM members, national reports, questionnaires, etc. The report sheds light on various aspects of fisheries, such as the extent and composition of the fishing fleet, the production and socioeconomic characteristics of fisheries, the composition and volume of discards, the incidental catch of vulnerable species and the status of stocks. Current efforts deployed by GFCM towards the governance and management of fisheries, including small-scale fisheries are also discussed, with a particular focus on accomplishments and areas for future action. The report is intended to become a flagship GFCM publication for the regular dissemination of information related to fisheries in the Mediterranean and the Black Sea and should serve as a tool to support decision-making on fisheries issues of relevance to the GFCM area of application.","author":[{"dropping-particle":"","family":"FAO","given":"","non-dropping-particle":"","parse-names":false,"suffix":""}],"container-title":"The State of Mediterranean and Black Sea Fisheries 2020","id":"ITEM-1","issued":{"date-parts":[["2020"]]},"publisher-place":"Rome, Italy","title":"The State of Mediterranean and Black Sea Fisheries 2020","type":"report"},"uris":["http://www.mendeley.com/documents/?uuid=05c642b3-8f28-4ad5-81b3-933c857133d5"]}],"mendeley":{"formattedCitation":"(FAO, 2020)","plainTextFormattedCitation":"(FAO, 2020)","previouslyFormattedCitation":"(FAO, 2020)"},"properties":{"noteIndex":0},"schema":"https://github.com/citation-style-language/schema/raw/master/csl-citation.json"}</w:instrText>
      </w:r>
      <w:r w:rsidR="00832CAA">
        <w:fldChar w:fldCharType="separate"/>
      </w:r>
      <w:r w:rsidR="00832CAA" w:rsidRPr="002510FF">
        <w:rPr>
          <w:noProof/>
        </w:rPr>
        <w:t>(FAO, 2020)</w:t>
      </w:r>
      <w:r w:rsidR="00832CAA">
        <w:fldChar w:fldCharType="end"/>
      </w:r>
      <w:ins w:id="1222" w:author="CiLia" w:date="2022-08-04T17:15:00Z">
        <w:r w:rsidR="00832CAA">
          <w:t xml:space="preserve"> but also the selective pressure acting on the stock. In part, this may explain the lack of </w:t>
        </w:r>
      </w:ins>
      <w:del w:id="1223" w:author="CiLia" w:date="2022-08-04T17:15:00Z">
        <w:r w:rsidR="00E04F7D" w:rsidDel="00832CAA">
          <w:delText>Not detect</w:delText>
        </w:r>
        <w:r w:rsidR="00240DF0" w:rsidDel="00832CAA">
          <w:delText>ing</w:delText>
        </w:r>
        <w:r w:rsidR="00E04F7D" w:rsidDel="00832CAA">
          <w:delText xml:space="preserve"> </w:delText>
        </w:r>
      </w:del>
      <w:del w:id="1224" w:author="CiLia" w:date="2022-04-29T19:40:00Z">
        <w:r w:rsidR="00E04F7D" w:rsidDel="003753DE">
          <w:delText xml:space="preserve">a </w:delText>
        </w:r>
      </w:del>
      <w:ins w:id="1225" w:author="CiLia" w:date="2022-04-29T19:40:00Z">
        <w:r w:rsidR="003753DE">
          <w:t xml:space="preserve">strong </w:t>
        </w:r>
      </w:ins>
      <w:r w:rsidR="00E04F7D">
        <w:t xml:space="preserve">selective pressure of fisheries </w:t>
      </w:r>
      <w:ins w:id="1226" w:author="CiLia" w:date="2022-08-04T17:17:00Z">
        <w:r w:rsidR="00BF0202">
          <w:t xml:space="preserve">(when considered alone) </w:t>
        </w:r>
      </w:ins>
      <w:del w:id="1227" w:author="CiLia" w:date="2022-08-04T17:17:00Z">
        <w:r w:rsidR="00E04F7D" w:rsidDel="00BF0202">
          <w:delText xml:space="preserve">alone </w:delText>
        </w:r>
      </w:del>
      <w:r w:rsidR="00E04F7D">
        <w:t>on sardine</w:t>
      </w:r>
      <w:ins w:id="1228" w:author="CiLia" w:date="2022-08-04T17:18:00Z">
        <w:r w:rsidR="00BF0202" w:rsidRPr="00BF0202">
          <w:t xml:space="preserve"> </w:t>
        </w:r>
        <w:r w:rsidR="00BF0202">
          <w:t>populations</w:t>
        </w:r>
      </w:ins>
      <w:del w:id="1229" w:author="CiLia" w:date="2022-08-04T17:18:00Z">
        <w:r w:rsidR="00E04F7D" w:rsidDel="00BF0202">
          <w:delText xml:space="preserve">s could also be attributed to the respective layer used in this study since it comprises data from </w:delText>
        </w:r>
        <w:r w:rsidR="00E81CC2" w:rsidDel="00BF0202">
          <w:delText>Global F</w:delText>
        </w:r>
        <w:r w:rsidR="00E04F7D" w:rsidDel="00BF0202">
          <w:delText xml:space="preserve">ishing </w:delText>
        </w:r>
        <w:r w:rsidR="00E81CC2" w:rsidDel="00BF0202">
          <w:delText>W</w:delText>
        </w:r>
        <w:r w:rsidR="00E04F7D" w:rsidDel="00BF0202">
          <w:delText xml:space="preserve">atch </w:delText>
        </w:r>
        <w:r w:rsidR="002510FF" w:rsidDel="00BF0202">
          <w:fldChar w:fldCharType="begin" w:fldLock="1"/>
        </w:r>
        <w:r w:rsidR="002510FF" w:rsidDel="00BF0202">
          <w:delInstrText>ADDIN CSL_CITATION {"citationItems":[{"id":"ITEM-1","itemData":{"DOI":"10.1126/science.aao5646","ISSN":"10959203","PMID":"29472481","abstract":"Although fishing is one of the most widespread activities by which humans harvest natural resources, its global footprint is poorly understood and has never been directly quantified.We processed 22 billion automatic identification system messages and tracked &gt;70,000 industrial fishing vessels from 2012 to 2016, creating a global dynamic footprint of fishing effort with spatial and temporal resolution two to three orders of magnitude higher than for previous data sets.Our data show that industrial fishing occurs in &gt;55% of ocean area and has a spatial extent more than four times that of agriculture. We find that global patterns of fishing have surprisingly low sensitivity to short-term economic and environmental variation and a strong response to cultural and political events such as holidays and closures.","author":[{"dropping-particle":"","family":"Kroodsma","given":"David A.","non-dropping-particle":"","parse-names":false,"suffix":""},{"dropping-particle":"","family":"Mayorga","given":"Juan","non-dropping-particle":"","parse-names":false,"suffix":""},{"dropping-particle":"","family":"Hochberg","given":"Timothy","non-dropping-particle":"","parse-names":false,"suffix":""},{"dropping-particle":"","family":"Miller","given":"Nathan A.","non-dropping-particle":"","parse-names":false,"suffix":""},{"dropping-particle":"","family":"Boerder","given":"Kristina","non-dropping-particle":"","parse-names":false,"suffix":""},{"dropping-particle":"","family":"Ferretti","given":"Francesco","non-dropping-particle":"","parse-names":false,"suffix":""},{"dropping-particle":"","family":"Wilson","given":"Alex","non-dropping-particle":"","parse-names":false,"suffix":""},{"dropping-particle":"","family":"Bergman","given":"Bjorn","non-dropping-particle":"","parse-names":false,"suffix":""},{"dropping-particle":"","family":"White","given":"Timothy D.","non-dropping-particle":"","parse-names":false,"suffix":""},{"dropping-particle":"","family":"Block","given":"Barbara A.","non-dropping-particle":"","parse-names":false,"suffix":""},{"dropping-particle":"","family":"Woods","given":"Paul","non-dropping-particle":"","parse-names":false,"suffix":""},{"dropping-particle":"","family":"Sullivan","given":"Brian","non-dropping-particle":"","parse-names":false,"suffix":""},{"dropping-particle":"","family":"Costello","given":"Christopher","non-dropping-particle":"","parse-names":false,"suffix":""},{"dropping-particle":"","family":"Worm","given":"Boris","non-dropping-particle":"","parse-names":false,"suffix":""}],"container-title":"Science","id":"ITEM-1","issue":"6378","issued":{"date-parts":[["2018","2","23"]]},"page":"904-908","publisher":"American Association for the Advancement of Science","title":"Tracking the global footprint of fisheries","type":"article-journal","volume":"359"},"uris":["http://www.mendeley.com/documents/?uuid=9a2e1cff-5caa-38d4-ad7a-5451aa0837a4"]}],"mendeley":{"formattedCitation":"(Kroodsma et al., 2018)","plainTextFormattedCitation":"(Kroodsma et al., 2018)","previouslyFormattedCitation":"(Kroodsma et al., 2018)"},"properties":{"noteIndex":0},"schema":"https://github.com/citation-style-language/schema/raw/master/csl-citation.json"}</w:delInstrText>
        </w:r>
        <w:r w:rsidR="002510FF" w:rsidDel="00BF0202">
          <w:fldChar w:fldCharType="separate"/>
        </w:r>
        <w:r w:rsidR="002510FF" w:rsidRPr="002510FF" w:rsidDel="00BF0202">
          <w:rPr>
            <w:noProof/>
          </w:rPr>
          <w:delText>(Kroodsma et al., 2018)</w:delText>
        </w:r>
        <w:r w:rsidR="002510FF" w:rsidDel="00BF0202">
          <w:fldChar w:fldCharType="end"/>
        </w:r>
        <w:r w:rsidR="00E04F7D" w:rsidDel="00BF0202">
          <w:delText xml:space="preserve"> only </w:delText>
        </w:r>
        <w:r w:rsidR="00EB79AF" w:rsidDel="00BF0202">
          <w:delText>available</w:delText>
        </w:r>
        <w:r w:rsidR="00E04F7D" w:rsidDel="00BF0202">
          <w:delText xml:space="preserve"> since 2012 </w:delText>
        </w:r>
        <w:r w:rsidDel="00BF0202">
          <w:delText xml:space="preserve">and </w:delText>
        </w:r>
        <w:r w:rsidR="00E04F7D" w:rsidDel="00BF0202">
          <w:delText>up to</w:delText>
        </w:r>
        <w:r w:rsidDel="00BF0202">
          <w:delText xml:space="preserve"> 2</w:delText>
        </w:r>
        <w:r w:rsidR="0033555C" w:rsidDel="00BF0202">
          <w:delText xml:space="preserve">016. </w:delText>
        </w:r>
        <w:r w:rsidR="00AE1070" w:rsidDel="00BF0202">
          <w:delText xml:space="preserve">Spatially-explicit, historical data on fishing pressure are available for a too short period to capture long-term changes in fishing activity affecting this highly commercial species </w:delText>
        </w:r>
        <w:r w:rsidR="002510FF" w:rsidDel="00BF0202">
          <w:fldChar w:fldCharType="begin" w:fldLock="1"/>
        </w:r>
        <w:r w:rsidR="00016862" w:rsidDel="00BF0202">
          <w:delInstrText>ADDIN CSL_CITATION {"citationItems":[{"id":"ITEM-1","itemData":{"DOI":"10.4060/cb2429en","ISBN":"9789251337240","abstract":"G e n e r a l F i s h e r i e s C o m m i s s i o n f o r t h e M e d i t e r r a n e a n C o m m i s s i o n g é n é r a l e d e s p ê c h e s p o u r l a M é d i t e r r a n é e FAO The State of Mediterranean and Black Sea Fisheries 2016 Fishing has a tremendous cultural and economic importance in the Mediterranean and the Black Sea, providing an important source of food and livelihoods for riparian countries and sustaining the traditions and the way of life of many coastal communities. However, the fisheries sector faces many challenges, including the increasing demand for fish and the potential negative effects of pollution, habitat degradation, the appearance of alien species, overfishing, and climate-driven changes on marine ecosystems. This first edition of the GFCM report on the State of Mediterranean and Black Sea fisheries includes a comprehensive analysis of the current state and past trends of fisheries in the GFCM area of application. This analysis has been carried out by different GFCM scientific bodies, the GFCM Secretariat as well as independent experts, based on different sources of information, including official data submitted by GFCM members, national reports, questionnaires, etc. The report sheds light on various aspects of fisheries, such as the extent and composition of the fishing fleet, the production and socioeconomic characteristics of fisheries, the composition and volume of discards, the incidental catch of vulnerable species and the status of stocks. Current efforts deployed by GFCM towards the governance and management of fisheries, including small-scale fisheries are also discussed, with a particular focus on accomplishments and areas for future action. The report is intended to become a flagship GFCM publication for the regular dissemination of information related to fisheries in the Mediterranean and the Black Sea and should serve as a tool to support decision-making on fisheries issues of relevance to the GFCM area of application.","author":[{"dropping-particle":"","family":"FAO","given":"","non-dropping-particle":"","parse-names":false,"suffix":""}],"container-title":"The State of Mediterranean and Black Sea Fisheries 2020","id":"ITEM-1","issued":{"date-parts":[["2020"]]},"publisher-place":"Rome, Italy","title":"The State of Mediterranean and Black Sea Fisheries 2020","type":"report"},"uris":["http://www.mendeley.com/documents/?uuid=05c642b3-8f28-4ad5-81b3-933c857133d5"]}],"mendeley":{"formattedCitation":"(FAO, 2020)","plainTextFormattedCitation":"(FAO, 2020)","previouslyFormattedCitation":"(FAO, 2020)"},"properties":{"noteIndex":0},"schema":"https://github.com/citation-style-language/schema/raw/master/csl-citation.json"}</w:delInstrText>
        </w:r>
        <w:r w:rsidR="002510FF" w:rsidDel="00BF0202">
          <w:fldChar w:fldCharType="separate"/>
        </w:r>
        <w:r w:rsidR="002510FF" w:rsidRPr="002510FF" w:rsidDel="00BF0202">
          <w:rPr>
            <w:noProof/>
          </w:rPr>
          <w:delText>(FAO, 2020)</w:delText>
        </w:r>
        <w:r w:rsidR="002510FF" w:rsidDel="00BF0202">
          <w:fldChar w:fldCharType="end"/>
        </w:r>
        <w:r w:rsidR="00D748B4" w:rsidDel="00BF0202">
          <w:delText xml:space="preserve"> but also the selective pressure acting on the stock</w:delText>
        </w:r>
      </w:del>
      <w:r w:rsidR="0033555C">
        <w:t xml:space="preserve">. </w:t>
      </w:r>
      <w:r w:rsidR="00E04F7D">
        <w:t xml:space="preserve">However, </w:t>
      </w:r>
      <w:r w:rsidR="000D04EF">
        <w:t xml:space="preserve">from a genomics perspective, </w:t>
      </w:r>
      <w:r w:rsidR="00E04F7D">
        <w:t>whether sardines’ primary control in the Mediterranean is bottom-up (i.e.</w:t>
      </w:r>
      <w:r w:rsidR="009025DF">
        <w:t>,</w:t>
      </w:r>
      <w:r w:rsidR="00E04F7D">
        <w:t xml:space="preserve"> climate variability) rather than top-down (i.e.</w:t>
      </w:r>
      <w:r w:rsidR="009025DF">
        <w:t>,</w:t>
      </w:r>
      <w:r w:rsidR="00E04F7D">
        <w:t xml:space="preserve"> fishing) remains to be </w:t>
      </w:r>
      <w:r w:rsidR="00EB79AF">
        <w:t xml:space="preserve">fully </w:t>
      </w:r>
      <w:r w:rsidR="00E04F7D">
        <w:t>assessed, with our results pointing to a probable combination of factors affecting sardine’s population dynamics.</w:t>
      </w:r>
    </w:p>
    <w:p w14:paraId="35C83730" w14:textId="77777777" w:rsidR="00444825" w:rsidRPr="00444825" w:rsidRDefault="00444825" w:rsidP="00D96B4D">
      <w:pPr>
        <w:spacing w:line="480" w:lineRule="auto"/>
        <w:rPr>
          <w:i/>
          <w:iCs/>
        </w:rPr>
      </w:pPr>
    </w:p>
    <w:p w14:paraId="716A0A14" w14:textId="3C2B31CF" w:rsidR="00532F5F" w:rsidRPr="00444825" w:rsidRDefault="006127E4" w:rsidP="0048126E">
      <w:pPr>
        <w:spacing w:line="480" w:lineRule="auto"/>
        <w:rPr>
          <w:i/>
          <w:iCs/>
        </w:rPr>
      </w:pPr>
      <w:ins w:id="1230" w:author="CiLia" w:date="2022-04-29T20:00:00Z">
        <w:r>
          <w:rPr>
            <w:i/>
            <w:iCs/>
          </w:rPr>
          <w:t>N</w:t>
        </w:r>
      </w:ins>
      <w:ins w:id="1231" w:author="CiLia" w:date="2022-04-29T19:58:00Z">
        <w:r>
          <w:rPr>
            <w:i/>
            <w:iCs/>
          </w:rPr>
          <w:t>orth</w:t>
        </w:r>
      </w:ins>
      <w:ins w:id="1232" w:author="CiLia" w:date="2022-04-29T19:59:00Z">
        <w:r>
          <w:rPr>
            <w:i/>
            <w:iCs/>
          </w:rPr>
          <w:t>/S</w:t>
        </w:r>
      </w:ins>
      <w:ins w:id="1233" w:author="CiLia" w:date="2022-04-29T19:58:00Z">
        <w:r>
          <w:rPr>
            <w:i/>
            <w:iCs/>
          </w:rPr>
          <w:t>o</w:t>
        </w:r>
      </w:ins>
      <w:ins w:id="1234" w:author="CiLia" w:date="2022-04-29T19:59:00Z">
        <w:r>
          <w:rPr>
            <w:i/>
            <w:iCs/>
          </w:rPr>
          <w:t>uth gradient</w:t>
        </w:r>
      </w:ins>
      <w:ins w:id="1235" w:author="CiLia" w:date="2022-04-29T20:00:00Z">
        <w:r>
          <w:rPr>
            <w:i/>
            <w:iCs/>
          </w:rPr>
          <w:t xml:space="preserve"> </w:t>
        </w:r>
      </w:ins>
      <w:ins w:id="1236" w:author="CiLia" w:date="2022-04-29T20:06:00Z">
        <w:r w:rsidR="00BD292B">
          <w:rPr>
            <w:i/>
            <w:iCs/>
          </w:rPr>
          <w:t xml:space="preserve">is </w:t>
        </w:r>
      </w:ins>
      <w:ins w:id="1237" w:author="CiLia" w:date="2022-04-30T11:23:00Z">
        <w:r w:rsidR="003649C0">
          <w:rPr>
            <w:i/>
            <w:iCs/>
          </w:rPr>
          <w:t xml:space="preserve">solely affected by the environment or does it have a heritable </w:t>
        </w:r>
      </w:ins>
      <w:ins w:id="1238" w:author="CiLia" w:date="2022-04-30T11:24:00Z">
        <w:r w:rsidR="003649C0">
          <w:rPr>
            <w:i/>
            <w:iCs/>
          </w:rPr>
          <w:t>basis</w:t>
        </w:r>
      </w:ins>
      <w:del w:id="1239" w:author="CiLia" w:date="2022-04-29T19:59:00Z">
        <w:r w:rsidR="002510FF" w:rsidDel="006127E4">
          <w:rPr>
            <w:i/>
            <w:iCs/>
          </w:rPr>
          <w:delText>What causes the differences in sardine</w:delText>
        </w:r>
        <w:r w:rsidR="00B95235" w:rsidDel="006127E4">
          <w:rPr>
            <w:i/>
            <w:iCs/>
          </w:rPr>
          <w:delText>’</w:delText>
        </w:r>
        <w:r w:rsidR="002510FF" w:rsidDel="006127E4">
          <w:rPr>
            <w:i/>
            <w:iCs/>
          </w:rPr>
          <w:delText>s physical conditions</w:delText>
        </w:r>
      </w:del>
      <w:r w:rsidR="002510FF">
        <w:rPr>
          <w:i/>
          <w:iCs/>
        </w:rPr>
        <w:t>?</w:t>
      </w:r>
    </w:p>
    <w:p w14:paraId="0C200F8B" w14:textId="789F4961" w:rsidR="009C3BFF" w:rsidRDefault="00B70B71" w:rsidP="0048126E">
      <w:pPr>
        <w:spacing w:line="480" w:lineRule="auto"/>
      </w:pPr>
      <w:ins w:id="1240" w:author="CiLia" w:date="2022-08-04T17:22:00Z">
        <w:r>
          <w:t xml:space="preserve">According to </w:t>
        </w:r>
      </w:ins>
      <w:ins w:id="1241" w:author="CiLia" w:date="2022-09-07T16:17:00Z">
        <w:r w:rsidR="003758D6">
          <w:t>our</w:t>
        </w:r>
      </w:ins>
      <w:ins w:id="1242" w:author="CiLia" w:date="2022-08-04T17:22:00Z">
        <w:r>
          <w:t xml:space="preserve"> results</w:t>
        </w:r>
      </w:ins>
      <w:ins w:id="1243" w:author="CiLia" w:date="2022-08-04T17:23:00Z">
        <w:r>
          <w:t>, the genetic patter</w:t>
        </w:r>
      </w:ins>
      <w:ins w:id="1244" w:author="CiLia" w:date="2022-08-04T17:24:00Z">
        <w:r>
          <w:t xml:space="preserve">ns of </w:t>
        </w:r>
      </w:ins>
      <w:ins w:id="1245" w:author="CiLia" w:date="2022-04-29T20:02:00Z">
        <w:r w:rsidR="00E47CF0">
          <w:t>sardines sampled in the area</w:t>
        </w:r>
      </w:ins>
      <w:ins w:id="1246" w:author="CiLia" w:date="2022-04-29T20:03:00Z">
        <w:r w:rsidR="00E47CF0">
          <w:t xml:space="preserve"> </w:t>
        </w:r>
      </w:ins>
      <w:ins w:id="1247" w:author="CiLia" w:date="2022-04-29T20:04:00Z">
        <w:r w:rsidR="00E47CF0">
          <w:t xml:space="preserve">do not reflect </w:t>
        </w:r>
      </w:ins>
      <w:ins w:id="1248" w:author="CiLia" w:date="2022-04-29T20:03:00Z">
        <w:r w:rsidR="00E47CF0">
          <w:t xml:space="preserve">the </w:t>
        </w:r>
      </w:ins>
      <w:ins w:id="1249" w:author="CiLia" w:date="2022-04-29T20:04:00Z">
        <w:r w:rsidR="00E47CF0">
          <w:t xml:space="preserve">observed </w:t>
        </w:r>
      </w:ins>
      <w:ins w:id="1250" w:author="CiLia" w:date="2022-08-04T17:24:00Z">
        <w:r>
          <w:t xml:space="preserve">north to south </w:t>
        </w:r>
      </w:ins>
      <w:ins w:id="1251" w:author="CiLia" w:date="2022-04-29T20:03:00Z">
        <w:r w:rsidR="00E47CF0">
          <w:t>gradient in size and body condition</w:t>
        </w:r>
      </w:ins>
      <w:ins w:id="1252" w:author="CiLia" w:date="2022-04-29T20:04:00Z">
        <w:r w:rsidR="00E47CF0">
          <w:t>.</w:t>
        </w:r>
      </w:ins>
      <w:ins w:id="1253" w:author="CiLia" w:date="2022-04-29T20:03:00Z">
        <w:r w:rsidR="00E47CF0">
          <w:t xml:space="preserve"> </w:t>
        </w:r>
      </w:ins>
      <w:del w:id="1254" w:author="CiLia" w:date="2022-04-29T20:05:00Z">
        <w:r w:rsidR="00E04F7D" w:rsidDel="00E47CF0">
          <w:delText xml:space="preserve">The </w:delText>
        </w:r>
      </w:del>
      <w:ins w:id="1255" w:author="CiLia" w:date="2022-08-04T17:25:00Z">
        <w:r>
          <w:t>Furthermore</w:t>
        </w:r>
      </w:ins>
      <w:ins w:id="1256" w:author="CiLia" w:date="2022-04-29T20:05:00Z">
        <w:r w:rsidR="00E47CF0">
          <w:t xml:space="preserve">, </w:t>
        </w:r>
      </w:ins>
      <w:r w:rsidR="00E04F7D">
        <w:t xml:space="preserve">key variables of the northern vs southern dataset are related to high temperature velocity of change </w:t>
      </w:r>
      <w:ins w:id="1257" w:author="CiLia" w:date="2022-09-07T16:21:00Z">
        <w:r w:rsidR="001E0C3F">
          <w:t>(</w:t>
        </w:r>
      </w:ins>
      <w:proofErr w:type="spellStart"/>
      <w:ins w:id="1258" w:author="CiLia" w:date="2022-09-07T16:22:00Z">
        <w:r w:rsidR="001E0C3F">
          <w:t>sst_max_sl</w:t>
        </w:r>
        <w:proofErr w:type="spellEnd"/>
        <w:r w:rsidR="001E0C3F">
          <w:t xml:space="preserve">) </w:t>
        </w:r>
      </w:ins>
      <w:r w:rsidR="00E04F7D">
        <w:t xml:space="preserve">and </w:t>
      </w:r>
      <w:r w:rsidR="000D04EF">
        <w:t xml:space="preserve">sea surface salinity </w:t>
      </w:r>
      <w:r w:rsidR="00231116">
        <w:t>(SSS)</w:t>
      </w:r>
      <w:r w:rsidR="00E04F7D">
        <w:t xml:space="preserve"> of the freshest month (biogeo09) with its lowe</w:t>
      </w:r>
      <w:r w:rsidR="00365BC4">
        <w:t>st</w:t>
      </w:r>
      <w:r w:rsidR="00E04F7D">
        <w:t xml:space="preserve"> </w:t>
      </w:r>
      <w:r w:rsidR="00E04F7D">
        <w:lastRenderedPageBreak/>
        <w:t>value observed in the northernmost site GSA07</w:t>
      </w:r>
      <w:r w:rsidR="00DD1EE9">
        <w:t>a</w:t>
      </w:r>
      <w:r w:rsidR="00E04F7D">
        <w:t xml:space="preserve">, </w:t>
      </w:r>
      <w:del w:id="1259" w:author="CiLia" w:date="2022-04-29T20:06:00Z">
        <w:r w:rsidR="000D04EF" w:rsidDel="00BD292B">
          <w:delText xml:space="preserve">and </w:delText>
        </w:r>
        <w:r w:rsidR="00E04F7D" w:rsidDel="00BD292B">
          <w:delText xml:space="preserve">indicate </w:delText>
        </w:r>
      </w:del>
      <w:ins w:id="1260" w:author="CiLia" w:date="2022-04-29T20:06:00Z">
        <w:r w:rsidR="00BD292B">
          <w:t xml:space="preserve">indicating </w:t>
        </w:r>
      </w:ins>
      <w:r w:rsidR="00E04F7D">
        <w:t xml:space="preserve">that reproduction and survival are important forces acting on sardines in the area. </w:t>
      </w:r>
      <w:r w:rsidR="000D04EF">
        <w:t>V</w:t>
      </w:r>
      <w:r w:rsidR="00E04F7D">
        <w:t xml:space="preserve">ariables </w:t>
      </w:r>
      <w:del w:id="1261" w:author="CiLia" w:date="2022-08-04T17:27:00Z">
        <w:r w:rsidR="00E04F7D" w:rsidDel="00C125D0">
          <w:delText xml:space="preserve">that reflected </w:delText>
        </w:r>
      </w:del>
      <w:ins w:id="1262" w:author="CiLia" w:date="2022-08-04T17:27:00Z">
        <w:r w:rsidR="00C125D0">
          <w:t xml:space="preserve">reflecting </w:t>
        </w:r>
      </w:ins>
      <w:del w:id="1263" w:author="CiLia" w:date="2022-08-04T17:27:00Z">
        <w:r w:rsidR="00E04F7D" w:rsidDel="00C125D0">
          <w:delText xml:space="preserve">either </w:delText>
        </w:r>
      </w:del>
      <w:r w:rsidR="00E04F7D">
        <w:t xml:space="preserve">directly or indirectly </w:t>
      </w:r>
      <w:r w:rsidR="00231116">
        <w:t xml:space="preserve">food availability </w:t>
      </w:r>
      <w:r w:rsidR="000D04EF">
        <w:t>(e.g.</w:t>
      </w:r>
      <w:r w:rsidR="007911D6">
        <w:t>,</w:t>
      </w:r>
      <w:r w:rsidR="000D04EF">
        <w:t xml:space="preserve"> nitrate) </w:t>
      </w:r>
      <w:r w:rsidR="00231116">
        <w:t>failed</w:t>
      </w:r>
      <w:r w:rsidR="00E04F7D">
        <w:t xml:space="preserve"> to justify the poorer physical condition of sardines in northern versus southern sites</w:t>
      </w:r>
      <w:r w:rsidR="00DC65E0">
        <w:t xml:space="preserve"> through genomic adaptations</w:t>
      </w:r>
      <w:r w:rsidR="00E04F7D">
        <w:t xml:space="preserve">. </w:t>
      </w:r>
      <w:r w:rsidR="00DC65E0">
        <w:t>N</w:t>
      </w:r>
      <w:r w:rsidR="00E04F7D">
        <w:t>itrate, a significant index of ecosystem production</w:t>
      </w:r>
      <w:r w:rsidR="00B46F40">
        <w:t>,</w:t>
      </w:r>
      <w:r w:rsidR="00E04F7D">
        <w:t xml:space="preserve"> </w:t>
      </w:r>
      <w:del w:id="1264" w:author="CiLia" w:date="2022-08-04T17:28:00Z">
        <w:r w:rsidR="00E04F7D" w:rsidDel="00C125D0">
          <w:delText xml:space="preserve">does not </w:delText>
        </w:r>
        <w:r w:rsidR="00231116" w:rsidDel="00C125D0">
          <w:delText xml:space="preserve">seem to </w:delText>
        </w:r>
        <w:r w:rsidR="00E04F7D" w:rsidDel="00C125D0">
          <w:delText xml:space="preserve">provide any clue since it </w:delText>
        </w:r>
      </w:del>
      <w:r w:rsidR="000A6B7F">
        <w:t xml:space="preserve">was </w:t>
      </w:r>
      <w:del w:id="1265" w:author="CiLia" w:date="2022-08-04T17:28:00Z">
        <w:r w:rsidR="000A6B7F" w:rsidDel="00C125D0">
          <w:delText>found</w:delText>
        </w:r>
        <w:r w:rsidR="00E04F7D" w:rsidDel="00C125D0">
          <w:delText xml:space="preserve"> </w:delText>
        </w:r>
      </w:del>
      <w:r w:rsidR="00E04F7D">
        <w:t xml:space="preserve">invariable in the relevant sites. </w:t>
      </w:r>
      <w:r w:rsidR="00B46F40">
        <w:t>P</w:t>
      </w:r>
      <w:r w:rsidR="00E04F7D">
        <w:t xml:space="preserve">rimary production </w:t>
      </w:r>
      <w:r w:rsidR="00B46F40">
        <w:t xml:space="preserve">is varying in a </w:t>
      </w:r>
      <w:del w:id="1266" w:author="CiLia" w:date="2022-08-04T17:29:00Z">
        <w:r w:rsidR="00B46F40" w:rsidDel="00C125D0">
          <w:delText>contrasting way to that</w:delText>
        </w:r>
      </w:del>
      <w:ins w:id="1267" w:author="CiLia" w:date="2022-08-04T17:29:00Z">
        <w:r w:rsidR="00C125D0">
          <w:t>counter</w:t>
        </w:r>
      </w:ins>
      <w:r w:rsidR="00B46F40">
        <w:t xml:space="preserve"> anticipated</w:t>
      </w:r>
      <w:ins w:id="1268" w:author="CiLia" w:date="2022-08-04T17:29:00Z">
        <w:r w:rsidR="00C125D0">
          <w:t xml:space="preserve"> way to that </w:t>
        </w:r>
      </w:ins>
      <w:del w:id="1269" w:author="CiLia" w:date="2022-08-04T17:29:00Z">
        <w:r w:rsidR="00B46F40" w:rsidDel="00C125D0">
          <w:delText xml:space="preserve"> </w:delText>
        </w:r>
        <w:r w:rsidR="002129C4" w:rsidDel="00C125D0">
          <w:delText xml:space="preserve">in cases </w:delText>
        </w:r>
      </w:del>
      <w:del w:id="1270" w:author="CiLia" w:date="2022-08-05T18:17:00Z">
        <w:r w:rsidR="002129C4" w:rsidDel="0022033F">
          <w:delText>where</w:delText>
        </w:r>
      </w:del>
      <w:ins w:id="1271" w:author="CiLia" w:date="2022-08-05T18:17:00Z">
        <w:r w:rsidR="0022033F">
          <w:t>expected when</w:t>
        </w:r>
      </w:ins>
      <w:r w:rsidR="00B46F40">
        <w:t xml:space="preserve"> food availability </w:t>
      </w:r>
      <w:del w:id="1272" w:author="CiLia" w:date="2022-08-04T17:30:00Z">
        <w:r w:rsidR="002129C4" w:rsidDel="00C125D0">
          <w:delText>is</w:delText>
        </w:r>
        <w:r w:rsidR="00B46F40" w:rsidDel="00C125D0">
          <w:delText xml:space="preserve"> the </w:delText>
        </w:r>
      </w:del>
      <w:r w:rsidR="00B46F40">
        <w:t>cause</w:t>
      </w:r>
      <w:ins w:id="1273" w:author="CiLia" w:date="2022-08-04T17:30:00Z">
        <w:r w:rsidR="00C125D0">
          <w:t>s</w:t>
        </w:r>
      </w:ins>
      <w:r w:rsidR="00B46F40">
        <w:t xml:space="preserve"> </w:t>
      </w:r>
      <w:del w:id="1274" w:author="CiLia" w:date="2022-08-04T17:30:00Z">
        <w:r w:rsidR="00B46F40" w:rsidDel="00C125D0">
          <w:delText xml:space="preserve">of </w:delText>
        </w:r>
      </w:del>
      <w:r w:rsidR="00B46F40">
        <w:t>difference</w:t>
      </w:r>
      <w:ins w:id="1275" w:author="CiLia" w:date="2022-08-04T17:30:00Z">
        <w:r w:rsidR="00C125D0">
          <w:t>s</w:t>
        </w:r>
      </w:ins>
      <w:r w:rsidR="00B46F40">
        <w:t xml:space="preserve"> in fish condition, i.e.</w:t>
      </w:r>
      <w:r w:rsidR="007911D6">
        <w:t>,</w:t>
      </w:r>
      <w:r w:rsidR="00B46F40">
        <w:t xml:space="preserve"> it</w:t>
      </w:r>
      <w:r w:rsidR="00E04F7D">
        <w:t xml:space="preserve"> is lower in </w:t>
      </w:r>
      <w:ins w:id="1276" w:author="CiLia" w:date="2022-08-04T17:30:00Z">
        <w:r w:rsidR="00C125D0">
          <w:t xml:space="preserve">the wealthier </w:t>
        </w:r>
      </w:ins>
      <w:r w:rsidR="00E04F7D">
        <w:t>GSA</w:t>
      </w:r>
      <w:r w:rsidR="00DD1EE9">
        <w:t>0</w:t>
      </w:r>
      <w:r w:rsidR="00E04F7D">
        <w:t>6</w:t>
      </w:r>
      <w:r w:rsidR="00DD1EE9">
        <w:t>c</w:t>
      </w:r>
      <w:r w:rsidR="00E04F7D">
        <w:t xml:space="preserve"> </w:t>
      </w:r>
      <w:ins w:id="1277" w:author="CiLia" w:date="2022-08-04T17:31:00Z">
        <w:r w:rsidR="00C125D0">
          <w:t xml:space="preserve">area </w:t>
        </w:r>
      </w:ins>
      <w:r w:rsidR="00E04F7D">
        <w:t xml:space="preserve">and higher in </w:t>
      </w:r>
      <w:ins w:id="1278" w:author="CiLia" w:date="2022-08-04T17:31:00Z">
        <w:r w:rsidR="00C125D0">
          <w:t xml:space="preserve">the poorer </w:t>
        </w:r>
      </w:ins>
      <w:r w:rsidR="00E04F7D">
        <w:t>GSA07</w:t>
      </w:r>
      <w:r w:rsidR="00DD1EE9">
        <w:t>a</w:t>
      </w:r>
      <w:r w:rsidR="00E04F7D">
        <w:t>, GSA07</w:t>
      </w:r>
      <w:r w:rsidR="00DD1EE9">
        <w:t>b</w:t>
      </w:r>
      <w:r w:rsidR="00E04F7D">
        <w:t xml:space="preserve"> and GSA06</w:t>
      </w:r>
      <w:r w:rsidR="00DD1EE9">
        <w:t>a</w:t>
      </w:r>
      <w:ins w:id="1279" w:author="CiLia" w:date="2022-08-04T17:31:00Z">
        <w:r w:rsidR="00C125D0">
          <w:t xml:space="preserve"> areas</w:t>
        </w:r>
      </w:ins>
      <w:r w:rsidR="00E04F7D">
        <w:t xml:space="preserve">. The only variables that reflected northern poorness to southern richness </w:t>
      </w:r>
      <w:r w:rsidR="00DC65E0">
        <w:t xml:space="preserve">were </w:t>
      </w:r>
      <w:r w:rsidR="00E04F7D">
        <w:t xml:space="preserve">PAR mean (Photosynthetically Active Radiation) and bottom </w:t>
      </w:r>
      <w:r w:rsidR="000A6B7F">
        <w:t>n</w:t>
      </w:r>
      <w:bookmarkStart w:id="1280" w:name="_Hlk73115434"/>
      <w:bookmarkStart w:id="1281" w:name="_Hlk73115448"/>
      <w:r w:rsidR="000A6B7F">
        <w:t>itrate</w:t>
      </w:r>
      <w:bookmarkEnd w:id="1280"/>
      <w:r w:rsidR="000A6B7F">
        <w:t xml:space="preserve"> </w:t>
      </w:r>
      <w:bookmarkEnd w:id="1281"/>
      <w:r w:rsidR="00B46F40">
        <w:t xml:space="preserve">that </w:t>
      </w:r>
      <w:r w:rsidR="00123306">
        <w:t>have been found to</w:t>
      </w:r>
      <w:r w:rsidR="002129C4">
        <w:t xml:space="preserve"> </w:t>
      </w:r>
      <w:r w:rsidR="00E04F7D">
        <w:t xml:space="preserve">vary on a seasonal basis </w:t>
      </w:r>
      <w:ins w:id="1282" w:author="CiLia" w:date="2022-09-07T16:31:00Z">
        <w:r w:rsidR="00063B0B">
          <w:fldChar w:fldCharType="begin" w:fldLock="1"/>
        </w:r>
      </w:ins>
      <w:r w:rsidR="000F6864">
        <w:instrText>ADDIN CSL_CITATION {"citationItems":[{"id":"ITEM-1","itemData":{"DOI":"10.1111/1440-1703.12006","ISSN":"14401703","abstract":"The increased availability of global scale environmental and biological data is enabling more objective, data-driven, classifications of the oceans. However, comparisons of seasonal differences at a global scale have been limited to ocean color and derived variables. Here, we used long-term averages of 18 ocean variables in summer and winter to classify the seasonal ocean surface waters through principle components analysis and k-means clustering. We identified 11 distinct areas that fit the definition of “ecosystems,” which is enduring regions demarcated by environmental characteristics. Overall, the “ecosystems” retained their general distribution with latitude boundaries in each season, while there were some variations in latitude and some more complex differences. Of all the variables, temperature had the greatest importance and correlated with many other variables in both seasons. Some variables had uniquely significant effects on the classification in both seasons as well, such as calcite, land distance, depth, and surface current. Thus while the present seasonal classification is robust for available data, future analyses with variables not presently available may improve it. Nevertheless, the results indicate that species will need to either move or have adapted to live in greater ecosystem variation in mid temperature and subtropical latitudes where ecosystem boundaries move seasonally. In contrast, because conditions vary less in the tropics and polar seas, species in these latitudes may be more sensitive to climatic change.","author":[{"dropping-particle":"","family":"Zhao","given":"Qianshuo","non-dropping-particle":"","parse-names":false,"suffix":""},{"dropping-particle":"","family":"Costello","given":"Mark J.","non-dropping-particle":"","parse-names":false,"suffix":""}],"container-title":"Ecological Research","id":"ITEM-1","issue":"4","issued":{"date-parts":[["2019"]]},"page":"457-471","title":"Summer and winter ecosystems of the world ocean photic zone","type":"article-journal","volume":"34"},"uris":["http://www.mendeley.com/documents/?uuid=eb4b2c41-f698-4b17-842d-2ca5d115fd86"]}],"mendeley":{"formattedCitation":"(Zhao &amp; Costello, 2019)","plainTextFormattedCitation":"(Zhao &amp; Costello, 2019)","previouslyFormattedCitation":"(Zhao &amp; Costello, 2019)"},"properties":{"noteIndex":0},"schema":"https://github.com/citation-style-language/schema/raw/master/csl-citation.json"}</w:instrText>
      </w:r>
      <w:r w:rsidR="00063B0B">
        <w:fldChar w:fldCharType="separate"/>
      </w:r>
      <w:r w:rsidR="00063B0B" w:rsidRPr="00063B0B">
        <w:rPr>
          <w:noProof/>
        </w:rPr>
        <w:t>(Zhao &amp; Costello, 2019)</w:t>
      </w:r>
      <w:ins w:id="1283" w:author="CiLia" w:date="2022-09-07T16:31:00Z">
        <w:r w:rsidR="00063B0B">
          <w:fldChar w:fldCharType="end"/>
        </w:r>
      </w:ins>
      <w:r w:rsidR="00E04F7D">
        <w:t xml:space="preserve">. </w:t>
      </w:r>
      <w:r w:rsidR="002129C4">
        <w:t>Nevertheless</w:t>
      </w:r>
      <w:r w:rsidR="00E04F7D">
        <w:t xml:space="preserve">, not </w:t>
      </w:r>
      <w:ins w:id="1284" w:author="CiLia" w:date="2022-08-04T17:31:00Z">
        <w:r w:rsidR="001A1CF8">
          <w:t xml:space="preserve">strictly </w:t>
        </w:r>
      </w:ins>
      <w:r w:rsidR="00E04F7D">
        <w:t xml:space="preserve">looking into the seasonal variation of the environmental variables </w:t>
      </w:r>
      <w:r w:rsidR="00DC65E0">
        <w:t>with time</w:t>
      </w:r>
      <w:ins w:id="1285" w:author="CiLia" w:date="2022-08-04T17:31:00Z">
        <w:r w:rsidR="001A1CF8">
          <w:t xml:space="preserve"> (we only looked on ave</w:t>
        </w:r>
      </w:ins>
      <w:ins w:id="1286" w:author="CiLia" w:date="2022-08-04T17:32:00Z">
        <w:r w:rsidR="001A1CF8">
          <w:t xml:space="preserve">rage values of two periods </w:t>
        </w:r>
        <w:proofErr w:type="gramStart"/>
        <w:r w:rsidR="001A1CF8">
          <w:t>i.e.</w:t>
        </w:r>
        <w:proofErr w:type="gramEnd"/>
        <w:r w:rsidR="001A1CF8">
          <w:t xml:space="preserve"> May-October and November-April</w:t>
        </w:r>
      </w:ins>
      <w:ins w:id="1287" w:author="CiLia" w:date="2022-08-04T17:33:00Z">
        <w:r w:rsidR="001A1CF8">
          <w:t xml:space="preserve"> approximating the species reproductive season</w:t>
        </w:r>
      </w:ins>
      <w:ins w:id="1288" w:author="CiLia" w:date="2022-08-04T17:32:00Z">
        <w:r w:rsidR="001A1CF8">
          <w:t>)</w:t>
        </w:r>
      </w:ins>
      <w:r w:rsidR="00DC65E0">
        <w:t xml:space="preserve"> </w:t>
      </w:r>
      <w:r w:rsidR="00E04F7D">
        <w:t>inevitably disregard</w:t>
      </w:r>
      <w:r w:rsidR="00DC65E0">
        <w:t>s</w:t>
      </w:r>
      <w:r w:rsidR="00E04F7D">
        <w:t xml:space="preserve"> any </w:t>
      </w:r>
      <w:r w:rsidR="00DC65E0">
        <w:t>seasonal/</w:t>
      </w:r>
      <w:r w:rsidR="00E04F7D">
        <w:t>temporal changes occurring as well as their spatial extent</w:t>
      </w:r>
      <w:r w:rsidR="00DC65E0">
        <w:t xml:space="preserve"> with </w:t>
      </w:r>
      <w:r w:rsidR="00DC65E0" w:rsidRPr="00B46F40">
        <w:rPr>
          <w:lang w:val="en-US"/>
        </w:rPr>
        <w:t>the role of seasonality remain</w:t>
      </w:r>
      <w:r w:rsidR="00DC65E0">
        <w:rPr>
          <w:lang w:val="en-US"/>
        </w:rPr>
        <w:t>ing</w:t>
      </w:r>
      <w:r w:rsidR="00DC65E0" w:rsidRPr="00B46F40">
        <w:rPr>
          <w:lang w:val="en-US"/>
        </w:rPr>
        <w:t xml:space="preserve"> to be further </w:t>
      </w:r>
      <w:r w:rsidR="00DC65E0">
        <w:rPr>
          <w:lang w:val="en-US"/>
        </w:rPr>
        <w:t>assessed</w:t>
      </w:r>
      <w:r w:rsidR="00DC65E0" w:rsidRPr="00B46F40">
        <w:rPr>
          <w:lang w:val="en-US"/>
        </w:rPr>
        <w:t xml:space="preserve"> in future studies</w:t>
      </w:r>
      <w:r w:rsidR="00E04F7D">
        <w:t>.</w:t>
      </w:r>
    </w:p>
    <w:p w14:paraId="62CC88CD" w14:textId="2CF15BE0" w:rsidR="00953435" w:rsidRDefault="00B46F40" w:rsidP="0048126E">
      <w:pPr>
        <w:spacing w:line="480" w:lineRule="auto"/>
      </w:pPr>
      <w:r>
        <w:t xml:space="preserve">According to </w:t>
      </w:r>
      <w:r>
        <w:fldChar w:fldCharType="begin" w:fldLock="1"/>
      </w:r>
      <w:r w:rsidR="00AA76CF">
        <w:instrText>ADDIN CSL_CITATION {"citationItems":[{"id":"ITEM-1","itemData":{"DOI":"10.1007/s00227-014-2463-1","ISSN":"00253162","abstract":"Since 2007, the ecosystem of the Gulf of Lions has shifted to a different regime, characterised by a low anchovy (Engraulis encrasicolus) and sardine (Sardina pilchardus) biomass and a remarkably high sprat (Sprattus sprattus) biomass. Surprisingly, the abundance and recruitment of anchovy and sardine remained high. To understand which processes (bottom-up or top-down control, etc.) could have caused this shift, we studied the changes in body condition, growth and size and age of anchovy, sardine and sprat over 1984–1985 and 1992–2012, using data from scientific surveys. The annual age structure of anchovy and sardine was estimated using Bayesian mixture models based on size frequency data with priors on the age–length relationship derived from independent otolith readings. The results indicated periods during which anchovy and sardine were in an average (1992–2004), good (2005–2007) or poor (2008–2012) overall state of condition. For sardine, the shift towards smaller fish observed during these past 4 years was explained by a combination of slower growth and the disappearance of older individuals (ages 2+). Despite the increase in biomass of sprat since 2008, indications were found that sprat was also smaller than in the past. As growth and condition decreased and overexploitation has not been documented or suspected for those three species in this area, we propose that the current decline in sardine and anchovy biomass could be due to qualitative and/or quantitative modifications in the planktonic production (i.e. a bottom-up control) or mass mortalities of adults due to an epidemic disease.","author":[{"dropping-particle":"","family":"Beveren","given":"Elisabeth","non-dropping-particle":"Van","parse-names":false,"suffix":""},{"dropping-particle":"","family":"Bonhommeau","given":"Sylvain","non-dropping-particle":"","parse-names":false,"suffix":""},{"dropping-particle":"","family":"Fromentin","given":"Jean Marc","non-dropping-particle":"","parse-names":false,"suffix":""},{"dropping-particle":"","family":"Bigot","given":"Jean Louis","non-dropping-particle":"","parse-names":false,"suffix":""},{"dropping-particle":"","family":"Bourdeix","given":"Jean Hervé","non-dropping-particle":"","parse-names":false,"suffix":""},{"dropping-particle":"","family":"Brosset","given":"Pablo","non-dropping-particle":"","parse-names":false,"suffix":""},{"dropping-particle":"","family":"Roos","given":"David","non-dropping-particle":"","parse-names":false,"suffix":""},{"dropping-particle":"","family":"Saraux","given":"Claire","non-dropping-particle":"","parse-names":false,"suffix":""}],"container-title":"Marine Biology","id":"ITEM-1","issue":"8","issued":{"date-parts":[["2014","11","14"]]},"page":"1809-1822","publisher":"Springer Verlag","title":"Rapid changes in growth, condition, size and age of small pelagic fish in the Mediterranean","type":"article-journal","volume":"161"},"uris":["http://www.mendeley.com/documents/?uuid=f21f83f3-7a01-3fe1-85e2-0edcc53633e5"]}],"mendeley":{"formattedCitation":"(Van Beveren et al., 2014)","manualFormatting":"Van Beveren et al. (2014)","plainTextFormattedCitation":"(Van Beveren et al., 2014)","previouslyFormattedCitation":"(Van Beveren et al., 2014)"},"properties":{"noteIndex":0},"schema":"https://github.com/citation-style-language/schema/raw/master/csl-citation.json"}</w:instrText>
      </w:r>
      <w:r>
        <w:fldChar w:fldCharType="separate"/>
      </w:r>
      <w:r w:rsidR="00AA76CF" w:rsidRPr="00AA76CF">
        <w:rPr>
          <w:noProof/>
        </w:rPr>
        <w:t xml:space="preserve">Van Beveren et al. </w:t>
      </w:r>
      <w:r w:rsidR="00AA76CF">
        <w:rPr>
          <w:noProof/>
        </w:rPr>
        <w:t>(</w:t>
      </w:r>
      <w:r w:rsidR="00AA76CF" w:rsidRPr="00AA76CF">
        <w:rPr>
          <w:noProof/>
        </w:rPr>
        <w:t>2014)</w:t>
      </w:r>
      <w:r>
        <w:fldChar w:fldCharType="end"/>
      </w:r>
      <w:r>
        <w:t>, t</w:t>
      </w:r>
      <w:r w:rsidR="002B3232" w:rsidRPr="00A8543F">
        <w:t>he recent decrease in abundance of small pelagic fishes in th</w:t>
      </w:r>
      <w:r w:rsidR="002B3232">
        <w:t>e Gulf of Lions</w:t>
      </w:r>
      <w:r w:rsidR="002B3232" w:rsidRPr="00A8543F">
        <w:t xml:space="preserve"> </w:t>
      </w:r>
      <w:r w:rsidR="00953435">
        <w:t xml:space="preserve">was related to </w:t>
      </w:r>
      <w:r w:rsidR="002B3232" w:rsidRPr="00A8543F">
        <w:t xml:space="preserve">slower growth and the disappearance of older individuals </w:t>
      </w:r>
      <w:r w:rsidR="00953435">
        <w:t xml:space="preserve">rather than </w:t>
      </w:r>
      <w:r w:rsidR="00953435" w:rsidRPr="00A8543F">
        <w:t xml:space="preserve">to a decrease in the recruitment strength </w:t>
      </w:r>
      <w:r w:rsidR="00DC65E0">
        <w:t>or overfishing</w:t>
      </w:r>
      <w:r w:rsidR="002B3232" w:rsidRPr="00A8543F">
        <w:t>.</w:t>
      </w:r>
      <w:r w:rsidR="002B3232">
        <w:t xml:space="preserve"> </w:t>
      </w:r>
      <w:r w:rsidR="002B3232" w:rsidRPr="00A8543F">
        <w:t xml:space="preserve">As growth and condition decreased, </w:t>
      </w:r>
      <w:r w:rsidR="002B3232">
        <w:t>the authors</w:t>
      </w:r>
      <w:r w:rsidR="002B3232" w:rsidRPr="00A8543F">
        <w:t xml:space="preserve"> propose</w:t>
      </w:r>
      <w:r w:rsidR="00532F5F">
        <w:t>d</w:t>
      </w:r>
      <w:r w:rsidR="002B3232" w:rsidRPr="00A8543F">
        <w:t xml:space="preserve"> that the current decline in sardine biomass could be due to qualitative and/or quantitative modifications in the planktonic production (i.e. a bottom-up control) or mass mortalities of adults due to an epidemic disease</w:t>
      </w:r>
      <w:r w:rsidR="002B3232">
        <w:t xml:space="preserve"> </w:t>
      </w:r>
      <w:r w:rsidR="000F6864">
        <w:fldChar w:fldCharType="begin" w:fldLock="1"/>
      </w:r>
      <w:r w:rsidR="000F6864">
        <w:instrText>ADDIN CSL_CITATION {"citationItems":[{"id":"ITEM-1","itemData":{"DOI":"10.1007/s00227-014-2463-1","ISSN":"00253162","abstract":"Since 2007, the ecosystem of the Gulf of Lions has shifted to a different regime, characterised by a low anchovy (Engraulis encrasicolus) and sardine (Sardina pilchardus) biomass and a remarkably high sprat (Sprattus sprattus) biomass. Surprisingly, the abundance and recruitment of anchovy and sardine remained high. To understand which processes (bottom-up or top-down control, etc.) could have caused this shift, we studied the changes in body condition, growth and size and age of anchovy, sardine and sprat over 1984–1985 and 1992–2012, using data from scientific surveys. The annual age structure of anchovy and sardine was estimated using Bayesian mixture models based on size frequency data with priors on the age–length relationship derived from independent otolith readings. The results indicated periods during which anchovy and sardine were in an average (1992–2004), good (2005–2007) or poor (2008–2012) overall state of condition. For sardine, the shift towards smaller fish observed during these past 4 years was explained by a combination of slower growth and the disappearance of older individuals (ages 2+). Despite the increase in biomass of sprat since 2008, indications were found that sprat was also smaller than in the past. As growth and condition decreased and overexploitation has not been documented or suspected for those three species in this area, we propose that the current decline in sardine and anchovy biomass could be due to qualitative and/or quantitative modifications in the planktonic production (i.e. a bottom-up control) or mass mortalities of adults due to an epidemic disease.","author":[{"dropping-particle":"","family":"Beveren","given":"Elisabeth","non-dropping-particle":"Van","parse-names":false,"suffix":""},{"dropping-particle":"","family":"Bonhommeau","given":"Sylvain","non-dropping-particle":"","parse-names":false,"suffix":""},{"dropping-particle":"","family":"Fromentin","given":"Jean Marc","non-dropping-particle":"","parse-names":false,"suffix":""},{"dropping-particle":"","family":"Bigot","given":"Jean Louis","non-dropping-particle":"","parse-names":false,"suffix":""},{"dropping-particle":"","family":"Bourdeix","given":"Jean Hervé","non-dropping-particle":"","parse-names":false,"suffix":""},{"dropping-particle":"","family":"Brosset","given":"Pablo","non-dropping-particle":"","parse-names":false,"suffix":""},{"dropping-particle":"","family":"Roos","given":"David","non-dropping-particle":"","parse-names":false,"suffix":""},{"dropping-particle":"","family":"Saraux","given":"Claire","non-dropping-particle":"","parse-names":false,"suffix":""}],"container-title":"Marine Biology","id":"ITEM-1","issue":"8","issued":{"date-parts":[["2014","11","14"]]},"page":"1809-1822","publisher":"Springer Verlag","title":"Rapid changes in growth, condition, size and age of small pelagic fish in the Mediterranean","type":"article-journal","volume":"161"},"uris":["http://www.mendeley.com/documents/?uuid=f21f83f3-7a01-3fe1-85e2-0edcc53633e5"]}],"mendeley":{"formattedCitation":"(Van Beveren et al., 2014)","plainTextFormattedCitation":"(Van Beveren et al., 2014)","previouslyFormattedCitation":"(Van Beveren et al., 2014)"},"properties":{"noteIndex":0},"schema":"https://github.com/citation-style-language/schema/raw/master/csl-citation.json"}</w:instrText>
      </w:r>
      <w:r w:rsidR="000F6864">
        <w:fldChar w:fldCharType="separate"/>
      </w:r>
      <w:r w:rsidR="000F6864" w:rsidRPr="000F6864">
        <w:rPr>
          <w:noProof/>
        </w:rPr>
        <w:t>(Van Beveren et al., 2014)</w:t>
      </w:r>
      <w:r w:rsidR="000F6864">
        <w:fldChar w:fldCharType="end"/>
      </w:r>
      <w:r w:rsidR="002B3232" w:rsidRPr="00A8543F">
        <w:t>.</w:t>
      </w:r>
      <w:r w:rsidR="005177A4">
        <w:t xml:space="preserve"> </w:t>
      </w:r>
      <w:r w:rsidR="003622F7">
        <w:t xml:space="preserve">This is further supported by the findings of </w:t>
      </w:r>
      <w:del w:id="1289" w:author="CiLia" w:date="2022-08-05T12:59:00Z">
        <w:r w:rsidR="003622F7" w:rsidDel="007F2A2F">
          <w:delText xml:space="preserve">a </w:delText>
        </w:r>
      </w:del>
      <w:r w:rsidR="003622F7">
        <w:t xml:space="preserve">recent </w:t>
      </w:r>
      <w:del w:id="1290" w:author="CiLia" w:date="2022-08-05T12:59:00Z">
        <w:r w:rsidR="003622F7" w:rsidDel="007F2A2F">
          <w:delText xml:space="preserve">study </w:delText>
        </w:r>
      </w:del>
      <w:ins w:id="1291" w:author="CiLia" w:date="2022-08-05T12:59:00Z">
        <w:r w:rsidR="007F2A2F">
          <w:t xml:space="preserve">studies </w:t>
        </w:r>
      </w:ins>
      <w:r w:rsidR="003622F7">
        <w:t xml:space="preserve">where </w:t>
      </w:r>
      <w:del w:id="1292" w:author="CiLia" w:date="2022-08-05T13:00:00Z">
        <w:r w:rsidR="003622F7" w:rsidDel="007F2A2F">
          <w:rPr>
            <w:color w:val="000000"/>
          </w:rPr>
          <w:delText xml:space="preserve">wild sardines initially in poor condition </w:delText>
        </w:r>
        <w:r w:rsidR="00240DF0" w:rsidDel="007F2A2F">
          <w:rPr>
            <w:color w:val="000000"/>
          </w:rPr>
          <w:delText>recovered</w:delText>
        </w:r>
        <w:r w:rsidR="003622F7" w:rsidDel="007F2A2F">
          <w:rPr>
            <w:color w:val="000000"/>
          </w:rPr>
          <w:delText xml:space="preserve"> when taken to experimental stations and fed properly, suggesting that </w:delText>
        </w:r>
      </w:del>
      <w:r w:rsidR="003622F7">
        <w:rPr>
          <w:color w:val="000000"/>
        </w:rPr>
        <w:t xml:space="preserve">the decrease in </w:t>
      </w:r>
      <w:r w:rsidR="00BE6881">
        <w:rPr>
          <w:color w:val="000000"/>
        </w:rPr>
        <w:t xml:space="preserve">body </w:t>
      </w:r>
      <w:r w:rsidR="003622F7">
        <w:rPr>
          <w:color w:val="000000"/>
        </w:rPr>
        <w:t xml:space="preserve">condition was not related to selective processes </w:t>
      </w:r>
      <w:r>
        <w:rPr>
          <w:color w:val="000000"/>
        </w:rPr>
        <w:fldChar w:fldCharType="begin" w:fldLock="1"/>
      </w:r>
      <w:r>
        <w:rPr>
          <w:color w:val="000000"/>
        </w:rPr>
        <w:instrText>ADDIN CSL_CITATION {"citationItems":[{"id":"ITEM-1","itemData":{"DOI":"10.1016/j.dsr2.2018.02.010","ISSN":"09670645","abstract":"Around 2008, an ecosystem shift occurred in the Gulf of Lions, highlighted by considerable changes in biomass and fish mean weight of its two main small pelagic fish stocks (European anchovy, Engraulis encrasicolus; European sardine, Sardina pilchardus). Surprisingly these changes did not appear to be mediated by a decrease in fish recruitment rates (which remained high) or by a high fishing pressure (exploitation rates being extremely low). Here, we review the current knowledge on the population's dynamics and its potential causes. We used an integrative ecosystem approach exploring alternative hypotheses, ranging from bottom-up to top-down control, not forgetting epizootic diseases. First, the study of multiple population characteristics highlighted a decrease in body condition for both species as well as an important decrease in size resulting from both a slower growth and a progressive disappearance of older sardines. Interestingly, older sardines were more affected by the decrease in condition than younger ones, another sign of an unbalanced population structure. While top-down control by bluefin tuna or dolphins, emigration and disease were mostly discarded as important drivers, bottom-up control mediated by potential changes in the plankton community appeared to play an important role via a decrease in fish energy income and hence growth, condition and size. Isotopic and stomach content analyses indicated a dietary shift pre- and post-2008 and modeled mesozooplankton abundance was directly linked to fish condition. Despite low energy reserves from 2008 onwards, sardines and anchovies maintained if not increased their reproductive investment, likely altering the life-history trade-off between reproduction and survival and resulting in higher natural mortality. The current worrying situation might thus have resulted from changes in plankton availability/diversity, which remains to be thoroughly investigated together with fish phenotypic plasticity.","author":[{"dropping-particle":"","family":"Saraux","given":"Claire","non-dropping-particle":"","parse-names":false,"suffix":""},{"dropping-particle":"","family":"Beveren","given":"Elisabeth","non-dropping-particle":"Van","parse-names":false,"suffix":""},{"dropping-particle":"","family":"Brosset","given":"Pablo","non-dropping-particle":"","parse-names":false,"suffix":""},{"dropping-particle":"","family":"Queiros","given":"Quentin","non-dropping-particle":"","parse-names":false,"suffix":""},{"dropping-particle":"","family":"Bourdeix","given":"Jean Hervé","non-dropping-particle":"","parse-names":false,"suffix":""},{"dropping-particle":"","family":"Dutto","given":"Gilbert","non-dropping-particle":"","parse-names":false,"suffix":""},{"dropping-particle":"","family":"Gasset","given":"Eric","non-dropping-particle":"","parse-names":false,"suffix":""},{"dropping-particle":"","family":"Jac","given":"Cyrielle","non-dropping-particle":"","parse-names":false,"suffix":""},{"dropping-particle":"","family":"Bonhommeau","given":"Sylvain","non-dropping-particle":"","parse-names":false,"suffix":""},{"dropping-particle":"","family":"Fromentin","given":"Jean Marc","non-dropping-particle":"","parse-names":false,"suffix":""}],"container-title":"Deep-Sea Research Part II: Topical Studies in Oceanography","id":"ITEM-1","issued":{"date-parts":[["2019","1","1"]]},"page":"52-61","publisher":"Elsevier Ltd","title":"Small pelagic fish dynamics: A review of mechanisms in the Gulf of Lions","type":"article-journal","volume":"159"},"uris":["http://www.mendeley.com/documents/?uuid=a6bccd16-46ca-333f-ac46-62997eed9b47"]}],"mendeley":{"formattedCitation":"(Saraux et al., 2019)","plainTextFormattedCitation":"(Saraux et al., 2019)","previouslyFormattedCitation":"(Saraux et al., 2019)"},"properties":{"noteIndex":0},"schema":"https://github.com/citation-style-language/schema/raw/master/csl-citation.json"}</w:instrText>
      </w:r>
      <w:r>
        <w:rPr>
          <w:color w:val="000000"/>
        </w:rPr>
        <w:fldChar w:fldCharType="separate"/>
      </w:r>
      <w:r w:rsidRPr="00B46F40">
        <w:rPr>
          <w:noProof/>
          <w:color w:val="000000"/>
        </w:rPr>
        <w:t>(Saraux et al., 2019)</w:t>
      </w:r>
      <w:r>
        <w:rPr>
          <w:color w:val="000000"/>
        </w:rPr>
        <w:fldChar w:fldCharType="end"/>
      </w:r>
      <w:ins w:id="1293" w:author="CiLia" w:date="2022-08-05T13:00:00Z">
        <w:r w:rsidR="007F2A2F">
          <w:rPr>
            <w:color w:val="000000"/>
          </w:rPr>
          <w:t xml:space="preserve">, </w:t>
        </w:r>
      </w:ins>
      <w:ins w:id="1294" w:author="CiLia" w:date="2022-08-05T13:03:00Z">
        <w:r w:rsidR="007F2A2F">
          <w:rPr>
            <w:color w:val="000000"/>
          </w:rPr>
          <w:t xml:space="preserve">with </w:t>
        </w:r>
        <w:r w:rsidR="00533548">
          <w:rPr>
            <w:color w:val="000000"/>
          </w:rPr>
          <w:t xml:space="preserve">spatial-seasonal factors at local scales being </w:t>
        </w:r>
      </w:ins>
      <w:ins w:id="1295" w:author="CiLia" w:date="2022-08-05T13:04:00Z">
        <w:r w:rsidR="00533548">
          <w:rPr>
            <w:color w:val="000000"/>
          </w:rPr>
          <w:t>pivotal</w:t>
        </w:r>
      </w:ins>
      <w:ins w:id="1296" w:author="CiLia" w:date="2022-08-05T13:01:00Z">
        <w:r w:rsidR="007F2A2F">
          <w:rPr>
            <w:color w:val="000000"/>
          </w:rPr>
          <w:t xml:space="preserve"> </w:t>
        </w:r>
      </w:ins>
      <w:r w:rsidR="000F6864">
        <w:rPr>
          <w:color w:val="000000"/>
        </w:rPr>
        <w:fldChar w:fldCharType="begin" w:fldLock="1"/>
      </w:r>
      <w:r w:rsidR="00965B88">
        <w:rPr>
          <w:color w:val="000000"/>
        </w:rPr>
        <w:instrText>ADDIN CSL_CITATION {"citationItems":[{"id":"ITEM-1","itemData":{"DOI":"10.1016/J.POCEAN.2022.102745","ISSN":"0079-6611","abstract":"Small pelagic fish (SPF) are key organisms for the functioning of pelagic marine ecosystems. In recent decades, these species have undergone significant changes in biomass, growth and body condition in the Mediterranean Sea. Seasonal and spatial information about changes in biological and ecological traits of SPF and their relationship with environmental variables is still missing. Here, we have investigated along a latitudinal gradient in the Northwestern Mediterranean Sea the seasonal patterns of fish fitness (in terms of body condition, fat content and reproduction activity) of two important Mediterranean SPF, European anchovy (Engraulis encrasicolus) and European sardine (Sardina pilchardus). We used non-parametric multivariate analyses and Generalized Additive Models (GAMs) to investigate which environmental and trophic variables could explain observed variations during 2018–2019. Mean fat content values, relative condition index (Kn) and gonadosomatic index (GSI) were calculated monthly. We also measured individual's stable isotope composition in muscle. Chlorophyll-a, sea surface temperature and salinity were used as environmental descriptors. The results revealed spatial and temporal variations for both species in terms of body condition, fat content and reproduction indices, as well as of stable isotopic values. GAMs showed that the variability in fitness for both species was mostly explained by environmental variables, in addition to the spatial and seasonal factors. Trophic variables contributed to explain the variability of the indices, mostly in the case of anchovy. This study provides insights into the spatial and seasonal interplay of the fitness of two important commercial species along a latitudinal gradient, and contributes to understand the fluctuations of SPF population and recent declining trends to inform proactive fisheries management at local and regional scale.","author":[{"dropping-particle":"","family":"Lloret-Lloret","given":"E.","non-dropping-particle":"","parse-names":false,"suffix":""},{"dropping-particle":"","family":"Albo-Puigserver","given":"M.","non-dropping-particle":"","parse-names":false,"suffix":""},{"dropping-particle":"","family":"Giménez","given":"J.","non-dropping-particle":"","parse-names":false,"suffix":""},{"dropping-particle":"","family":"Navarro","given":"J.","non-dropping-particle":"","parse-names":false,"suffix":""},{"dropping-particle":"","family":"Pennino","given":"M. G.","non-dropping-particle":"","parse-names":false,"suffix":""},{"dropping-particle":"","family":"Steenbeek","given":"J.","non-dropping-particle":"","parse-names":false,"suffix":""},{"dropping-particle":"","family":"Bellido","given":"J. M.","non-dropping-particle":"","parse-names":false,"suffix":""},{"dropping-particle":"","family":"Coll","given":"M.","non-dropping-particle":"","parse-names":false,"suffix":""}],"container-title":"Progress in Oceanography","id":"ITEM-1","issued":{"date-parts":[["2022","3","1"]]},"page":"102745","publisher":"Pergamon","title":"Small pelagic fish fitness relates to local environmental conditions and trophic variables","type":"article-journal","volume":"202"},"uris":["http://www.mendeley.com/documents/?uuid=70e9fb42-3af8-3fd6-b45a-3b22a4dd871b"]}],"mendeley":{"formattedCitation":"(Lloret-Lloret et al., 2022)","plainTextFormattedCitation":"(Lloret-Lloret et al., 2022)","previouslyFormattedCitation":"(Lloret-Lloret et al., 2022)"},"properties":{"noteIndex":0},"schema":"https://github.com/citation-style-language/schema/raw/master/csl-citation.json"}</w:instrText>
      </w:r>
      <w:r w:rsidR="000F6864">
        <w:rPr>
          <w:color w:val="000000"/>
        </w:rPr>
        <w:fldChar w:fldCharType="separate"/>
      </w:r>
      <w:r w:rsidR="000F6864" w:rsidRPr="000F6864">
        <w:rPr>
          <w:noProof/>
          <w:color w:val="000000"/>
        </w:rPr>
        <w:t>(Lloret-Lloret et al., 2022)</w:t>
      </w:r>
      <w:r w:rsidR="000F6864">
        <w:rPr>
          <w:color w:val="000000"/>
        </w:rPr>
        <w:fldChar w:fldCharType="end"/>
      </w:r>
      <w:r w:rsidR="003622F7">
        <w:rPr>
          <w:color w:val="000000"/>
        </w:rPr>
        <w:t xml:space="preserve">. </w:t>
      </w:r>
      <w:r>
        <w:t xml:space="preserve">It has </w:t>
      </w:r>
      <w:ins w:id="1297" w:author="CiLia" w:date="2022-08-05T13:05:00Z">
        <w:r w:rsidR="00462D83">
          <w:t xml:space="preserve">also </w:t>
        </w:r>
      </w:ins>
      <w:r>
        <w:t xml:space="preserve">been </w:t>
      </w:r>
      <w:r>
        <w:lastRenderedPageBreak/>
        <w:t>observed that t</w:t>
      </w:r>
      <w:r w:rsidR="00953435">
        <w:t>he</w:t>
      </w:r>
      <w:r w:rsidR="005177A4" w:rsidRPr="008E3A34">
        <w:t xml:space="preserve"> spatial differences of the feeding ecology of adult sardines </w:t>
      </w:r>
      <w:r w:rsidR="00953435">
        <w:t>might</w:t>
      </w:r>
      <w:r w:rsidR="005177A4" w:rsidRPr="008E3A34">
        <w:t xml:space="preserve"> affect their lipid composition, and also the fatty acid reserves transferred to their progeny </w:t>
      </w:r>
      <w:r>
        <w:fldChar w:fldCharType="begin" w:fldLock="1"/>
      </w:r>
      <w:r w:rsidR="00E40C2A">
        <w:instrText>ADDIN CSL_CITATION {"citationItems":[{"id":"ITEM-1","itemData":{"DOI":"10.1016/j.cbpb.2007.07.008","ISSN":"10964959","PMID":"17720577","abstract":"We compared the fatty acid (FA) composition of the muscle and gonads of female Iberian sardines with hydrated oocytes collected during the 2002/03 spawning season off southern Portugal (November and February) and off western Portugal (February). Sardine condition and total FA concentration in the muscle decreased between the two sampling dates, while the gonadosomatic index was similar between samples. Total monounsaturated FA concentrations in sardine gonads were different for the three samples while saturated and polyunsaturated FA concentrations were similar. Significant linear relations were found between FA concentrations in female muscle and oocytes, including eicosapentaenoic acid (EPA; 20:5n - 3) and arachidonic acid (AA; 20:4n - 6), both being essential for normal larval development. The concentration of docosahexaenoic acid (DHA; 22:6n - 3) in oocytes was independent on muscle concentration, probably resulting from its selective transfer to the oocytes. The EPA/DHA ratio was highly conserved in sardine tissues, while DHA/AA and EPA/AA ratios varied significantly between samples. These results indicate that the FA content of eggs produced by sardines varies throughout the spawning season, egg FA concentrations decreasing as females lose condition, and FA composition also shows spatial variability. Both types of variability may have a significant impact on egg quality, particularly on the amount of reserves available to larvae affecting their resistance to starvation, and the appropriate FA composition required for normal growth. © 2007 Elsevier Inc. All rights reserved.","author":[{"dropping-particle":"","family":"Garrido","given":"Susana","non-dropping-particle":"","parse-names":false,"suffix":""},{"dropping-particle":"","family":"Rosa","given":"Rui","non-dropping-particle":"","parse-names":false,"suffix":""},{"dropping-particle":"","family":"Ben-Hamadou","given":"Radhouan","non-dropping-particle":"","parse-names":false,"suffix":""},{"dropping-particle":"","family":"Cunha","given":"Maria Emilia","non-dropping-particle":"","parse-names":false,"suffix":""},{"dropping-particle":"","family":"Chícharo","given":"Maria Alexandra","non-dropping-particle":"","parse-names":false,"suffix":""},{"dropping-particle":"","family":"Lingen","given":"Carl D.","non-dropping-particle":"van der","parse-names":false,"suffix":""}],"container-title":"Comparative Biochemistry and Physiology - B Biochemistry and Molecular Biology","id":"ITEM-1","issue":"4","issued":{"date-parts":[["2007","12","1"]]},"page":"398-409","publisher":"Elsevier Inc.","title":"Effect of maternal fat reserves on the fatty acid composition of sardine (Sardina pilchardus) oocytes","type":"article-journal","volume":"148"},"uris":["http://www.mendeley.com/documents/?uuid=fb360369-08fd-3fb3-bb13-639ca65d0e8f"]},{"id":"ITEM-2","itemData":{"DOI":"10.1007/s00227-008-0999-7","ISSN":"00253162","abstract":"Temporal variation in the fatty acid (FA) composition of stomach contents of Iberian sardines was compared to the relative contribution to dietary carbon made by different prey types for fish from two areas off Portugal. The effect of the FA content of the diet on sardine muscle FA composition was also studied, aiming at (1) analysing if FA biomarkers can be used as a complementary technique for the study of sardine diet and (2) to relate spatial and temporal variations of prey FA content with sardine condition and reproduction. Significant spatial differences in the FA composition of sardine diet occurred with concentrations of n-3 polyunsaturated FA, namely eicosapentaenoic acid [EPA, 20:5n-3] and linolenic acid 18:3n-3, being significantly higher in the diet of sardines from the west coast, whilst the diet of sardines from the south coast was richer in monounsaturated fatty acids (MUFA), namely the carnivory biomarker oleic acid 18:1n-9. These results are in agreement with the higher contribution made by diatoms and dinoflagellates to the diet of sardines off the west coast. Spatial variation in sardine dietary FA was also detected in their muscle composition, specifically for EPA, and the eicosapentaenoic/ docosahexaenoic acid and (n-3)/(n-6) ratios, which were higher in sardines from the west coast. No difference in FA composition was detected between sexes, and the seasonal variability in sardine total FA concentration was primarily related to the seasonality of spawning. Sardines accumulate high concentrations of FAs during the resting stage of reproduction when the feeding intensity is similar or lower to that observed during the spawning season. Additionally, sardines show a high selective retention of MUFA and polyunsaturated FA (PUFA) throughout the year except at the beginning of the spawning season, when these FAs are largely invested in the formation of the gonads. Therefore, temporal and regional differences of prey environments are strong enough to be reflected in fish body composition, namely on the accumulation of essential FAs, which can have a strong impact on reproduction success for this species. © 2008 Springer-Verlag.","author":[{"dropping-particle":"","family":"Garrido","given":"Susana","non-dropping-particle":"","parse-names":false,"suffix":""},{"dropping-particle":"","family":"Rosa","given":"Rui","non-dropping-particle":"","parse-names":false,"suffix":""},{"dropping-particle":"","family":"Ben-Hamadou","given":"Radhouan","non-dropping-particle":"","parse-names":false,"suffix":""},{"dropping-particle":"","family":"Cunha","given":"Maria Emilia","non-dropping-particle":"","parse-names":false,"suffix":""},{"dropping-particle":"","family":"Chícharo","given":"Maria Alexandra","non-dropping-particle":"","parse-names":false,"suffix":""},{"dropping-particle":"","family":"Lingen","given":"Carl D.","non-dropping-particle":"Van Der","parse-names":false,"suffix":""}],"container-title":"Marine Biology","id":"ITEM-2","issue":"6","issued":{"date-parts":[["2008","5","27"]]},"page":"1053-1065","publisher":"Springer Verlag","title":"Spatio-temporal variability in fatty acid trophic biomarkers in stomach contents and muscle of Iberian sardine (Sardina pilchardus) and its relationship with spawning","type":"article-journal","volume":"154"},"uris":["http://www.mendeley.com/documents/?uuid=b4045570-71f3-3c89-9251-aa6c25c76847"]}],"mendeley":{"formattedCitation":"(Garrido et al., 2007, 2008)","plainTextFormattedCitation":"(Garrido et al., 2007, 2008)","previouslyFormattedCitation":"(Garrido et al., 2007, 2008)"},"properties":{"noteIndex":0},"schema":"https://github.com/citation-style-language/schema/raw/master/csl-citation.json"}</w:instrText>
      </w:r>
      <w:r>
        <w:fldChar w:fldCharType="separate"/>
      </w:r>
      <w:r w:rsidR="00E40C2A" w:rsidRPr="00E40C2A">
        <w:rPr>
          <w:noProof/>
        </w:rPr>
        <w:t>(Garrido et al., 2007, 2008)</w:t>
      </w:r>
      <w:r>
        <w:fldChar w:fldCharType="end"/>
      </w:r>
      <w:r w:rsidR="00953435">
        <w:t>, with direct implications on their condition</w:t>
      </w:r>
      <w:r w:rsidR="005177A4">
        <w:t>.</w:t>
      </w:r>
      <w:r w:rsidR="0048126E">
        <w:t xml:space="preserve"> </w:t>
      </w:r>
      <w:r w:rsidR="00953435">
        <w:t>Such phenotypic differences are not always in</w:t>
      </w:r>
      <w:r w:rsidR="0048126E">
        <w:t xml:space="preserve"> line with observed </w:t>
      </w:r>
      <w:r w:rsidR="0048126E" w:rsidRPr="002161DD">
        <w:t>genetic di</w:t>
      </w:r>
      <w:r w:rsidR="0048126E">
        <w:t>v</w:t>
      </w:r>
      <w:r w:rsidR="0048126E" w:rsidRPr="002161DD">
        <w:t>er</w:t>
      </w:r>
      <w:r w:rsidR="0048126E">
        <w:t>g</w:t>
      </w:r>
      <w:r w:rsidR="0048126E" w:rsidRPr="002161DD">
        <w:t>ence</w:t>
      </w:r>
      <w:r w:rsidR="00704550">
        <w:t>,</w:t>
      </w:r>
      <w:r w:rsidR="0048126E" w:rsidRPr="002161DD">
        <w:t xml:space="preserve"> </w:t>
      </w:r>
      <w:r w:rsidR="0048126E">
        <w:t xml:space="preserve">as in the case of sardines off Moroccan coasts </w:t>
      </w:r>
      <w:r w:rsidR="00704550">
        <w:fldChar w:fldCharType="begin" w:fldLock="1"/>
      </w:r>
      <w:r w:rsidR="003B5884">
        <w:instrText>ADDIN CSL_CITATION {"citationItems":[{"id":"ITEM-1","itemData":{"DOI":"10.1007/s00227-006-0371-8","ISSN":"00253162","abstract":"The upwelling systems along the coast of Morocco support some of the largest populations of sardine (Sardina pilchardus) in the world. Although these populations provide a base for a substantial fishing industry, virtually nothing is known about the genetic stock structure of this fish. Samples (n = 346), collected from seven sites along the Atlantic coast and in the Alboran Sea, were examined for exon-primed intron-crossing PCR (EPIC-PCR) polymorphism. Two markers, CaM-4 and Ops-1, had 6 and 9 alleles, respectively, after the pooling of gel fragments into 5 bp length classes, Correspondence analysis and the distribution of F st among samples indicated that Moroccan populations were divided into two groups with F st= 0.034 (P &lt; 0.05) across the Gibraltar Strait. Populations along the Atlantic coast of Morocco comprise one genetic unit, except for a weak genetic boundary south of Cape Ghir and the peculiar behavior of the Safi sample would indicate a genetic drift. Complex ocean hydrodynamics around Gibraltar Strait and across Cape Ghir, likely, contributes to these genetic isolations. These results point out the usefulness of population genetic studies in stock management for sardine populations that may be particularly vulnerable to overexploitation especially during upwelling intensity shifts. © 2006 Springer-Verlag.","author":[{"dropping-particle":"","family":"Atarhouch","given":"T.","non-dropping-particle":"","parse-names":false,"suffix":""},{"dropping-particle":"","family":"Rami","given":"M.","non-dropping-particle":"","parse-names":false,"suffix":""},{"dropping-particle":"","family":"Naciri","given":"M.","non-dropping-particle":"","parse-names":false,"suffix":""},{"dropping-particle":"","family":"Dakkak","given":"A.","non-dropping-particle":"","parse-names":false,"suffix":""}],"container-title":"Marine Biology","id":"ITEM-1","issue":"3","issued":{"date-parts":[["2007","6","24"]]},"page":"521-528","publisher":"Springer Verlag","title":"Genetic population structure of sardine (Sardina pilchardus) off Morocco detected with intron polymorphism (EPIC-PCR)","type":"article-journal","volume":"150"},"uris":["http://www.mendeley.com/documents/?uuid=8707e093-295d-3dd9-8d7e-d36d0c751b19"]},{"id":"ITEM-2","itemData":{"DOI":"10.1016/j.ympev.2005.08.003","ISSN":"10557903","PMID":"16216537","abstract":"Fishery assessment models meant to determine sustainability of commercial marine fish failed to predict recent stock collapses due to overexploitation. One flaw of assessment models is that they strongly rely on catch and age-composition statistics, but largely ignore the genetic background of the studied populations. We examined population genetic structure of sardine (Sardina pilchardus) in the centraleastern and northeastern Atlantic Ocean and Mediterranean Sea to aid fishery management of this heavily fished small pelagic species. We found that sardine has a striking mitochondrial control region, and sequenced a fragment of 387 bp of its 5′-end in 261 individuals collected off the coasts of Morocco (Dakhla, Tantan, Safi, Larache, and Nador), Portugal (Quarteira), Spain (Pasajes, Barcelona), and Greece (Kavala). High levels of haplotypic diversity rendered a rather unresolved NJ phylogeny. The recovered tree had no phylogeographic structuring except for the clustering of 13 individuals of Safi. In contrast, individuals grouped together according to the presence or absence of a 13-bp insertion in the sequence. φ{symbol}ST pairwise comparisons and molecular variance analyses supported genetic differentiation between the population of Pasajes (Bay of Biscay), and those of the Mediterranean Sea and Moroccan coast, with a contact zone around the Strait of Gibraltar. This result confirms the existence of two subspecies, S. pilchardus pilchardus and S. pilchardus sardina that were previously identified based on meristics and morphometry. Mismatch distribution analysis showed that sardine populations are expanding since the Pleistocene. Surprisingly, the population of Safi showed strong and statistically significant levels of genetic differentiation that could be related with isolation and genetic drift. Comparative analysis of the Safi population versus the rest including mismatch distributions, and a Bayesian skyline plot suggest that the Safi population likely underwent an early genetic bottleneck. The genetic singularity of the Safi population could have been responsible for the historical collapse of this sardine stock in the 1970s. © 2005 Elsevier Inc. All rights reserved.","author":[{"dropping-particle":"","family":"Atarhouch","given":"Touriya","non-dropping-particle":"","parse-names":false,"suffix":""},{"dropping-particle":"","family":"Rüber","given":"Lukas","non-dropping-particle":"","parse-names":false,"suffix":""},{"dropping-particle":"","family":"Gonzalez","given":"Elena G.","non-dropping-particle":"","parse-names":false,"suffix":""},{"dropping-particle":"","family":"Albert","given":"Eva M.","non-dropping-particle":"","parse-names":false,"suffix":""},{"dropping-particle":"","family":"Rami","given":"Mohamed","non-dropping-particle":"","parse-names":false,"suffix":""},{"dropping-particle":"","family":"Dakkak","given":"Allal","non-dropping-particle":"","parse-names":false,"suffix":""},{"dropping-particle":"","family":"Zardoya","given":"Rafael","non-dropping-particle":"","parse-names":false,"suffix":""}],"container-title":"Molecular Phylogenetics and Evolution","id":"ITEM-2","issue":"2","issued":{"date-parts":[["2006","5","1"]]},"page":"373-383","publisher":"Academic Press","title":"Signature of an early genetic bottleneck in a population of Moroccan sardines (Sardina pilchardus)","type":"article-journal","volume":"39"},"uris":["http://www.mendeley.com/documents/?uuid=5ddf221d-6567-313d-8b0b-a52f107b0335"]}],"mendeley":{"formattedCitation":"(T. Atarhouch et al., 2007; Touriya Atarhouch et al., 2006)","manualFormatting":"(Atarhouch et al., 2006; 2007)","plainTextFormattedCitation":"(T. Atarhouch et al., 2007; Touriya Atarhouch et al., 2006)","previouslyFormattedCitation":"(T. Atarhouch et al., 2007; Touriya Atarhouch et al., 2006)"},"properties":{"noteIndex":0},"schema":"https://github.com/citation-style-language/schema/raw/master/csl-citation.json"}</w:instrText>
      </w:r>
      <w:r w:rsidR="00704550">
        <w:fldChar w:fldCharType="separate"/>
      </w:r>
      <w:r w:rsidR="00704550" w:rsidRPr="00704550">
        <w:rPr>
          <w:noProof/>
        </w:rPr>
        <w:t xml:space="preserve">(Atarhouch et al., </w:t>
      </w:r>
      <w:r w:rsidR="003B5884">
        <w:rPr>
          <w:noProof/>
        </w:rPr>
        <w:t xml:space="preserve">2006; </w:t>
      </w:r>
      <w:r w:rsidR="00704550" w:rsidRPr="00704550">
        <w:rPr>
          <w:noProof/>
        </w:rPr>
        <w:t>2007)</w:t>
      </w:r>
      <w:r w:rsidR="00704550">
        <w:fldChar w:fldCharType="end"/>
      </w:r>
      <w:r w:rsidR="0048126E" w:rsidRPr="002161DD">
        <w:t xml:space="preserve"> </w:t>
      </w:r>
      <w:r w:rsidR="0048126E">
        <w:t xml:space="preserve">that </w:t>
      </w:r>
      <w:r w:rsidR="00704550">
        <w:t>were</w:t>
      </w:r>
      <w:r w:rsidR="0048126E">
        <w:t xml:space="preserve"> also attributed</w:t>
      </w:r>
      <w:r w:rsidR="0048126E" w:rsidRPr="002161DD">
        <w:t xml:space="preserve"> to responses to local environmental variables.</w:t>
      </w:r>
      <w:r w:rsidR="00DC65E0">
        <w:t xml:space="preserve"> Unfortunately, the quality of the food was not directly included in our analysis due to the lack of variables to consider</w:t>
      </w:r>
      <w:r w:rsidR="003B5884">
        <w:t xml:space="preserve"> and no conclusions on the matter can be drawn</w:t>
      </w:r>
      <w:r w:rsidR="00DC65E0">
        <w:t>.</w:t>
      </w:r>
    </w:p>
    <w:p w14:paraId="497FB2D1" w14:textId="500145EF" w:rsidR="00CA796C" w:rsidRDefault="00D97646" w:rsidP="00DD3B76">
      <w:pPr>
        <w:spacing w:line="480" w:lineRule="auto"/>
      </w:pPr>
      <w:r>
        <w:t>Overall,</w:t>
      </w:r>
      <w:r w:rsidR="009C3BFF">
        <w:t xml:space="preserve"> </w:t>
      </w:r>
      <w:r>
        <w:t xml:space="preserve">observed </w:t>
      </w:r>
      <w:r w:rsidR="009C3BFF">
        <w:t>response</w:t>
      </w:r>
      <w:r>
        <w:t>s</w:t>
      </w:r>
      <w:r w:rsidR="009C3BFF">
        <w:t xml:space="preserve"> to local environments</w:t>
      </w:r>
      <w:r w:rsidR="00953435">
        <w:t xml:space="preserve"> compl</w:t>
      </w:r>
      <w:r w:rsidR="00704550">
        <w:t>y</w:t>
      </w:r>
      <w:r w:rsidR="00953435">
        <w:t xml:space="preserve"> with the environmental conditions prevailing in those areas</w:t>
      </w:r>
      <w:r w:rsidR="00D94D88">
        <w:t xml:space="preserve"> and their deterioration </w:t>
      </w:r>
      <w:r w:rsidR="00704550">
        <w:fldChar w:fldCharType="begin" w:fldLock="1"/>
      </w:r>
      <w:r w:rsidR="009304C3">
        <w:instrText>ADDIN CSL_CITATION {"citationItems":[{"id":"ITEM-1","itemData":{"DOI":"10.1016/j.scitotenv.2020.144002","ISSN":"18791026","PMID":"33277012","abstract":"Sustainable fishing practices must ensure human wellbeing by safeguarding the integrity of marine life-supporting systems. Unfortunately, a significant challenge to fisheries management is that sustainable fishing levels can decline, often synergistically, by co-occurring with climate-driven environmental stressors. Within one of the most impacted marine areas in the world, and encompassing a number of highly targeted commercial species, the small pelagic fish community of the western Mediterranean Sea has recently shown signs of collapse. In this study, we identify a worrying coincidence where fishing hotspots for the commercially valuable European sardine Sardina pilchardus and anchovy Engraulis encrasicolus occur in marine areas mostly affected by climate change. To identify these areas, we overlayed detailed, spatially explicit measurements of fishing pressure with the finest-scale maps of cumulative climate change impacts onto these species. According to our results, doubly impacted marine areas largely occur in the north-western Mediterranean Sea, with climate and fisheries mostly affecting European sardine. Reducing local stressors (i.e., fishing pressure) in highly impacted areas may contribute to maintain these communities within a “safe operating space” (SOS), where they remain resilient to climate change. Accordingly, the redistribution and/or reduction of fishing intensity may alleviate pressure in those areas already affected by climate change. Sustainable fishing strategies may benefit, therefore, from the SOS concept and the spatial assessments provided in this study.","author":[{"dropping-particle":"","family":"Ramírez","given":"Francisco","non-dropping-particle":"","parse-names":false,"suffix":""},{"dropping-particle":"","family":"Pennino","given":"Maria Grazia","non-dropping-particle":"","parse-names":false,"suffix":""},{"dropping-particle":"","family":"Albo-Puigserver","given":"Marta","non-dropping-particle":"","parse-names":false,"suffix":""},{"dropping-particle":"","family":"Steenbeek","given":"Jeroen","non-dropping-particle":"","parse-names":false,"suffix":""},{"dropping-particle":"","family":"Bellido","given":"Jose M.","non-dropping-particle":"","parse-names":false,"suffix":""},{"dropping-particle":"","family":"Coll","given":"Marta","non-dropping-particle":"","parse-names":false,"suffix":""}],"container-title":"Science of the Total Environment","id":"ITEM-1","issued":{"date-parts":[["2021","2","20"]]},"page":"144002","publisher":"Elsevier B.V.","title":"SOS small pelagics: A safe operating space for small pelagic fish in the western Mediterranean Sea","type":"article-journal","volume":"756"},"uris":["http://www.mendeley.com/documents/?uuid=7da2fb5f-86b9-3c55-a91c-e146a4e690f6"]}],"mendeley":{"formattedCitation":"(Ramírez et al., 2021)","plainTextFormattedCitation":"(Ramírez et al., 2021)","previouslyFormattedCitation":"(Ramírez et al., 2021)"},"properties":{"noteIndex":0},"schema":"https://github.com/citation-style-language/schema/raw/master/csl-citation.json"}</w:instrText>
      </w:r>
      <w:r w:rsidR="00704550">
        <w:fldChar w:fldCharType="separate"/>
      </w:r>
      <w:r w:rsidR="00704550" w:rsidRPr="00704550">
        <w:rPr>
          <w:noProof/>
        </w:rPr>
        <w:t>(Ramírez et al., 2021)</w:t>
      </w:r>
      <w:r w:rsidR="00704550">
        <w:fldChar w:fldCharType="end"/>
      </w:r>
      <w:r w:rsidR="00953435">
        <w:t xml:space="preserve">. </w:t>
      </w:r>
      <w:r w:rsidR="00532F5F">
        <w:t>A</w:t>
      </w:r>
      <w:r w:rsidR="00E04F7D">
        <w:t xml:space="preserve">ccording to the marine regionalization of </w:t>
      </w:r>
      <w:r w:rsidR="00F851F4" w:rsidRPr="00DD3B76">
        <w:rPr>
          <w:rStyle w:val="FootnoteReference"/>
          <w:vertAlign w:val="baseline"/>
        </w:rPr>
        <w:fldChar w:fldCharType="begin" w:fldLock="1"/>
      </w:r>
      <w:r w:rsidR="00AA76CF">
        <w:instrText>ADDIN CSL_CITATION {"citationItems":[{"id":"ITEM-1","itemData":{"DOI":"10.1111/1440-1703.12006","ISSN":"14401703","abstract":"The increased availability of global scale environmental and biological data is enabling more objective, data-driven, classifications of the oceans. However, comparisons of seasonal differences at a global scale have been limited to ocean color and derived variables. Here, we used long-term averages of 18 ocean variables in summer and winter to classify the seasonal ocean surface waters through principle components analysis and k-means clustering. We identified 11 distinct areas that fit the definition of “ecosystems,” which is enduring regions demarcated by environmental characteristics. Overall, the “ecosystems” retained their general distribution with latitude boundaries in each season, while there were some variations in latitude and some more complex differences. Of all the variables, temperature had the greatest importance and correlated with many other variables in both seasons. Some variables had uniquely significant effects on the classification in both seasons as well, such as calcite, land distance, depth, and surface current. Thus while the present seasonal classification is robust for available data, future analyses with variables not presently available may improve it. Nevertheless, the results indicate that species will need to either move or have adapted to live in greater ecosystem variation in mid temperature and subtropical latitudes where ecosystem boundaries move seasonally. In contrast, because conditions vary less in the tropics and polar seas, species in these latitudes may be more sensitive to climatic change.","author":[{"dropping-particle":"","family":"Zhao","given":"Qianshuo","non-dropping-particle":"","parse-names":false,"suffix":""},{"dropping-particle":"","family":"Costello","given":"Mark J.","non-dropping-particle":"","parse-names":false,"suffix":""}],"container-title":"Ecological Research","id":"ITEM-1","issue":"4","issued":{"date-parts":[["2019"]]},"page":"457-471","title":"Summer and winter ecosystems of the world ocean photic zone","type":"article-journal","volume":"34"},"uris":["http://www.mendeley.com/documents/?uuid=eb4b2c41-f698-4b17-842d-2ca5d115fd86"]}],"mendeley":{"formattedCitation":"(Zhao &amp; Costello, 2019)","manualFormatting":"Zhao &amp; Costello (2019)","plainTextFormattedCitation":"(Zhao &amp; Costello, 2019)","previouslyFormattedCitation":"(Zhao &amp; Costello, 2019)"},"properties":{"noteIndex":0},"schema":"https://github.com/citation-style-language/schema/raw/master/csl-citation.json"}</w:instrText>
      </w:r>
      <w:r w:rsidR="00F851F4" w:rsidRPr="00DD3B76">
        <w:rPr>
          <w:rStyle w:val="FootnoteReference"/>
          <w:vertAlign w:val="baseline"/>
        </w:rPr>
        <w:fldChar w:fldCharType="separate"/>
      </w:r>
      <w:r w:rsidR="00AA76CF" w:rsidRPr="00AA76CF">
        <w:rPr>
          <w:noProof/>
        </w:rPr>
        <w:t xml:space="preserve">Zhao &amp; Costello </w:t>
      </w:r>
      <w:r w:rsidR="00AA76CF">
        <w:rPr>
          <w:noProof/>
        </w:rPr>
        <w:t>(</w:t>
      </w:r>
      <w:r w:rsidR="00AA76CF" w:rsidRPr="00AA76CF">
        <w:rPr>
          <w:noProof/>
        </w:rPr>
        <w:t>2019)</w:t>
      </w:r>
      <w:r w:rsidR="00F851F4" w:rsidRPr="00DD3B76">
        <w:rPr>
          <w:rStyle w:val="FootnoteReference"/>
          <w:vertAlign w:val="baseline"/>
        </w:rPr>
        <w:fldChar w:fldCharType="end"/>
      </w:r>
      <w:r w:rsidR="000D2A27">
        <w:t>,</w:t>
      </w:r>
      <w:r w:rsidR="00E04F7D">
        <w:t xml:space="preserve"> the Mediterranean </w:t>
      </w:r>
      <w:r w:rsidR="00BE6881">
        <w:t xml:space="preserve">Sea </w:t>
      </w:r>
      <w:r w:rsidR="00E04F7D">
        <w:t>is occupied by five “ecosystems” (</w:t>
      </w:r>
      <w:del w:id="1298" w:author="CiLia" w:date="2022-08-05T18:19:00Z">
        <w:r w:rsidR="00DD3B76" w:rsidDel="0022033F">
          <w:delText xml:space="preserve">ecosystem </w:delText>
        </w:r>
      </w:del>
      <w:r w:rsidR="00E04F7D">
        <w:t xml:space="preserve">defined as </w:t>
      </w:r>
      <w:r w:rsidR="002C6AFC">
        <w:t>“</w:t>
      </w:r>
      <w:r w:rsidR="00E04F7D">
        <w:t>an enduring, spatially bounded environment where biological and energy interactions are greater within tha</w:t>
      </w:r>
      <w:r w:rsidR="005671C7">
        <w:t>n</w:t>
      </w:r>
      <w:r w:rsidR="00E04F7D">
        <w:t xml:space="preserve"> with other ecosystems</w:t>
      </w:r>
      <w:r w:rsidR="002C6AFC">
        <w:t>”</w:t>
      </w:r>
      <w:r w:rsidR="00E04F7D">
        <w:t xml:space="preserve">), three of which are </w:t>
      </w:r>
      <w:r w:rsidR="00D94D88">
        <w:t xml:space="preserve">present </w:t>
      </w:r>
      <w:r w:rsidR="00E04F7D">
        <w:t xml:space="preserve">in the study area </w:t>
      </w:r>
      <w:ins w:id="1299" w:author="CiLia" w:date="2022-08-05T18:20:00Z">
        <w:r w:rsidR="0022033F">
          <w:t>(</w:t>
        </w:r>
      </w:ins>
      <w:del w:id="1300" w:author="CiLia" w:date="2022-08-05T18:20:00Z">
        <w:r w:rsidR="00E04F7D" w:rsidDel="0022033F">
          <w:delText xml:space="preserve">i.e. </w:delText>
        </w:r>
      </w:del>
      <w:r w:rsidR="00E04F7D">
        <w:t>Ecosystems 4, 7 and 8</w:t>
      </w:r>
      <w:ins w:id="1301" w:author="CiLia" w:date="2022-08-05T18:20:00Z">
        <w:r w:rsidR="0022033F">
          <w:t>)</w:t>
        </w:r>
      </w:ins>
      <w:r w:rsidR="00E04F7D">
        <w:t xml:space="preserve">. </w:t>
      </w:r>
      <w:moveToRangeStart w:id="1302" w:author="CiLia" w:date="2022-08-04T17:37:00Z" w:name="move110527071"/>
      <w:moveTo w:id="1303" w:author="CiLia" w:date="2022-08-04T17:37:00Z">
        <w:r w:rsidR="009249BC">
          <w:t xml:space="preserve">The presence of these ecosystems in the study area signifies extreme changes in PAR, waves and wind in the northern sites (i.e., GSA07a, GSA07b and GSA06a) </w:t>
        </w:r>
      </w:moveTo>
      <w:ins w:id="1304" w:author="CiLia" w:date="2022-08-04T17:39:00Z">
        <w:r w:rsidR="009249BC">
          <w:t xml:space="preserve">during winter (December-February) </w:t>
        </w:r>
      </w:ins>
      <w:ins w:id="1305" w:author="CiLia" w:date="2022-08-04T17:40:00Z">
        <w:r w:rsidR="009249BC">
          <w:t xml:space="preserve">and high PAR during summer (June-August) at the southern sites </w:t>
        </w:r>
      </w:ins>
      <w:moveTo w:id="1306" w:author="CiLia" w:date="2022-08-04T17:37:00Z">
        <w:r w:rsidR="009249BC">
          <w:t>with consequent effects on productivity and temperature especially during the reproductive period.</w:t>
        </w:r>
      </w:moveTo>
      <w:moveToRangeEnd w:id="1302"/>
      <w:ins w:id="1307" w:author="CiLia" w:date="2022-08-04T17:37:00Z">
        <w:r w:rsidR="009249BC">
          <w:t xml:space="preserve"> </w:t>
        </w:r>
      </w:ins>
      <w:del w:id="1308" w:author="CiLia" w:date="2022-08-04T17:41:00Z">
        <w:r w:rsidR="00E04F7D" w:rsidDel="009249BC">
          <w:delText>Ecosystem 7 is distributed throughout the Mediterranean and varies little between winter (December-February) and summer (June-August) with main characteristics of high calcite and PAR in shallow waters in summer and high calcite, and weak wind during winter. Ecosystem 4 occupies the northern areas of our sampling sites i.e.</w:delText>
        </w:r>
        <w:r w:rsidR="007A649C" w:rsidDel="009249BC">
          <w:delText>,</w:delText>
        </w:r>
        <w:r w:rsidR="00E04F7D" w:rsidDel="009249BC">
          <w:delText xml:space="preserve"> between </w:delText>
        </w:r>
        <w:r w:rsidR="007A649C" w:rsidDel="009249BC">
          <w:delText>Balearic Islands</w:delText>
        </w:r>
        <w:r w:rsidR="00E04F7D" w:rsidDel="009249BC">
          <w:delText xml:space="preserve"> and Sardinia only during winter with main characteristics the low PAR, strong wave, wind, high dissolved oxygen, nutrients and utilized oxygen. Ecosystem 8</w:delText>
        </w:r>
        <w:r w:rsidR="00DD3B76" w:rsidDel="009249BC">
          <w:delText>,</w:delText>
        </w:r>
        <w:r w:rsidR="00E04F7D" w:rsidDel="009249BC">
          <w:delText xml:space="preserve"> on the other hand, occupies the southern areas of our sampling sites i.e.</w:delText>
        </w:r>
        <w:r w:rsidR="007A649C" w:rsidDel="009249BC">
          <w:delText>,</w:delText>
        </w:r>
        <w:r w:rsidR="00E04F7D" w:rsidDel="009249BC">
          <w:delText xml:space="preserve"> south of the Balearics only during summer with high PAR as its main characteristic. </w:delText>
        </w:r>
      </w:del>
      <w:moveFromRangeStart w:id="1309" w:author="CiLia" w:date="2022-08-04T17:37:00Z" w:name="move110527071"/>
      <w:moveFrom w:id="1310" w:author="CiLia" w:date="2022-08-04T17:37:00Z">
        <w:r w:rsidR="00E04F7D" w:rsidDel="009249BC">
          <w:t>The presence of these ecosystems in the study area signifies extreme changes in PAR, waves and wind in the northern sites (i.e.</w:t>
        </w:r>
        <w:r w:rsidR="007A649C" w:rsidDel="009249BC">
          <w:t>,</w:t>
        </w:r>
        <w:r w:rsidR="00E04F7D" w:rsidDel="009249BC">
          <w:t xml:space="preserve"> GSA07</w:t>
        </w:r>
        <w:r w:rsidR="00DD1EE9" w:rsidDel="009249BC">
          <w:t>a</w:t>
        </w:r>
        <w:r w:rsidR="00E04F7D" w:rsidDel="009249BC">
          <w:t>, GSA07</w:t>
        </w:r>
        <w:r w:rsidR="00DD1EE9" w:rsidDel="009249BC">
          <w:t>b</w:t>
        </w:r>
        <w:r w:rsidR="00E04F7D" w:rsidDel="009249BC">
          <w:t xml:space="preserve"> and GSA06</w:t>
        </w:r>
        <w:r w:rsidR="00DD1EE9" w:rsidDel="009249BC">
          <w:t>a</w:t>
        </w:r>
        <w:r w:rsidR="00E04F7D" w:rsidDel="009249BC">
          <w:t xml:space="preserve">) with consequent effects on </w:t>
        </w:r>
        <w:r w:rsidR="00E04F7D" w:rsidDel="009249BC">
          <w:lastRenderedPageBreak/>
          <w:t xml:space="preserve">productivity and temperature especially during the reproductive period. </w:t>
        </w:r>
      </w:moveFrom>
      <w:moveFromRangeEnd w:id="1309"/>
      <w:r w:rsidR="00E04F7D">
        <w:t>The</w:t>
      </w:r>
      <w:r w:rsidR="007425C6">
        <w:t xml:space="preserve"> above</w:t>
      </w:r>
      <w:r w:rsidR="00D94D88">
        <w:t>,</w:t>
      </w:r>
      <w:r w:rsidR="00E04F7D">
        <w:t xml:space="preserve"> coupled with rapid changes in temperature </w:t>
      </w:r>
      <w:r w:rsidR="00F851F4">
        <w:rPr>
          <w:rStyle w:val="FootnoteReference"/>
        </w:rPr>
        <w:fldChar w:fldCharType="begin" w:fldLock="1"/>
      </w:r>
      <w:r w:rsidR="00BF31EE">
        <w:instrText>ADDIN CSL_CITATION {"citationItems":[{"id":"ITEM-1","itemData":{"DOI":"10.1038/s41598-018-33237-w","ISSN":"20452322","PMID":"30291298","abstract":"Climate impacts on marine ecosystems may be exacerbated by other, more local stressors interacting synergistically, such as pollution and overexploitation of marine resources. The reduction of these human stressors has been proposed as an achievable way of retaining ecosystems within a “safe operating space” (SOS), where they remain resilient to ongoing climate change. However, the operability of an SOS requires a thorough understanding of the spatial distribution of these climate and human impacts. Using the Mediterranean Sea as a case study, we illustrate the spatial congruence between climate and human stressors impacting this iconic “miniature ocean” synergistically. We use long-term, spatially-explicit information on the distribution of multiple stressors to identify those highly impacted marine areas where human stressors should be prioritized for management if the resilience to climate impacts is to be maintained. Based on our spatial analysis, we exemplify how the management of an essential supporting service (seafood provision) and the conservation of a highly impacted Mediterranean sub-region (the Adriatic Sea) may benefit from the SOS framework.","author":[{"dropping-particle":"","family":"Ramírez","given":"Francisco","non-dropping-particle":"","parse-names":false,"suffix":""},{"dropping-particle":"","family":"Coll","given":"Marta","non-dropping-particle":"","parse-names":false,"suffix":""},{"dropping-particle":"","family":"Navarro","given":"Joan","non-dropping-particle":"","parse-names":false,"suffix":""},{"dropping-particle":"","family":"Bustamante","given":"Javier","non-dropping-particle":"","parse-names":false,"suffix":""},{"dropping-particle":"","family":"Green","given":"Andy J.","non-dropping-particle":"","parse-names":false,"suffix":""}],"container-title":"Scientific Reports","id":"ITEM-1","issue":"1","issued":{"date-parts":[["2018","12","1"]]},"page":"14871","publisher":"Nature Publishing Group","title":"Spatial congruence between multiple stressors in the Mediterranean Sea may reduce its resilience to climate impacts","type":"article-journal","volume":"8"},"uris":["http://www.mendeley.com/documents/?uuid=ac898794-f57c-3fe3-b99f-e06768cb4fee"]}],"mendeley":{"formattedCitation":"(Ramírez et al., 2018)","manualFormatting":"(Ramírez et al., 2018, 2021)","plainTextFormattedCitation":"(Ramírez et al., 2018)","previouslyFormattedCitation":"(Ramírez et al., 2018)"},"properties":{"noteIndex":0},"schema":"https://github.com/citation-style-language/schema/raw/master/csl-citation.json"}</w:instrText>
      </w:r>
      <w:r w:rsidR="00F851F4">
        <w:rPr>
          <w:rStyle w:val="FootnoteReference"/>
        </w:rPr>
        <w:fldChar w:fldCharType="separate"/>
      </w:r>
      <w:r w:rsidR="00F851F4" w:rsidRPr="00F851F4">
        <w:rPr>
          <w:noProof/>
        </w:rPr>
        <w:t>(Ramírez et al., 2018</w:t>
      </w:r>
      <w:r w:rsidR="00D94D88">
        <w:rPr>
          <w:noProof/>
        </w:rPr>
        <w:t>, 2021</w:t>
      </w:r>
      <w:r w:rsidR="00F851F4" w:rsidRPr="00F851F4">
        <w:rPr>
          <w:noProof/>
        </w:rPr>
        <w:t>)</w:t>
      </w:r>
      <w:r w:rsidR="00F851F4">
        <w:rPr>
          <w:rStyle w:val="FootnoteReference"/>
        </w:rPr>
        <w:fldChar w:fldCharType="end"/>
      </w:r>
      <w:r w:rsidR="000D2A27">
        <w:t>,</w:t>
      </w:r>
      <w:r w:rsidR="00E04F7D">
        <w:t xml:space="preserve"> </w:t>
      </w:r>
      <w:r w:rsidR="009C3BFF">
        <w:t xml:space="preserve">could </w:t>
      </w:r>
      <w:r w:rsidR="00E04F7D">
        <w:t xml:space="preserve">be held responsible for such differences in physical conditions </w:t>
      </w:r>
      <w:r w:rsidR="00D94D88">
        <w:t xml:space="preserve">between the north and the south </w:t>
      </w:r>
      <w:r w:rsidR="00E04F7D">
        <w:t xml:space="preserve">that might be reinforced by periods of lower connectivity with areas </w:t>
      </w:r>
      <w:r w:rsidR="009C3BFF">
        <w:t xml:space="preserve">submitted to milder pressures of extreme environmental variability and where healthier fishes are found </w:t>
      </w:r>
      <w:r w:rsidR="00E04F7D">
        <w:t>such as GSA</w:t>
      </w:r>
      <w:r w:rsidR="00DD1EE9">
        <w:t>0</w:t>
      </w:r>
      <w:r w:rsidR="00E04F7D">
        <w:t>6</w:t>
      </w:r>
      <w:r w:rsidR="00DD1EE9">
        <w:t>c</w:t>
      </w:r>
      <w:r w:rsidR="00E04F7D">
        <w:t xml:space="preserve"> sampling site (</w:t>
      </w:r>
      <w:r w:rsidR="009C3BFF">
        <w:t>as in</w:t>
      </w:r>
      <w:r w:rsidR="00E04F7D">
        <w:t xml:space="preserve"> European hake, </w:t>
      </w:r>
      <w:r w:rsidR="00F851F4">
        <w:rPr>
          <w:rStyle w:val="FootnoteReference"/>
        </w:rPr>
        <w:fldChar w:fldCharType="begin" w:fldLock="1"/>
      </w:r>
      <w:r w:rsidR="000D6529">
        <w:instrText>ADDIN CSL_CITATION {"citationItems":[{"id":"ITEM-1","itemData":{"DOI":"10.1002/eap.1913","ISSN":"19395582","PMID":"31144784","abstract":"Marine resources stewardships are progressively becoming more receptive to an effective incorporation of both ecosystem and environmental complexities into the analytical frameworks of fisheries assessment. Understanding and predicting marine fish production for spatially and demographically complex populations in changing environmental conditions is however still a difficult task. Indeed, fisheries assessment is mostly based on deterministic models that lack realistic parameterizations of the intricate biological and physical processes shaping recruitment, a cornerstone in population dynamics. We use here a large metapopulation of a harvested fish, the European hake (Merluccius merluccius), managed across transnational boundaries in the northwestern Mediterranean, to model fish recruitment dynamics in terms of physics-dependent drivers related to dispersal and survival. The connectivity among nearby subpopulations is evaluated by simulating multi-annual Lagrangian indices of larval retention, imports, and self-recruitment. Along with a proxy of the regional hydroclimate influencing early life stages survival, we then statistically determine the relative contribution of dispersal and hydroclimate for recruitment across contiguous management units. We show that inter-annual variability of recruitment is well reproduced by hydroclimatic influences and synthetic connectivity estimates. Self-recruitment (i.e., the ratio of retained locally produced larvae to the total number of incoming larvae) is the most powerful metric as it integrates the roles of retained local recruits and immigrants from surrounding subpopulations and is able to capture circulation patterns affecting recruitment at the scale of management units. We also reveal that the climatic impact on recruitment is spatially structured at regional scale due to contrasting biophysical processes not related to dispersal. Self-recruitment calculated for each management unit explains between 19% and 32.9% of the variance of recruitment variability, that is much larger than the one explained by spawning stock biomass alone, supporting an increase of consideration of connectivity processes into stocks assessment. By acknowledging the structural and ecological complexity of marine populations, this study provides the scientific basis to link spatial management and temporal assessment within large marine metapopulations. Our results suggest that fisheries management could be improved by combining informa…","author":[{"dropping-particle":"","family":"Hidalgo","given":"Manuel","non-dropping-particle":"","parse-names":false,"suffix":""},{"dropping-particle":"","family":"Rossi","given":"Vincent","non-dropping-particle":"","parse-names":false,"suffix":""},{"dropping-particle":"","family":"Monroy","given":"Pedro","non-dropping-particle":"","parse-names":false,"suffix":""},{"dropping-particle":"","family":"Ser-Giacomi","given":"Enrico","non-dropping-particle":"","parse-names":false,"suffix":""},{"dropping-particle":"","family":"Hernández-García","given":"Emilio","non-dropping-particle":"","parse-names":false,"suffix":""},{"dropping-particle":"","family":"Guijarro","given":"Beatriz","non-dropping-particle":"","parse-names":false,"suffix":""},{"dropping-particle":"","family":"Massutí","given":"Enric","non-dropping-particle":"","parse-names":false,"suffix":""},{"dropping-particle":"","family":"Alemany","given":"Francisco","non-dropping-particle":"","parse-names":false,"suffix":""},{"dropping-particle":"","family":"Jadaud","given":"Angelique","non-dropping-particle":"","parse-names":false,"suffix":""},{"dropping-particle":"","family":"Perez","given":"José Luis","non-dropping-particle":"","parse-names":false,"suffix":""},{"dropping-particle":"","family":"Reglero","given":"Patricia","non-dropping-particle":"","parse-names":false,"suffix":""}],"container-title":"Ecological Applications","id":"ITEM-1","issue":"5","issued":{"date-parts":[["2019"]]},"page":"1-13","title":"Accounting for ocean connectivity and hydroclimate in fish recruitment fluctuations within transboundary metapopulations","type":"article-journal","volume":"29"},"uris":["http://www.mendeley.com/documents/?uuid=37540ece-ab13-4082-b42b-fb91ed40d38d"]}],"mendeley":{"formattedCitation":"(Hidalgo et al., 2019)","manualFormatting":"Hidalgo et al., 2019)","plainTextFormattedCitation":"(Hidalgo et al., 2019)","previouslyFormattedCitation":"(Hidalgo et al., 2019)"},"properties":{"noteIndex":0},"schema":"https://github.com/citation-style-language/schema/raw/master/csl-citation.json"}</w:instrText>
      </w:r>
      <w:r w:rsidR="00F851F4">
        <w:rPr>
          <w:rStyle w:val="FootnoteReference"/>
        </w:rPr>
        <w:fldChar w:fldCharType="separate"/>
      </w:r>
      <w:r w:rsidR="00F851F4">
        <w:rPr>
          <w:noProof/>
        </w:rPr>
        <w:t>Hidalgo et al., 2019)</w:t>
      </w:r>
      <w:r w:rsidR="00F851F4">
        <w:rPr>
          <w:rStyle w:val="FootnoteReference"/>
        </w:rPr>
        <w:fldChar w:fldCharType="end"/>
      </w:r>
      <w:r w:rsidR="009C3BFF">
        <w:t>.</w:t>
      </w:r>
      <w:r w:rsidR="00E04F7D">
        <w:t xml:space="preserve"> These intensively fluctuating conditions </w:t>
      </w:r>
      <w:r w:rsidR="002E28BA">
        <w:t xml:space="preserve">constrain </w:t>
      </w:r>
      <w:r w:rsidR="00E04F7D">
        <w:t>species either to tolerate such variation,</w:t>
      </w:r>
      <w:r w:rsidR="00257981">
        <w:t xml:space="preserve"> </w:t>
      </w:r>
      <w:r w:rsidR="00E04F7D">
        <w:t xml:space="preserve">adjust their activity, growth and reproduction in response to seasons or evolve into distinct biogeographic assemblages within tropical ecosystems (as Ecosystem 7), where ecosystem boundaries are more spatially stable </w:t>
      </w:r>
      <w:r w:rsidR="00F851F4">
        <w:rPr>
          <w:rStyle w:val="FootnoteReference"/>
        </w:rPr>
        <w:fldChar w:fldCharType="begin" w:fldLock="1"/>
      </w:r>
      <w:r w:rsidR="000D6529">
        <w:instrText>ADDIN CSL_CITATION {"citationItems":[{"id":"ITEM-1","itemData":{"DOI":"10.1111/1440-1703.12006","ISSN":"14401703","abstract":"The increased availability of global scale environmental and biological data is enabling more objective, data-driven, classifications of the oceans. However, comparisons of seasonal differences at a global scale have been limited to ocean color and derived variables. Here, we used long-term averages of 18 ocean variables in summer and winter to classify the seasonal ocean surface waters through principle components analysis and k-means clustering. We identified 11 distinct areas that fit the definition of “ecosystems,” which is enduring regions demarcated by environmental characteristics. Overall, the “ecosystems” retained their general distribution with latitude boundaries in each season, while there were some variations in latitude and some more complex differences. Of all the variables, temperature had the greatest importance and correlated with many other variables in both seasons. Some variables had uniquely significant effects on the classification in both seasons as well, such as calcite, land distance, depth, and surface current. Thus while the present seasonal classification is robust for available data, future analyses with variables not presently available may improve it. Nevertheless, the results indicate that species will need to either move or have adapted to live in greater ecosystem variation in mid temperature and subtropical latitudes where ecosystem boundaries move seasonally. In contrast, because conditions vary less in the tropics and polar seas, species in these latitudes may be more sensitive to climatic change.","author":[{"dropping-particle":"","family":"Zhao","given":"Qianshuo","non-dropping-particle":"","parse-names":false,"suffix":""},{"dropping-particle":"","family":"Costello","given":"Mark J.","non-dropping-particle":"","parse-names":false,"suffix":""}],"container-title":"Ecological Research","id":"ITEM-1","issue":"4","issued":{"date-parts":[["2019"]]},"page":"457-471","title":"Summer and winter ecosystems of the world ocean photic zone","type":"article-journal","volume":"34"},"uris":["http://www.mendeley.com/documents/?uuid=eb4b2c41-f698-4b17-842d-2ca5d115fd86"]}],"mendeley":{"formattedCitation":"(Zhao &amp; Costello, 2019)","plainTextFormattedCitation":"(Zhao &amp; Costello, 2019)","previouslyFormattedCitation":"(Zhao &amp; Costello, 2019)"},"properties":{"noteIndex":0},"schema":"https://github.com/citation-style-language/schema/raw/master/csl-citation.json"}</w:instrText>
      </w:r>
      <w:r w:rsidR="00F851F4">
        <w:rPr>
          <w:rStyle w:val="FootnoteReference"/>
        </w:rPr>
        <w:fldChar w:fldCharType="separate"/>
      </w:r>
      <w:r w:rsidR="00F851F4" w:rsidRPr="00F851F4">
        <w:rPr>
          <w:noProof/>
        </w:rPr>
        <w:t>(Zhao &amp; Costello, 2019)</w:t>
      </w:r>
      <w:r w:rsidR="00F851F4">
        <w:rPr>
          <w:rStyle w:val="FootnoteReference"/>
        </w:rPr>
        <w:fldChar w:fldCharType="end"/>
      </w:r>
      <w:r w:rsidR="00E04F7D">
        <w:t xml:space="preserve">. </w:t>
      </w:r>
    </w:p>
    <w:p w14:paraId="0AF07519" w14:textId="77777777" w:rsidR="00240DF0" w:rsidRDefault="00240DF0" w:rsidP="007425C6">
      <w:pPr>
        <w:spacing w:line="480" w:lineRule="auto"/>
      </w:pPr>
    </w:p>
    <w:p w14:paraId="26DC1AF9" w14:textId="466C6AAC" w:rsidR="00240DF0" w:rsidRPr="00240DF0" w:rsidRDefault="00240DF0" w:rsidP="007425C6">
      <w:pPr>
        <w:spacing w:line="480" w:lineRule="auto"/>
        <w:rPr>
          <w:i/>
          <w:iCs/>
        </w:rPr>
      </w:pPr>
      <w:r w:rsidRPr="00240DF0">
        <w:rPr>
          <w:i/>
          <w:iCs/>
        </w:rPr>
        <w:t>Conclusions</w:t>
      </w:r>
    </w:p>
    <w:p w14:paraId="42FBD8B0" w14:textId="74E0D299" w:rsidR="00CA796C" w:rsidRDefault="00240DF0" w:rsidP="007425C6">
      <w:pPr>
        <w:spacing w:line="480" w:lineRule="auto"/>
      </w:pPr>
      <w:r>
        <w:t>I</w:t>
      </w:r>
      <w:r w:rsidR="001713EA">
        <w:t xml:space="preserve">nsights into </w:t>
      </w:r>
      <w:ins w:id="1311" w:author="CiLia" w:date="2022-04-29T20:09:00Z">
        <w:r w:rsidR="00BD292B">
          <w:t xml:space="preserve">the main environmental parameters that drive </w:t>
        </w:r>
      </w:ins>
      <w:r w:rsidR="001713EA">
        <w:t>local adaptation and adaptive responses to changes were gained</w:t>
      </w:r>
      <w:r w:rsidR="00120D7D">
        <w:t xml:space="preserve"> </w:t>
      </w:r>
      <w:r w:rsidR="004767A8">
        <w:t xml:space="preserve">under a seascape </w:t>
      </w:r>
      <w:r w:rsidR="00704550">
        <w:t xml:space="preserve">genomics </w:t>
      </w:r>
      <w:r w:rsidR="004767A8">
        <w:t xml:space="preserve">approach </w:t>
      </w:r>
      <w:r w:rsidR="00120D7D">
        <w:t xml:space="preserve">through the separation of </w:t>
      </w:r>
      <w:ins w:id="1312" w:author="CiLia" w:date="2022-04-30T12:19:00Z">
        <w:r w:rsidR="00DC5A14">
          <w:t>signals of neutral and putative adaptive variation</w:t>
        </w:r>
      </w:ins>
      <w:del w:id="1313" w:author="CiLia" w:date="2022-04-29T20:10:00Z">
        <w:r w:rsidR="00120D7D" w:rsidDel="00BD292B">
          <w:delText>the effects invoked by neutral processes (drift-migration) from those due to selection</w:delText>
        </w:r>
      </w:del>
      <w:r w:rsidR="00120D7D">
        <w:t>.</w:t>
      </w:r>
      <w:r w:rsidR="001713EA">
        <w:t xml:space="preserve"> </w:t>
      </w:r>
      <w:r w:rsidR="007A6E5D" w:rsidRPr="007A6E5D">
        <w:t>Undoubtedly, the seascape is affecting and driving the evolution of sardine’s key biological processes in Western Mediterranean Sea.</w:t>
      </w:r>
      <w:r w:rsidR="007A6E5D">
        <w:t xml:space="preserve"> </w:t>
      </w:r>
      <w:bookmarkStart w:id="1314" w:name="_Hlk76403626"/>
      <w:r w:rsidR="00120D7D">
        <w:t>T</w:t>
      </w:r>
      <w:r w:rsidR="001713EA">
        <w:t>he results obtained are not only relevant for the biology of the species</w:t>
      </w:r>
      <w:r w:rsidR="000D2A27">
        <w:t>,</w:t>
      </w:r>
      <w:r w:rsidR="001713EA">
        <w:t xml:space="preserve"> but also</w:t>
      </w:r>
      <w:r w:rsidR="00120D7D">
        <w:t xml:space="preserve"> for</w:t>
      </w:r>
      <w:r w:rsidR="001713EA">
        <w:t xml:space="preserve"> </w:t>
      </w:r>
      <w:r w:rsidR="00120D7D">
        <w:t xml:space="preserve">understanding of natural as well as human-induced evolutionary processes and </w:t>
      </w:r>
      <w:r w:rsidR="001713EA">
        <w:t xml:space="preserve">for planning an adapted </w:t>
      </w:r>
      <w:r w:rsidR="00D94D88">
        <w:t xml:space="preserve">fisheries </w:t>
      </w:r>
      <w:r w:rsidR="001713EA">
        <w:t>management in this area</w:t>
      </w:r>
      <w:r w:rsidR="00120D7D">
        <w:t xml:space="preserve"> by predicting future trajectories of biodiversity and setting conservation priorities</w:t>
      </w:r>
      <w:r w:rsidR="001713EA">
        <w:t>.</w:t>
      </w:r>
      <w:bookmarkEnd w:id="1314"/>
      <w:r w:rsidR="001713EA">
        <w:t xml:space="preserve"> </w:t>
      </w:r>
      <w:ins w:id="1315" w:author="CiLia" w:date="2022-04-30T12:23:00Z">
        <w:r w:rsidR="00DC5A14">
          <w:t>Despite admixture between the two groups</w:t>
        </w:r>
      </w:ins>
      <w:ins w:id="1316" w:author="CiLia" w:date="2022-08-04T17:42:00Z">
        <w:r w:rsidR="00982F45">
          <w:t xml:space="preserve"> (</w:t>
        </w:r>
        <w:proofErr w:type="gramStart"/>
        <w:r w:rsidR="00982F45">
          <w:t>i.e.</w:t>
        </w:r>
        <w:proofErr w:type="gramEnd"/>
        <w:r w:rsidR="00982F45">
          <w:t xml:space="preserve"> MED and ATL)</w:t>
        </w:r>
      </w:ins>
      <w:ins w:id="1317" w:author="CiLia" w:date="2022-04-30T12:23:00Z">
        <w:r w:rsidR="00DC5A14">
          <w:t xml:space="preserve">, their discrete management will maintain locally adapted groups, enhancing their sustainability. </w:t>
        </w:r>
      </w:ins>
      <w:r w:rsidR="001713EA">
        <w:t xml:space="preserve">Our findings provide evidence for a dynamic equilibrium where population structure is maintained by physical and/or biological (including predation and behavior) factors under the opposing influences of migration and selection. Drastic changes </w:t>
      </w:r>
      <w:r w:rsidR="000D2A27">
        <w:t xml:space="preserve">may </w:t>
      </w:r>
      <w:r w:rsidR="001713EA">
        <w:t xml:space="preserve">occur </w:t>
      </w:r>
      <w:r w:rsidR="00D94D88">
        <w:t xml:space="preserve">in </w:t>
      </w:r>
      <w:r w:rsidR="001713EA">
        <w:t xml:space="preserve">such dynamic systems </w:t>
      </w:r>
      <w:r w:rsidR="00D94D88">
        <w:t>requiring a</w:t>
      </w:r>
      <w:r w:rsidR="001713EA">
        <w:t xml:space="preserve"> continuous monitoring under a seascape genomic approach that could benefit by including a temporal as well as a more detailed spatial dimension.</w:t>
      </w:r>
      <w:ins w:id="1318" w:author="CiLia" w:date="2022-08-04T17:44:00Z">
        <w:r w:rsidR="00982F45">
          <w:t xml:space="preserve"> Finally, our results </w:t>
        </w:r>
        <w:r w:rsidR="00982F45">
          <w:lastRenderedPageBreak/>
          <w:t xml:space="preserve">may contribute to further studies aimed at providing deeper insights into the mechanistic processes underlying </w:t>
        </w:r>
        <w:r w:rsidR="00982F45" w:rsidRPr="00CB7962">
          <w:t>population structuring of sardines</w:t>
        </w:r>
        <w:r w:rsidR="00982F45">
          <w:t xml:space="preserve">; a key step for understanding and predicting future changes and responses by this highly exploited </w:t>
        </w:r>
      </w:ins>
      <w:ins w:id="1319" w:author="CiLia" w:date="2022-08-05T18:22:00Z">
        <w:r w:rsidR="003B6A8A">
          <w:t>species</w:t>
        </w:r>
      </w:ins>
      <w:ins w:id="1320" w:author="CiLia" w:date="2022-08-04T17:44:00Z">
        <w:r w:rsidR="00982F45">
          <w:t xml:space="preserve"> in the face of climate change.</w:t>
        </w:r>
      </w:ins>
    </w:p>
    <w:p w14:paraId="52B4ACD5" w14:textId="0EADBED0" w:rsidR="00CA796C" w:rsidRDefault="00CA796C" w:rsidP="00147F2C">
      <w:pPr>
        <w:spacing w:line="480" w:lineRule="auto"/>
        <w:rPr>
          <w:b/>
        </w:rPr>
      </w:pPr>
    </w:p>
    <w:p w14:paraId="54788541" w14:textId="77777777" w:rsidR="0050469F" w:rsidRDefault="0050469F" w:rsidP="0050469F">
      <w:pPr>
        <w:spacing w:line="480" w:lineRule="auto"/>
        <w:rPr>
          <w:b/>
        </w:rPr>
      </w:pPr>
      <w:r>
        <w:rPr>
          <w:b/>
        </w:rPr>
        <w:t>Acknowledgements</w:t>
      </w:r>
    </w:p>
    <w:p w14:paraId="2E9D0155" w14:textId="77777777" w:rsidR="0050469F" w:rsidRDefault="0050469F" w:rsidP="0050469F">
      <w:pPr>
        <w:spacing w:line="480" w:lineRule="auto"/>
      </w:pPr>
      <w:r>
        <w:t xml:space="preserve">The authors acknowledge MEDITS and MEDIAS oceanographic campaigns and the biological sampling program of the Data Collection Framework for collecting samples. </w:t>
      </w:r>
      <w:r>
        <w:rPr>
          <w:lang w:val="en-US"/>
        </w:rPr>
        <w:t xml:space="preserve">D. A. </w:t>
      </w:r>
      <w:proofErr w:type="spellStart"/>
      <w:r>
        <w:rPr>
          <w:lang w:val="en-US"/>
        </w:rPr>
        <w:t>Jadaud</w:t>
      </w:r>
      <w:proofErr w:type="spellEnd"/>
      <w:r>
        <w:rPr>
          <w:lang w:val="en-US"/>
        </w:rPr>
        <w:t xml:space="preserve"> is acknowledged for her help collecting samples from MEDITS GSA07 survey (</w:t>
      </w:r>
      <w:hyperlink r:id="rId11" w:history="1">
        <w:r w:rsidRPr="00073981">
          <w:rPr>
            <w:rStyle w:val="Hyperlink"/>
            <w:lang w:val="en-US"/>
          </w:rPr>
          <w:t>http://www.medias-project.eu/medias/website/</w:t>
        </w:r>
      </w:hyperlink>
      <w:r w:rsidR="00A07B84">
        <w:rPr>
          <w:rStyle w:val="Hyperlink"/>
          <w:lang w:val="en-US"/>
        </w:rPr>
        <w:t xml:space="preserve">, </w:t>
      </w:r>
      <w:hyperlink r:id="rId12" w:history="1">
        <w:r w:rsidR="00A07B84">
          <w:rPr>
            <w:rStyle w:val="Hyperlink"/>
          </w:rPr>
          <w:t>https://doi.org/10.18142/7</w:t>
        </w:r>
      </w:hyperlink>
      <w:r>
        <w:rPr>
          <w:lang w:val="en-US"/>
        </w:rPr>
        <w:t xml:space="preserve">). </w:t>
      </w:r>
      <w:r>
        <w:t xml:space="preserve">This study was carried out within the European Research Contract SPELMED (EASME/EMFF/2016/032) funded by the </w:t>
      </w:r>
      <w:r w:rsidRPr="007425C6">
        <w:t>Executive Agency for Small- and Medium-sized Enterprises (EASME) or of the European Commission (DGMARE)</w:t>
      </w:r>
      <w:r>
        <w:t xml:space="preserve">. The information and views set out in this publication are those of the author(s) and do not necessarily reflect the official opinion of the </w:t>
      </w:r>
      <w:r w:rsidRPr="007425C6">
        <w:t xml:space="preserve">European Commission and </w:t>
      </w:r>
      <w:r>
        <w:t xml:space="preserve">EASME. </w:t>
      </w:r>
      <w:r w:rsidRPr="00257981">
        <w:t>Neither EASME, nor the European Commission can guarantee the accuracy of the data included in this publication. Neither EASME, nor the European Commission or any person acting on the EASME’s or on the European Commission’s behalf may be held responsible for the use which may be made of the information contained therein.</w:t>
      </w:r>
      <w:r>
        <w:t xml:space="preserve"> MC would like to acknowledge partial funding from the European Union’s Horizon 2020 research and innovation </w:t>
      </w:r>
      <w:proofErr w:type="spellStart"/>
      <w:r>
        <w:t>programme</w:t>
      </w:r>
      <w:proofErr w:type="spellEnd"/>
      <w:r>
        <w:t xml:space="preserve"> under grant agreement No 869300 (</w:t>
      </w:r>
      <w:proofErr w:type="spellStart"/>
      <w:r>
        <w:t>FutureMARES</w:t>
      </w:r>
      <w:proofErr w:type="spellEnd"/>
      <w:r>
        <w:t xml:space="preserve">). </w:t>
      </w:r>
      <w:ins w:id="1321" w:author="CiLia" w:date="2022-09-02T15:57:00Z">
        <w:r w:rsidR="00DA3621" w:rsidRPr="00EC27D8">
          <w:t xml:space="preserve">MC </w:t>
        </w:r>
        <w:r w:rsidR="00DA3621">
          <w:t xml:space="preserve">and FR </w:t>
        </w:r>
        <w:r w:rsidR="00DA3621" w:rsidRPr="00EC27D8">
          <w:t>acknowledge the institutional support of the ‘</w:t>
        </w:r>
        <w:proofErr w:type="spellStart"/>
        <w:r w:rsidR="00DA3621" w:rsidRPr="00EC27D8">
          <w:t>Severo</w:t>
        </w:r>
        <w:proofErr w:type="spellEnd"/>
        <w:r w:rsidR="00DA3621" w:rsidRPr="00EC27D8">
          <w:t xml:space="preserve"> Ochoa Centre of Excellence’ accreditation (CEX2019-000928-S)</w:t>
        </w:r>
        <w:r w:rsidR="00DA3621">
          <w:t>. FR was supported by R</w:t>
        </w:r>
        <w:r w:rsidR="00DA3621" w:rsidRPr="00EC27D8">
          <w:t xml:space="preserve">amón y </w:t>
        </w:r>
        <w:proofErr w:type="spellStart"/>
        <w:r w:rsidR="00DA3621" w:rsidRPr="00EC27D8">
          <w:t>Cajal</w:t>
        </w:r>
        <w:proofErr w:type="spellEnd"/>
        <w:r w:rsidR="00DA3621" w:rsidRPr="00EC27D8">
          <w:t xml:space="preserve"> </w:t>
        </w:r>
        <w:proofErr w:type="spellStart"/>
        <w:r w:rsidR="00DA3621" w:rsidRPr="00EC27D8">
          <w:t>programme</w:t>
        </w:r>
        <w:proofErr w:type="spellEnd"/>
        <w:r w:rsidR="00DA3621" w:rsidRPr="00EC27D8">
          <w:t xml:space="preserve"> (Spanish </w:t>
        </w:r>
        <w:proofErr w:type="spellStart"/>
        <w:r w:rsidR="00DA3621" w:rsidRPr="00EC27D8">
          <w:t>Ministerio</w:t>
        </w:r>
        <w:proofErr w:type="spellEnd"/>
        <w:r w:rsidR="00DA3621" w:rsidRPr="00EC27D8">
          <w:t xml:space="preserve"> de </w:t>
        </w:r>
        <w:proofErr w:type="spellStart"/>
        <w:r w:rsidR="00DA3621" w:rsidRPr="00EC27D8">
          <w:t>Ciencia</w:t>
        </w:r>
        <w:proofErr w:type="spellEnd"/>
        <w:r w:rsidR="00DA3621" w:rsidRPr="00EC27D8">
          <w:t xml:space="preserve"> e </w:t>
        </w:r>
        <w:proofErr w:type="spellStart"/>
        <w:r w:rsidR="00DA3621" w:rsidRPr="00EC27D8">
          <w:t>Innovación</w:t>
        </w:r>
        <w:proofErr w:type="spellEnd"/>
        <w:r w:rsidR="00DA3621" w:rsidRPr="00EC27D8">
          <w:t>, RYC2020-030078-I)</w:t>
        </w:r>
        <w:r w:rsidR="00DA3621">
          <w:t xml:space="preserve">. </w:t>
        </w:r>
      </w:ins>
      <w:r>
        <w:t xml:space="preserve">This research was supported in part through computational resources provided by IMBBC (Institute of Marine Biology, Biotechnology and Aquaculture) of the HCMR (Hellenic Centre for Marine Research). Funding for establishing the IMBBC HPC has been received by the MARBIGEN (EU </w:t>
      </w:r>
      <w:proofErr w:type="spellStart"/>
      <w:r>
        <w:t>Regpot</w:t>
      </w:r>
      <w:proofErr w:type="spellEnd"/>
      <w:r>
        <w:t xml:space="preserve">) project, </w:t>
      </w:r>
      <w:proofErr w:type="spellStart"/>
      <w:r>
        <w:t>LifeWatchGreece</w:t>
      </w:r>
      <w:proofErr w:type="spellEnd"/>
      <w:r>
        <w:t xml:space="preserve"> RI and the CMBR (Centre </w:t>
      </w:r>
      <w:r>
        <w:lastRenderedPageBreak/>
        <w:t xml:space="preserve">for the study and sustainable exploitation of Marine Biological Resources) RI, </w:t>
      </w:r>
      <w:r w:rsidRPr="00A80735">
        <w:t xml:space="preserve">implemented under the Action “Reinforcement of the Research and Innovation Infrastructure”, funded by the Operational </w:t>
      </w:r>
      <w:proofErr w:type="spellStart"/>
      <w:r w:rsidRPr="00A80735">
        <w:t>Programme</w:t>
      </w:r>
      <w:proofErr w:type="spellEnd"/>
      <w:r w:rsidRPr="00A80735">
        <w:t xml:space="preserve"> "Competitiveness, Entrepreneurship and Innovation" (NSRF 2014-2020) and co-financed by Greece and the European Union (European Regional Development Fund)</w:t>
      </w:r>
      <w:r>
        <w:t>.</w:t>
      </w:r>
    </w:p>
    <w:p w14:paraId="3A7DEC15" w14:textId="40B9003B" w:rsidR="0050469F" w:rsidRDefault="0050469F">
      <w:pPr>
        <w:rPr>
          <w:b/>
        </w:rPr>
      </w:pPr>
      <w:r>
        <w:rPr>
          <w:b/>
        </w:rPr>
        <w:br w:type="page"/>
      </w:r>
    </w:p>
    <w:p w14:paraId="144AB865" w14:textId="77777777" w:rsidR="0050469F" w:rsidRDefault="0050469F" w:rsidP="00147F2C">
      <w:pPr>
        <w:spacing w:line="480" w:lineRule="auto"/>
        <w:rPr>
          <w:b/>
        </w:rPr>
      </w:pPr>
    </w:p>
    <w:p w14:paraId="7857397F" w14:textId="77777777" w:rsidR="00CA796C" w:rsidRPr="0078097B" w:rsidRDefault="00E04F7D" w:rsidP="00147F2C">
      <w:pPr>
        <w:spacing w:line="480" w:lineRule="auto"/>
        <w:rPr>
          <w:b/>
        </w:rPr>
      </w:pPr>
      <w:r w:rsidRPr="0078097B">
        <w:rPr>
          <w:b/>
        </w:rPr>
        <w:t>References</w:t>
      </w:r>
    </w:p>
    <w:p w14:paraId="7649C5DC" w14:textId="1F6E31BA" w:rsidR="00A2368D" w:rsidRPr="00A2368D" w:rsidRDefault="00F1787C" w:rsidP="00A2368D">
      <w:pPr>
        <w:widowControl w:val="0"/>
        <w:autoSpaceDE w:val="0"/>
        <w:autoSpaceDN w:val="0"/>
        <w:adjustRightInd w:val="0"/>
        <w:spacing w:line="480" w:lineRule="auto"/>
        <w:ind w:left="480" w:hanging="480"/>
        <w:rPr>
          <w:noProof/>
          <w:szCs w:val="24"/>
        </w:rPr>
      </w:pPr>
      <w:r>
        <w:rPr>
          <w:b/>
        </w:rPr>
        <w:fldChar w:fldCharType="begin" w:fldLock="1"/>
      </w:r>
      <w:r w:rsidRPr="0078097B">
        <w:rPr>
          <w:b/>
        </w:rPr>
        <w:instrText xml:space="preserve">ADDIN Mendeley Bibliography CSL_BIBLIOGRAPHY </w:instrText>
      </w:r>
      <w:r>
        <w:rPr>
          <w:b/>
        </w:rPr>
        <w:fldChar w:fldCharType="separate"/>
      </w:r>
      <w:r w:rsidR="00A2368D" w:rsidRPr="00A2368D">
        <w:rPr>
          <w:noProof/>
          <w:szCs w:val="24"/>
        </w:rPr>
        <w:t xml:space="preserve">Abaunza, P., Murta, A. G., Campbell, N., Cimmaruta, R., Comesaña, A. S., Dahle, G., … Zimmermann, C. (2008). Stock identity of horse mackerel (Trachurus trachurus) in the Northeast Atlantic and Mediterranean Sea: Integrating the results from different stock identification approaches. </w:t>
      </w:r>
      <w:r w:rsidR="00A2368D" w:rsidRPr="00A2368D">
        <w:rPr>
          <w:i/>
          <w:iCs/>
          <w:noProof/>
          <w:szCs w:val="24"/>
        </w:rPr>
        <w:t>Fisheries Research</w:t>
      </w:r>
      <w:r w:rsidR="00A2368D" w:rsidRPr="00A2368D">
        <w:rPr>
          <w:noProof/>
          <w:szCs w:val="24"/>
        </w:rPr>
        <w:t>. doi: 10.1016/j.fishres.2007.09.022</w:t>
      </w:r>
    </w:p>
    <w:p w14:paraId="0738779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Albo-Puigserver, M., Pennino, M. G., Bellido, J. M., Colmenero, A. I., Giráldez, A., Hidalgo, M., … Coll, M. (2021). Changes in Life History Traits of Small Pelagic Fish in the Western Mediterranean Sea. </w:t>
      </w:r>
      <w:r w:rsidRPr="00A2368D">
        <w:rPr>
          <w:i/>
          <w:iCs/>
          <w:noProof/>
          <w:szCs w:val="24"/>
        </w:rPr>
        <w:t>Frontiers in Marine Science</w:t>
      </w:r>
      <w:r w:rsidRPr="00A2368D">
        <w:rPr>
          <w:noProof/>
          <w:szCs w:val="24"/>
        </w:rPr>
        <w:t xml:space="preserve">, </w:t>
      </w:r>
      <w:r w:rsidRPr="00A2368D">
        <w:rPr>
          <w:i/>
          <w:iCs/>
          <w:noProof/>
          <w:szCs w:val="24"/>
        </w:rPr>
        <w:t>8</w:t>
      </w:r>
      <w:r w:rsidRPr="00A2368D">
        <w:rPr>
          <w:noProof/>
          <w:szCs w:val="24"/>
        </w:rPr>
        <w:t>, 1197. doi: 10.3389/FMARS.2021.570354/BIBTEX</w:t>
      </w:r>
    </w:p>
    <w:p w14:paraId="1C50C0A3"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Anastasiadi, D., Shao, C., Chen, S., &amp; Piferrer, F. (2021). Footprints of global change in marine life: Inferring past environment based on DNA methylation and gene expression marks. </w:t>
      </w:r>
      <w:r w:rsidRPr="00A2368D">
        <w:rPr>
          <w:i/>
          <w:iCs/>
          <w:noProof/>
          <w:szCs w:val="24"/>
        </w:rPr>
        <w:t>Molecular Ecology</w:t>
      </w:r>
      <w:r w:rsidRPr="00A2368D">
        <w:rPr>
          <w:noProof/>
          <w:szCs w:val="24"/>
        </w:rPr>
        <w:t xml:space="preserve">, </w:t>
      </w:r>
      <w:r w:rsidRPr="00A2368D">
        <w:rPr>
          <w:i/>
          <w:iCs/>
          <w:noProof/>
          <w:szCs w:val="24"/>
        </w:rPr>
        <w:t>30</w:t>
      </w:r>
      <w:r w:rsidRPr="00A2368D">
        <w:rPr>
          <w:noProof/>
          <w:szCs w:val="24"/>
        </w:rPr>
        <w:t>(3), 747–760. doi: 10.1111/mec.15764</w:t>
      </w:r>
    </w:p>
    <w:p w14:paraId="60FAEC74"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Antoniou, A., &amp; Magoulas, A. (2013). Application of Mitochondrial DNA in Stock Identification. In </w:t>
      </w:r>
      <w:r w:rsidRPr="00A2368D">
        <w:rPr>
          <w:i/>
          <w:iCs/>
          <w:noProof/>
          <w:szCs w:val="24"/>
        </w:rPr>
        <w:t>Stock Identification Methods: Applications in Fishery Science: Second Edition</w:t>
      </w:r>
      <w:r w:rsidRPr="00A2368D">
        <w:rPr>
          <w:noProof/>
          <w:szCs w:val="24"/>
        </w:rPr>
        <w:t>. doi: 10.1016/B978-0-12-397003-9.00013-8</w:t>
      </w:r>
    </w:p>
    <w:p w14:paraId="154E03AC"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Archer, F. I., Adams, P. E., &amp; Schneiders, B. B. (2017). stratag: An r package for manipulating, summarizing and analysing population genetic data. </w:t>
      </w:r>
      <w:r w:rsidRPr="00A2368D">
        <w:rPr>
          <w:i/>
          <w:iCs/>
          <w:noProof/>
          <w:szCs w:val="24"/>
        </w:rPr>
        <w:t>Molecular Ecology Resources</w:t>
      </w:r>
      <w:r w:rsidRPr="00A2368D">
        <w:rPr>
          <w:noProof/>
          <w:szCs w:val="24"/>
        </w:rPr>
        <w:t xml:space="preserve">, </w:t>
      </w:r>
      <w:r w:rsidRPr="00A2368D">
        <w:rPr>
          <w:i/>
          <w:iCs/>
          <w:noProof/>
          <w:szCs w:val="24"/>
        </w:rPr>
        <w:t>17</w:t>
      </w:r>
      <w:r w:rsidRPr="00A2368D">
        <w:rPr>
          <w:noProof/>
          <w:szCs w:val="24"/>
        </w:rPr>
        <w:t>(1), 5–11. doi: 10.1111/1755-0998.12559</w:t>
      </w:r>
    </w:p>
    <w:p w14:paraId="6CEF95A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Atarhouch, T., Rami, M., Naciri, M., &amp; Dakkak, A. (2007). Genetic population structure of sardine (Sardina pilchardus) off Morocco detected with intron polymorphism (EPIC-PCR). </w:t>
      </w:r>
      <w:r w:rsidRPr="00A2368D">
        <w:rPr>
          <w:i/>
          <w:iCs/>
          <w:noProof/>
          <w:szCs w:val="24"/>
        </w:rPr>
        <w:t>Marine Biology</w:t>
      </w:r>
      <w:r w:rsidRPr="00A2368D">
        <w:rPr>
          <w:noProof/>
          <w:szCs w:val="24"/>
        </w:rPr>
        <w:t xml:space="preserve">, </w:t>
      </w:r>
      <w:r w:rsidRPr="00A2368D">
        <w:rPr>
          <w:i/>
          <w:iCs/>
          <w:noProof/>
          <w:szCs w:val="24"/>
        </w:rPr>
        <w:t>150</w:t>
      </w:r>
      <w:r w:rsidRPr="00A2368D">
        <w:rPr>
          <w:noProof/>
          <w:szCs w:val="24"/>
        </w:rPr>
        <w:t>(3), 521–528. doi: 10.1007/s00227-006-0371-8</w:t>
      </w:r>
    </w:p>
    <w:p w14:paraId="3E4E16E4"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Atarhouch, Touriya, Rüber, L., Gonzalez, E. G., Albert, E. M., Rami, M., Dakkak, A., &amp; Zardoya, R. (2006). Signature of an early genetic bottleneck in a population of Moroccan sardines (Sardina pilchardus). </w:t>
      </w:r>
      <w:r w:rsidRPr="00A2368D">
        <w:rPr>
          <w:i/>
          <w:iCs/>
          <w:noProof/>
          <w:szCs w:val="24"/>
        </w:rPr>
        <w:t>Molecular Phylogenetics and Evolution</w:t>
      </w:r>
      <w:r w:rsidRPr="00A2368D">
        <w:rPr>
          <w:noProof/>
          <w:szCs w:val="24"/>
        </w:rPr>
        <w:t xml:space="preserve">, </w:t>
      </w:r>
      <w:r w:rsidRPr="00A2368D">
        <w:rPr>
          <w:i/>
          <w:iCs/>
          <w:noProof/>
          <w:szCs w:val="24"/>
        </w:rPr>
        <w:t>39</w:t>
      </w:r>
      <w:r w:rsidRPr="00A2368D">
        <w:rPr>
          <w:noProof/>
          <w:szCs w:val="24"/>
        </w:rPr>
        <w:t>(2), 373–383. doi: 10.1016/j.ympev.2005.08.003</w:t>
      </w:r>
    </w:p>
    <w:p w14:paraId="54D10B35" w14:textId="7057D528"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lastRenderedPageBreak/>
        <w:t xml:space="preserve">Bacha, M., Jemaa, S., Hamitouche, A., Rabhi, K., &amp; Amara, R. (2014). Ocean : evidence from otolith shape analysis. </w:t>
      </w:r>
      <w:r w:rsidRPr="00A2368D">
        <w:rPr>
          <w:i/>
          <w:iCs/>
          <w:noProof/>
          <w:szCs w:val="24"/>
        </w:rPr>
        <w:t>Ices Journal of Marine Science</w:t>
      </w:r>
      <w:r w:rsidRPr="00A2368D">
        <w:rPr>
          <w:noProof/>
          <w:szCs w:val="24"/>
        </w:rPr>
        <w:t xml:space="preserve">, </w:t>
      </w:r>
      <w:r w:rsidRPr="00A2368D">
        <w:rPr>
          <w:i/>
          <w:iCs/>
          <w:noProof/>
          <w:szCs w:val="24"/>
        </w:rPr>
        <w:t>71</w:t>
      </w:r>
      <w:r w:rsidRPr="00A2368D">
        <w:rPr>
          <w:noProof/>
          <w:szCs w:val="24"/>
        </w:rPr>
        <w:t xml:space="preserve">, 2429–2435. </w:t>
      </w:r>
    </w:p>
    <w:p w14:paraId="72A7DD0C"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Bachiller, E., Albo-Puigserver, M., Giménez, J., Pennino, M. G., Marí-Mena, N., Esteban, A., … Coll, M. (2020). A trophic latitudinal gradient revealed in anchovy and sardine from the Western Mediterranean Sea using a multi-proxy approach. </w:t>
      </w:r>
      <w:r w:rsidRPr="00A2368D">
        <w:rPr>
          <w:i/>
          <w:iCs/>
          <w:noProof/>
          <w:szCs w:val="24"/>
        </w:rPr>
        <w:t>Scientific Reports</w:t>
      </w:r>
      <w:r w:rsidRPr="00A2368D">
        <w:rPr>
          <w:noProof/>
          <w:szCs w:val="24"/>
        </w:rPr>
        <w:t xml:space="preserve">, </w:t>
      </w:r>
      <w:r w:rsidRPr="00A2368D">
        <w:rPr>
          <w:i/>
          <w:iCs/>
          <w:noProof/>
          <w:szCs w:val="24"/>
        </w:rPr>
        <w:t>10</w:t>
      </w:r>
      <w:r w:rsidRPr="00A2368D">
        <w:rPr>
          <w:noProof/>
          <w:szCs w:val="24"/>
        </w:rPr>
        <w:t>(1), 1–18. doi: 10.1038/s41598-020-74602-y</w:t>
      </w:r>
    </w:p>
    <w:p w14:paraId="2CD80BAC"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Baibai, T., Oukhattar, L., Quinteiro, J. V., Mesfioui, A., Rey-Mendez, M., &amp; soukri, A. (2012, March 24). First global approach: Morphological and biological variability in a genetically homogeneous population of the European pilchard, Sardina pilchardus (Walbaum, 1792) in the North Atlantic coast. </w:t>
      </w:r>
      <w:r w:rsidRPr="00A2368D">
        <w:rPr>
          <w:i/>
          <w:iCs/>
          <w:noProof/>
          <w:szCs w:val="24"/>
        </w:rPr>
        <w:t>Reviews in Fish Biology and Fisheries</w:t>
      </w:r>
      <w:r w:rsidRPr="00A2368D">
        <w:rPr>
          <w:noProof/>
          <w:szCs w:val="24"/>
        </w:rPr>
        <w:t>, Vol. 22, pp. 63–80. Springer. doi: 10.1007/s11160-011-9223-9</w:t>
      </w:r>
    </w:p>
    <w:p w14:paraId="77449821"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Bal, T. M. P., Llanos</w:t>
      </w:r>
      <w:r w:rsidRPr="00A2368D">
        <w:rPr>
          <w:rFonts w:ascii="Cambria Math" w:hAnsi="Cambria Math" w:cs="Cambria Math"/>
          <w:noProof/>
          <w:szCs w:val="24"/>
        </w:rPr>
        <w:t>‐</w:t>
      </w:r>
      <w:r w:rsidRPr="00A2368D">
        <w:rPr>
          <w:noProof/>
          <w:szCs w:val="24"/>
        </w:rPr>
        <w:t xml:space="preserve">garrido, A., Chaturvedi, A., Verdonck, I., Hellemans, B., &amp; Raeymaekers, J. A. M. (2021). Adaptive divergence under gene flow along an environmental gradient in two coexisting stickleback species. </w:t>
      </w:r>
      <w:r w:rsidRPr="00A2368D">
        <w:rPr>
          <w:i/>
          <w:iCs/>
          <w:noProof/>
          <w:szCs w:val="24"/>
        </w:rPr>
        <w:t>Genes</w:t>
      </w:r>
      <w:r w:rsidRPr="00A2368D">
        <w:rPr>
          <w:noProof/>
          <w:szCs w:val="24"/>
        </w:rPr>
        <w:t xml:space="preserve">, </w:t>
      </w:r>
      <w:r w:rsidRPr="00A2368D">
        <w:rPr>
          <w:i/>
          <w:iCs/>
          <w:noProof/>
          <w:szCs w:val="24"/>
        </w:rPr>
        <w:t>12</w:t>
      </w:r>
      <w:r w:rsidRPr="00A2368D">
        <w:rPr>
          <w:noProof/>
          <w:szCs w:val="24"/>
        </w:rPr>
        <w:t>(3). doi: 10.3390/genes12030435</w:t>
      </w:r>
    </w:p>
    <w:p w14:paraId="1D8D113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Balbuena-Pecino, S., Riera-Heredia, N., Vélez, E. J., Gutiérrez, J., Navarro, I., Riera-Codina, M., &amp; Capilla, E. (2019). Temperature Affects Musculoskeletal Development and Muscle Lipid Metabolism of Gilthead Sea Bream (Sparus aurata). </w:t>
      </w:r>
      <w:r w:rsidRPr="00A2368D">
        <w:rPr>
          <w:i/>
          <w:iCs/>
          <w:noProof/>
          <w:szCs w:val="24"/>
        </w:rPr>
        <w:t>Frontiers in Endocrinology</w:t>
      </w:r>
      <w:r w:rsidRPr="00A2368D">
        <w:rPr>
          <w:noProof/>
          <w:szCs w:val="24"/>
        </w:rPr>
        <w:t xml:space="preserve">, </w:t>
      </w:r>
      <w:r w:rsidRPr="00A2368D">
        <w:rPr>
          <w:i/>
          <w:iCs/>
          <w:noProof/>
          <w:szCs w:val="24"/>
        </w:rPr>
        <w:t>10</w:t>
      </w:r>
      <w:r w:rsidRPr="00A2368D">
        <w:rPr>
          <w:noProof/>
          <w:szCs w:val="24"/>
        </w:rPr>
        <w:t>(MAR), 173. doi: 10.3389/fendo.2019.00173</w:t>
      </w:r>
    </w:p>
    <w:p w14:paraId="47DB36B0"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Baltazar-Soares, M., Lima, A. R. de A., &amp; Silva, G. (2021). Targeted sequencing of mitochondrial genes reveals signatures of molecular adaptation in a nearly panmictic small pelagic fish species. </w:t>
      </w:r>
      <w:r w:rsidRPr="00A2368D">
        <w:rPr>
          <w:i/>
          <w:iCs/>
          <w:noProof/>
          <w:szCs w:val="24"/>
        </w:rPr>
        <w:t>Genes</w:t>
      </w:r>
      <w:r w:rsidRPr="00A2368D">
        <w:rPr>
          <w:noProof/>
          <w:szCs w:val="24"/>
        </w:rPr>
        <w:t xml:space="preserve">, </w:t>
      </w:r>
      <w:r w:rsidRPr="00A2368D">
        <w:rPr>
          <w:i/>
          <w:iCs/>
          <w:noProof/>
          <w:szCs w:val="24"/>
        </w:rPr>
        <w:t>12</w:t>
      </w:r>
      <w:r w:rsidRPr="00A2368D">
        <w:rPr>
          <w:noProof/>
          <w:szCs w:val="24"/>
        </w:rPr>
        <w:t>(1), 1–17. doi: 10.3390/genes12010091</w:t>
      </w:r>
    </w:p>
    <w:p w14:paraId="3FCDDC7F"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Bargelloni, L., Alarcon, J. A., Alvarez, M. C., Penzo, E., Magoulas, A., Reis, C., &amp; Patarnello, T. (2003). Discord in the family Sparidae (Teleostei): divergent phylogeographical patterns across the Atlantic-Mediterranean divide. </w:t>
      </w:r>
      <w:r w:rsidRPr="00A2368D">
        <w:rPr>
          <w:i/>
          <w:iCs/>
          <w:noProof/>
          <w:szCs w:val="24"/>
        </w:rPr>
        <w:t>Journal of Evolutionary Biology</w:t>
      </w:r>
      <w:r w:rsidRPr="00A2368D">
        <w:rPr>
          <w:noProof/>
          <w:szCs w:val="24"/>
        </w:rPr>
        <w:t xml:space="preserve">, </w:t>
      </w:r>
      <w:r w:rsidRPr="00A2368D">
        <w:rPr>
          <w:i/>
          <w:iCs/>
          <w:noProof/>
          <w:szCs w:val="24"/>
        </w:rPr>
        <w:t>16</w:t>
      </w:r>
      <w:r w:rsidRPr="00A2368D">
        <w:rPr>
          <w:noProof/>
          <w:szCs w:val="24"/>
        </w:rPr>
        <w:t>, 1149–1158.</w:t>
      </w:r>
    </w:p>
    <w:p w14:paraId="5790D6D1"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Barter, R. L., &amp; Yu, B. (2018). Superheat: An R Package for Creating Beautiful and Extendable Heatmaps for Visualizing Complex Data. </w:t>
      </w:r>
      <w:r w:rsidRPr="00A2368D">
        <w:rPr>
          <w:i/>
          <w:iCs/>
          <w:noProof/>
          <w:szCs w:val="24"/>
        </w:rPr>
        <w:t xml:space="preserve">Journal of Computational and Graphical </w:t>
      </w:r>
      <w:r w:rsidRPr="00A2368D">
        <w:rPr>
          <w:i/>
          <w:iCs/>
          <w:noProof/>
          <w:szCs w:val="24"/>
        </w:rPr>
        <w:lastRenderedPageBreak/>
        <w:t>Statistics</w:t>
      </w:r>
      <w:r w:rsidRPr="00A2368D">
        <w:rPr>
          <w:noProof/>
          <w:szCs w:val="24"/>
        </w:rPr>
        <w:t xml:space="preserve">, </w:t>
      </w:r>
      <w:r w:rsidRPr="00A2368D">
        <w:rPr>
          <w:i/>
          <w:iCs/>
          <w:noProof/>
          <w:szCs w:val="24"/>
        </w:rPr>
        <w:t>27</w:t>
      </w:r>
      <w:r w:rsidRPr="00A2368D">
        <w:rPr>
          <w:noProof/>
          <w:szCs w:val="24"/>
        </w:rPr>
        <w:t>(4), 910–922. doi: 10.1080/10618600.2018.1473780</w:t>
      </w:r>
    </w:p>
    <w:p w14:paraId="6A8DF23B"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Benjamini, Y., &amp; Hochberg, Y. (1995). Controlling the False Discovery Rate: A Practical and Powerful Approach to Multiple Testing. </w:t>
      </w:r>
      <w:r w:rsidRPr="00A2368D">
        <w:rPr>
          <w:i/>
          <w:iCs/>
          <w:noProof/>
          <w:szCs w:val="24"/>
        </w:rPr>
        <w:t>Source: Journal of the Royal Statistical Society. Series B (Methodological)</w:t>
      </w:r>
      <w:r w:rsidRPr="00A2368D">
        <w:rPr>
          <w:noProof/>
          <w:szCs w:val="24"/>
        </w:rPr>
        <w:t xml:space="preserve">, </w:t>
      </w:r>
      <w:r w:rsidRPr="00A2368D">
        <w:rPr>
          <w:i/>
          <w:iCs/>
          <w:noProof/>
          <w:szCs w:val="24"/>
        </w:rPr>
        <w:t>57</w:t>
      </w:r>
      <w:r w:rsidRPr="00A2368D">
        <w:rPr>
          <w:noProof/>
          <w:szCs w:val="24"/>
        </w:rPr>
        <w:t>(1), 289–300.</w:t>
      </w:r>
    </w:p>
    <w:p w14:paraId="6292A742" w14:textId="252E2461"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Borsa, P., Naciri, M., Bahri, L., Chikhi, L., Garcia de Leon, F. . J., Kotoulas, G., &amp; Bonhomme, F. (1997). Infraspecific zoogeography of the Mediterranean: population genetic analysis on sixteen Atlanto-Mediterranean species (fishes and invertebrates). </w:t>
      </w:r>
      <w:r w:rsidRPr="00A2368D">
        <w:rPr>
          <w:i/>
          <w:iCs/>
          <w:noProof/>
          <w:szCs w:val="24"/>
        </w:rPr>
        <w:t>Zoogeographie Infra-Specifique de La Mer Mediterranee: Analyse Des Donnees Genetiques Populationnelles Sur Seize Especes Atlanto-Mediterraneennes (Poissons et Invertebres)Vie et Milieu</w:t>
      </w:r>
      <w:r w:rsidRPr="00A2368D">
        <w:rPr>
          <w:noProof/>
          <w:szCs w:val="24"/>
        </w:rPr>
        <w:t xml:space="preserve">, </w:t>
      </w:r>
      <w:r w:rsidRPr="00A2368D">
        <w:rPr>
          <w:i/>
          <w:iCs/>
          <w:noProof/>
          <w:szCs w:val="24"/>
        </w:rPr>
        <w:t>47</w:t>
      </w:r>
      <w:r w:rsidRPr="00A2368D">
        <w:rPr>
          <w:noProof/>
          <w:szCs w:val="24"/>
        </w:rPr>
        <w:t xml:space="preserve">(4), 295–305. </w:t>
      </w:r>
    </w:p>
    <w:p w14:paraId="2F278969"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Bradbury, I. R., Gardiner, K., Snelgrove, P. V., Campana, S. E., Bentzen, P., &amp; Guan, L. (2006). Larval transport, vertical distribution, and localized recruitment in anadromous rainbow smelt (Osmerus mordax). </w:t>
      </w:r>
      <w:r w:rsidRPr="00A2368D">
        <w:rPr>
          <w:i/>
          <w:iCs/>
          <w:noProof/>
          <w:szCs w:val="24"/>
        </w:rPr>
        <w:t>Canadian Journal of Fisheries and Aquatic Sciences</w:t>
      </w:r>
      <w:r w:rsidRPr="00A2368D">
        <w:rPr>
          <w:noProof/>
          <w:szCs w:val="24"/>
        </w:rPr>
        <w:t xml:space="preserve">, </w:t>
      </w:r>
      <w:r w:rsidRPr="00A2368D">
        <w:rPr>
          <w:i/>
          <w:iCs/>
          <w:noProof/>
          <w:szCs w:val="24"/>
        </w:rPr>
        <w:t>63</w:t>
      </w:r>
      <w:r w:rsidRPr="00A2368D">
        <w:rPr>
          <w:noProof/>
          <w:szCs w:val="24"/>
        </w:rPr>
        <w:t>(12), 2822–2836. doi: 10.1139/f06-164</w:t>
      </w:r>
    </w:p>
    <w:p w14:paraId="1ACF535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Brosset, P., Fromentin, J. M., Van Beveren, E., Lloret, J., Marques, V., Basilone, G., … Saraux, C. (2017). Spatio-temporal patterns and environmental controls of small pelagic fish body condition from contrasted Mediterranean areas. </w:t>
      </w:r>
      <w:r w:rsidRPr="00A2368D">
        <w:rPr>
          <w:i/>
          <w:iCs/>
          <w:noProof/>
          <w:szCs w:val="24"/>
        </w:rPr>
        <w:t>Progress in Oceanography</w:t>
      </w:r>
      <w:r w:rsidRPr="00A2368D">
        <w:rPr>
          <w:noProof/>
          <w:szCs w:val="24"/>
        </w:rPr>
        <w:t xml:space="preserve">, </w:t>
      </w:r>
      <w:r w:rsidRPr="00A2368D">
        <w:rPr>
          <w:i/>
          <w:iCs/>
          <w:noProof/>
          <w:szCs w:val="24"/>
        </w:rPr>
        <w:t>151</w:t>
      </w:r>
      <w:r w:rsidRPr="00A2368D">
        <w:rPr>
          <w:noProof/>
          <w:szCs w:val="24"/>
        </w:rPr>
        <w:t>, 149–162. doi: 10.1016/j.pocean.2016.12.002</w:t>
      </w:r>
    </w:p>
    <w:p w14:paraId="1EBD146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Caballero-Huertas, M., Frigola-Tepe, X., Coll, M., Muñoz, M., &amp; Viñas, J. (2022). The current knowledge status of the genetic population structure of the European sardine (Sardina pilchardus): uncertainties to be solved for an appropriate fishery management. </w:t>
      </w:r>
      <w:r w:rsidRPr="00A2368D">
        <w:rPr>
          <w:i/>
          <w:iCs/>
          <w:noProof/>
          <w:szCs w:val="24"/>
        </w:rPr>
        <w:t>Reviews in Fish Biology and Fisheries</w:t>
      </w:r>
      <w:r w:rsidRPr="00A2368D">
        <w:rPr>
          <w:noProof/>
          <w:szCs w:val="24"/>
        </w:rPr>
        <w:t>, (0123456789). doi: 10.1007/s11160-022-09704-z</w:t>
      </w:r>
    </w:p>
    <w:p w14:paraId="56C4D7E2"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Castelao, R. M., &amp; Luo, H. (2018). Upwelling jet separation in the California Current System. </w:t>
      </w:r>
      <w:r w:rsidRPr="00A2368D">
        <w:rPr>
          <w:i/>
          <w:iCs/>
          <w:noProof/>
          <w:szCs w:val="24"/>
        </w:rPr>
        <w:t>Scientific Reports</w:t>
      </w:r>
      <w:r w:rsidRPr="00A2368D">
        <w:rPr>
          <w:noProof/>
          <w:szCs w:val="24"/>
        </w:rPr>
        <w:t xml:space="preserve">, </w:t>
      </w:r>
      <w:r w:rsidRPr="00A2368D">
        <w:rPr>
          <w:i/>
          <w:iCs/>
          <w:noProof/>
          <w:szCs w:val="24"/>
        </w:rPr>
        <w:t>8</w:t>
      </w:r>
      <w:r w:rsidRPr="00A2368D">
        <w:rPr>
          <w:noProof/>
          <w:szCs w:val="24"/>
        </w:rPr>
        <w:t>(1), 1–8. doi: 10.1038/s41598-018-34401-y</w:t>
      </w:r>
    </w:p>
    <w:p w14:paraId="589AEDD7"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Catchen, J., Hohenlohe, P. A., Bassham, S., Amores, A., &amp; Cresko, W. A. (2013). Stacks: an analysis tool set for population genomics. </w:t>
      </w:r>
      <w:r w:rsidRPr="00A2368D">
        <w:rPr>
          <w:i/>
          <w:iCs/>
          <w:noProof/>
          <w:szCs w:val="24"/>
        </w:rPr>
        <w:t>Molecular Ecology</w:t>
      </w:r>
      <w:r w:rsidRPr="00A2368D">
        <w:rPr>
          <w:noProof/>
          <w:szCs w:val="24"/>
        </w:rPr>
        <w:t xml:space="preserve">, </w:t>
      </w:r>
      <w:r w:rsidRPr="00A2368D">
        <w:rPr>
          <w:i/>
          <w:iCs/>
          <w:noProof/>
          <w:szCs w:val="24"/>
        </w:rPr>
        <w:t>22</w:t>
      </w:r>
      <w:r w:rsidRPr="00A2368D">
        <w:rPr>
          <w:noProof/>
          <w:szCs w:val="24"/>
        </w:rPr>
        <w:t xml:space="preserve">(11), 3124–3140. doi: </w:t>
      </w:r>
      <w:r w:rsidRPr="00A2368D">
        <w:rPr>
          <w:noProof/>
          <w:szCs w:val="24"/>
        </w:rPr>
        <w:lastRenderedPageBreak/>
        <w:t>10.1111/mec.12354</w:t>
      </w:r>
    </w:p>
    <w:p w14:paraId="4AA32ACB"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Checkley, D. M., Asch, R. G., &amp; Rykaczewski, R. R. (2017). Climate, Anchovy, and Sardine. </w:t>
      </w:r>
      <w:r w:rsidRPr="00A2368D">
        <w:rPr>
          <w:i/>
          <w:iCs/>
          <w:noProof/>
          <w:szCs w:val="24"/>
        </w:rPr>
        <w:t>Annual Review of Marine Science</w:t>
      </w:r>
      <w:r w:rsidRPr="00A2368D">
        <w:rPr>
          <w:noProof/>
          <w:szCs w:val="24"/>
        </w:rPr>
        <w:t xml:space="preserve">, </w:t>
      </w:r>
      <w:r w:rsidRPr="00A2368D">
        <w:rPr>
          <w:i/>
          <w:iCs/>
          <w:noProof/>
          <w:szCs w:val="24"/>
        </w:rPr>
        <w:t>9</w:t>
      </w:r>
      <w:r w:rsidRPr="00A2368D">
        <w:rPr>
          <w:noProof/>
          <w:szCs w:val="24"/>
        </w:rPr>
        <w:t>(1), 469–493. doi: 10.1146/annurev-marine-122414-033819</w:t>
      </w:r>
    </w:p>
    <w:p w14:paraId="70AD97D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Chhatre, E. V. (2018). </w:t>
      </w:r>
      <w:r w:rsidRPr="00A2368D">
        <w:rPr>
          <w:i/>
          <w:iCs/>
          <w:noProof/>
          <w:szCs w:val="24"/>
        </w:rPr>
        <w:t>Distruct v2.3, A modified cluster membership plotting script.</w:t>
      </w:r>
      <w:r w:rsidRPr="00A2368D">
        <w:rPr>
          <w:noProof/>
          <w:szCs w:val="24"/>
        </w:rPr>
        <w:t xml:space="preserve"> Retrieved from http://distruct2.popgen.org</w:t>
      </w:r>
    </w:p>
    <w:p w14:paraId="4EA71B1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Chlaida, M., Laurent, V., Kifani, S., Benazzou, T., Jaziri, H., &amp; Planes, S. (2009). Evidence of a genetic cline for Sardina pilchardus along the Northwest African coast. </w:t>
      </w:r>
      <w:r w:rsidRPr="00A2368D">
        <w:rPr>
          <w:i/>
          <w:iCs/>
          <w:noProof/>
          <w:szCs w:val="24"/>
        </w:rPr>
        <w:t>ICES Journal of Marine Science</w:t>
      </w:r>
      <w:r w:rsidRPr="00A2368D">
        <w:rPr>
          <w:noProof/>
          <w:szCs w:val="24"/>
        </w:rPr>
        <w:t xml:space="preserve">, </w:t>
      </w:r>
      <w:r w:rsidRPr="00A2368D">
        <w:rPr>
          <w:i/>
          <w:iCs/>
          <w:noProof/>
          <w:szCs w:val="24"/>
        </w:rPr>
        <w:t>66</w:t>
      </w:r>
      <w:r w:rsidRPr="00A2368D">
        <w:rPr>
          <w:noProof/>
          <w:szCs w:val="24"/>
        </w:rPr>
        <w:t>(2), 264–271. doi: 10.1093/icesjms/fsn206</w:t>
      </w:r>
    </w:p>
    <w:p w14:paraId="7BC781F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Coll, M., Albo-Puigserver, M., Navarro, J., Palomera, I., &amp; Dambacher, J. M. (2019). Who is to blame? Plausible pressures on small pelagic fish population changes in the northwestern Mediterranean Sea. </w:t>
      </w:r>
      <w:r w:rsidRPr="00A2368D">
        <w:rPr>
          <w:i/>
          <w:iCs/>
          <w:noProof/>
          <w:szCs w:val="24"/>
        </w:rPr>
        <w:t>Marine Ecology Progress Series</w:t>
      </w:r>
      <w:r w:rsidRPr="00A2368D">
        <w:rPr>
          <w:noProof/>
          <w:szCs w:val="24"/>
        </w:rPr>
        <w:t xml:space="preserve">, </w:t>
      </w:r>
      <w:r w:rsidRPr="00A2368D">
        <w:rPr>
          <w:i/>
          <w:iCs/>
          <w:noProof/>
          <w:szCs w:val="24"/>
        </w:rPr>
        <w:t>617</w:t>
      </w:r>
      <w:r w:rsidRPr="00A2368D">
        <w:rPr>
          <w:noProof/>
          <w:szCs w:val="24"/>
        </w:rPr>
        <w:t>–</w:t>
      </w:r>
      <w:r w:rsidRPr="00A2368D">
        <w:rPr>
          <w:i/>
          <w:iCs/>
          <w:noProof/>
          <w:szCs w:val="24"/>
        </w:rPr>
        <w:t>618</w:t>
      </w:r>
      <w:r w:rsidRPr="00A2368D">
        <w:rPr>
          <w:noProof/>
          <w:szCs w:val="24"/>
        </w:rPr>
        <w:t>, 277–294. doi: 10.3354/meps12591</w:t>
      </w:r>
    </w:p>
    <w:p w14:paraId="2FD2ED67"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Coll, M., &amp; Bellido, J. (2019). </w:t>
      </w:r>
      <w:r w:rsidRPr="00A2368D">
        <w:rPr>
          <w:i/>
          <w:iCs/>
          <w:noProof/>
          <w:szCs w:val="24"/>
        </w:rPr>
        <w:t>Evaluation of the population status and specific management alternatives for the small pelagic fish stocks in the Northwestern Mediterranean Sea (SPELMED) - Final Report SC NR 02 - TENDER EASME/EMFF/2016/32 – SPELMED</w:t>
      </w:r>
      <w:r w:rsidRPr="00A2368D">
        <w:rPr>
          <w:noProof/>
          <w:szCs w:val="24"/>
        </w:rPr>
        <w:t>. Retrieved from https://op.europa.eu/en/publication-detail/-/publication/f1bd2c63-084e-11eb-a511-01aa75ed71a1</w:t>
      </w:r>
    </w:p>
    <w:p w14:paraId="49EA534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Coll, M., Piroddi, C., Albouy, C., Ben Rais Lasram, F., Cheung, W. W. L., Christensen, V., … Pauly, D. (2012). The Mediterranean Sea under siege: Spatial overlap between marine biodiversity, cumulative threats and marine reserves. </w:t>
      </w:r>
      <w:r w:rsidRPr="00A2368D">
        <w:rPr>
          <w:i/>
          <w:iCs/>
          <w:noProof/>
          <w:szCs w:val="24"/>
        </w:rPr>
        <w:t>Global Ecology and Biogeography</w:t>
      </w:r>
      <w:r w:rsidRPr="00A2368D">
        <w:rPr>
          <w:noProof/>
          <w:szCs w:val="24"/>
        </w:rPr>
        <w:t xml:space="preserve">, </w:t>
      </w:r>
      <w:r w:rsidRPr="00A2368D">
        <w:rPr>
          <w:i/>
          <w:iCs/>
          <w:noProof/>
          <w:szCs w:val="24"/>
        </w:rPr>
        <w:t>21</w:t>
      </w:r>
      <w:r w:rsidRPr="00A2368D">
        <w:rPr>
          <w:noProof/>
          <w:szCs w:val="24"/>
        </w:rPr>
        <w:t>(4), 465–480. doi: 10.1111/j.1466-8238.2011.00697.x</w:t>
      </w:r>
    </w:p>
    <w:p w14:paraId="3D896984"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Coll, M., Steenbeek, J., Ben Rais Lasram, F., Mouillot, D., &amp; Cury, P. (2015). ‘Low-hanging fruit’ for conservation of marine vertebrate species at risk in the Mediterranean Sea. </w:t>
      </w:r>
      <w:r w:rsidRPr="00A2368D">
        <w:rPr>
          <w:i/>
          <w:iCs/>
          <w:noProof/>
          <w:szCs w:val="24"/>
        </w:rPr>
        <w:t>Global Ecology and Biogeography</w:t>
      </w:r>
      <w:r w:rsidRPr="00A2368D">
        <w:rPr>
          <w:noProof/>
          <w:szCs w:val="24"/>
        </w:rPr>
        <w:t xml:space="preserve">, </w:t>
      </w:r>
      <w:r w:rsidRPr="00A2368D">
        <w:rPr>
          <w:i/>
          <w:iCs/>
          <w:noProof/>
          <w:szCs w:val="24"/>
        </w:rPr>
        <w:t>24</w:t>
      </w:r>
      <w:r w:rsidRPr="00A2368D">
        <w:rPr>
          <w:noProof/>
          <w:szCs w:val="24"/>
        </w:rPr>
        <w:t>(2), 226–239. doi: 10.1111/geb.12250</w:t>
      </w:r>
    </w:p>
    <w:p w14:paraId="5BA1B28F"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Costalago, D., Garrido, S., &amp; Palomera, I. (2015). Comparison of the feeding apparatus and diet </w:t>
      </w:r>
      <w:r w:rsidRPr="00A2368D">
        <w:rPr>
          <w:noProof/>
          <w:szCs w:val="24"/>
        </w:rPr>
        <w:lastRenderedPageBreak/>
        <w:t xml:space="preserve">of European sardines Sardina pilchardus of Atlantic and Mediterranean waters: Ecological implications. </w:t>
      </w:r>
      <w:r w:rsidRPr="00A2368D">
        <w:rPr>
          <w:i/>
          <w:iCs/>
          <w:noProof/>
          <w:szCs w:val="24"/>
        </w:rPr>
        <w:t>Journal of Fish Biology</w:t>
      </w:r>
      <w:r w:rsidRPr="00A2368D">
        <w:rPr>
          <w:noProof/>
          <w:szCs w:val="24"/>
        </w:rPr>
        <w:t xml:space="preserve">, </w:t>
      </w:r>
      <w:r w:rsidRPr="00A2368D">
        <w:rPr>
          <w:i/>
          <w:iCs/>
          <w:noProof/>
          <w:szCs w:val="24"/>
        </w:rPr>
        <w:t>86</w:t>
      </w:r>
      <w:r w:rsidRPr="00A2368D">
        <w:rPr>
          <w:noProof/>
          <w:szCs w:val="24"/>
        </w:rPr>
        <w:t>(4), 1348–1362. doi: 10.1111/jfb.12645</w:t>
      </w:r>
    </w:p>
    <w:p w14:paraId="654C0E5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Diopere, E., Vandamme, S. G., Hablützel, P. I., Cariani, A., Van Houdt, J., Rijnsdorp, A., … Maes, G. E. (2018). Seascape genetics of a flatfish reveals local selection under high levels of gene flow. </w:t>
      </w:r>
      <w:r w:rsidRPr="00A2368D">
        <w:rPr>
          <w:i/>
          <w:iCs/>
          <w:noProof/>
          <w:szCs w:val="24"/>
        </w:rPr>
        <w:t>ICES Journal of Marine Science</w:t>
      </w:r>
      <w:r w:rsidRPr="00A2368D">
        <w:rPr>
          <w:noProof/>
          <w:szCs w:val="24"/>
        </w:rPr>
        <w:t xml:space="preserve">, </w:t>
      </w:r>
      <w:r w:rsidRPr="00A2368D">
        <w:rPr>
          <w:i/>
          <w:iCs/>
          <w:noProof/>
          <w:szCs w:val="24"/>
        </w:rPr>
        <w:t>75</w:t>
      </w:r>
      <w:r w:rsidRPr="00A2368D">
        <w:rPr>
          <w:noProof/>
          <w:szCs w:val="24"/>
        </w:rPr>
        <w:t>(2), 675–689. doi: 10.1093/icesjms/fsx160</w:t>
      </w:r>
    </w:p>
    <w:p w14:paraId="31CED2C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Edwards, C. E., &amp; Weinig, C. (2011). The quantitative-genetic and QTL architecture of trait integration and modularity in Brassica rapa across simulated seasonal settings. </w:t>
      </w:r>
      <w:r w:rsidRPr="00A2368D">
        <w:rPr>
          <w:i/>
          <w:iCs/>
          <w:noProof/>
          <w:szCs w:val="24"/>
        </w:rPr>
        <w:t>Heredity</w:t>
      </w:r>
      <w:r w:rsidRPr="00A2368D">
        <w:rPr>
          <w:noProof/>
          <w:szCs w:val="24"/>
        </w:rPr>
        <w:t xml:space="preserve">, </w:t>
      </w:r>
      <w:r w:rsidRPr="00A2368D">
        <w:rPr>
          <w:i/>
          <w:iCs/>
          <w:noProof/>
          <w:szCs w:val="24"/>
        </w:rPr>
        <w:t>106</w:t>
      </w:r>
      <w:r w:rsidRPr="00A2368D">
        <w:rPr>
          <w:noProof/>
          <w:szCs w:val="24"/>
        </w:rPr>
        <w:t>(4), 661–677. doi: 10.1038/hdy.2010.103</w:t>
      </w:r>
    </w:p>
    <w:p w14:paraId="66791ED1"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FAO. (2018). </w:t>
      </w:r>
      <w:r w:rsidRPr="00A2368D">
        <w:rPr>
          <w:i/>
          <w:iCs/>
          <w:noProof/>
          <w:szCs w:val="24"/>
        </w:rPr>
        <w:t>The state of Mediterranean and Black Sea fisheries.</w:t>
      </w:r>
      <w:r w:rsidRPr="00A2368D">
        <w:rPr>
          <w:noProof/>
          <w:szCs w:val="24"/>
        </w:rPr>
        <w:t xml:space="preserve"> Rome, Italy.</w:t>
      </w:r>
    </w:p>
    <w:p w14:paraId="4FA021CC"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FAO. (2020). The State of Mediterranean and Black Sea Fisheries 2020. In </w:t>
      </w:r>
      <w:r w:rsidRPr="00A2368D">
        <w:rPr>
          <w:i/>
          <w:iCs/>
          <w:noProof/>
          <w:szCs w:val="24"/>
        </w:rPr>
        <w:t>The State of Mediterranean and Black Sea Fisheries 2020</w:t>
      </w:r>
      <w:r w:rsidRPr="00A2368D">
        <w:rPr>
          <w:noProof/>
          <w:szCs w:val="24"/>
        </w:rPr>
        <w:t>. Rome, Italy. doi: 10.4060/cb2429en</w:t>
      </w:r>
    </w:p>
    <w:p w14:paraId="4D3D8233"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Feuilloley, G., Fromentin, J.-M., Stemmann, L., Demarcq, H., Estournel, C., &amp; Saraux, C. (2020). </w:t>
      </w:r>
      <w:r w:rsidRPr="00A2368D">
        <w:rPr>
          <w:i/>
          <w:iCs/>
          <w:noProof/>
          <w:szCs w:val="24"/>
        </w:rPr>
        <w:t>Concomitant changes in the Environment and small pelagic fish community of the Gulf of Lions</w:t>
      </w:r>
      <w:r w:rsidRPr="00A2368D">
        <w:rPr>
          <w:noProof/>
          <w:szCs w:val="24"/>
        </w:rPr>
        <w:t>. doi: 10.1016/j.pocean.2020.102375ï</w:t>
      </w:r>
    </w:p>
    <w:p w14:paraId="4BB8B85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Flanagan, S. P., Forester, B. R., Latch, E. K., Aitken, S. N., &amp; Hoban, S. (2018). Guidelines for planning genomic assessment and monitoring of locally adaptive variation to inform species conservation. </w:t>
      </w:r>
      <w:r w:rsidRPr="00A2368D">
        <w:rPr>
          <w:i/>
          <w:iCs/>
          <w:noProof/>
          <w:szCs w:val="24"/>
        </w:rPr>
        <w:t>Evolutionary Applications</w:t>
      </w:r>
      <w:r w:rsidRPr="00A2368D">
        <w:rPr>
          <w:noProof/>
          <w:szCs w:val="24"/>
        </w:rPr>
        <w:t xml:space="preserve">, </w:t>
      </w:r>
      <w:r w:rsidRPr="00A2368D">
        <w:rPr>
          <w:i/>
          <w:iCs/>
          <w:noProof/>
          <w:szCs w:val="24"/>
        </w:rPr>
        <w:t>11</w:t>
      </w:r>
      <w:r w:rsidRPr="00A2368D">
        <w:rPr>
          <w:noProof/>
          <w:szCs w:val="24"/>
        </w:rPr>
        <w:t>(7), 1035–1052. doi: 10.1111/EVA.12569</w:t>
      </w:r>
    </w:p>
    <w:p w14:paraId="0885BFD3"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Fonseca, R. da, Campos, P., Iglesia, A. R. de la, Barroso, G., Bergeron, L., Nande, M., … Castro, L. F. C. (2021). Low coverage whole genome sequencing reveals the underlying structure of European sardine populations. </w:t>
      </w:r>
      <w:r w:rsidRPr="00A2368D">
        <w:rPr>
          <w:i/>
          <w:iCs/>
          <w:noProof/>
          <w:szCs w:val="24"/>
        </w:rPr>
        <w:t>Authorea Preprints</w:t>
      </w:r>
      <w:r w:rsidRPr="00A2368D">
        <w:rPr>
          <w:noProof/>
          <w:szCs w:val="24"/>
        </w:rPr>
        <w:t>, 1–32. Retrieved from https://www.authorea.com/users/402855/articles/514589-low-coverage-whole-genome-sequencing-reveals-the-underlying-structure-of-european-sardine-populations</w:t>
      </w:r>
    </w:p>
    <w:p w14:paraId="0E1CB4AF"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Forester, B. R., Lasky, J. R., Wagner, H. H., &amp; Urban, D. L. (2018). Comparing methods for detecting multilocus adaptation with multivariate genotype–environment associations. </w:t>
      </w:r>
      <w:r w:rsidRPr="00A2368D">
        <w:rPr>
          <w:i/>
          <w:iCs/>
          <w:noProof/>
          <w:szCs w:val="24"/>
        </w:rPr>
        <w:lastRenderedPageBreak/>
        <w:t>Molecular Ecology</w:t>
      </w:r>
      <w:r w:rsidRPr="00A2368D">
        <w:rPr>
          <w:noProof/>
          <w:szCs w:val="24"/>
        </w:rPr>
        <w:t xml:space="preserve">, </w:t>
      </w:r>
      <w:r w:rsidRPr="00A2368D">
        <w:rPr>
          <w:i/>
          <w:iCs/>
          <w:noProof/>
          <w:szCs w:val="24"/>
        </w:rPr>
        <w:t>27</w:t>
      </w:r>
      <w:r w:rsidRPr="00A2368D">
        <w:rPr>
          <w:noProof/>
          <w:szCs w:val="24"/>
        </w:rPr>
        <w:t>(9), 2215–2233. doi: 10.1111/mec.14584</w:t>
      </w:r>
    </w:p>
    <w:p w14:paraId="7E4C456F"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Galindo, H. M., Olson, D. B., &amp; Palumbi, S. R. (2006). Seascape genetics: A coupled oceanographic-genetic model predicts population structure of Caribbean corals. </w:t>
      </w:r>
      <w:r w:rsidRPr="00A2368D">
        <w:rPr>
          <w:i/>
          <w:iCs/>
          <w:noProof/>
          <w:szCs w:val="24"/>
        </w:rPr>
        <w:t>Current Biology</w:t>
      </w:r>
      <w:r w:rsidRPr="00A2368D">
        <w:rPr>
          <w:noProof/>
          <w:szCs w:val="24"/>
        </w:rPr>
        <w:t xml:space="preserve">, </w:t>
      </w:r>
      <w:r w:rsidRPr="00A2368D">
        <w:rPr>
          <w:i/>
          <w:iCs/>
          <w:noProof/>
          <w:szCs w:val="24"/>
        </w:rPr>
        <w:t>16</w:t>
      </w:r>
      <w:r w:rsidRPr="00A2368D">
        <w:rPr>
          <w:noProof/>
          <w:szCs w:val="24"/>
        </w:rPr>
        <w:t>(16), 1622–1626.</w:t>
      </w:r>
    </w:p>
    <w:p w14:paraId="4F10A570"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García-Rivera, S., Lizaso, J. L. S., &amp; Millán, J. M. B. (2017). Composition, spatial distribution and sources of macro-marine litter on the Gulf of Alicante seafloor (Spanish Mediterranean). </w:t>
      </w:r>
      <w:r w:rsidRPr="00A2368D">
        <w:rPr>
          <w:i/>
          <w:iCs/>
          <w:noProof/>
          <w:szCs w:val="24"/>
        </w:rPr>
        <w:t>Marine Pollution Bulletin</w:t>
      </w:r>
      <w:r w:rsidRPr="00A2368D">
        <w:rPr>
          <w:noProof/>
          <w:szCs w:val="24"/>
        </w:rPr>
        <w:t xml:space="preserve">, </w:t>
      </w:r>
      <w:r w:rsidRPr="00A2368D">
        <w:rPr>
          <w:i/>
          <w:iCs/>
          <w:noProof/>
          <w:szCs w:val="24"/>
        </w:rPr>
        <w:t>121</w:t>
      </w:r>
      <w:r w:rsidRPr="00A2368D">
        <w:rPr>
          <w:noProof/>
          <w:szCs w:val="24"/>
        </w:rPr>
        <w:t>(1–2), 249–259. doi: 10.1016/j.marpolbul.2017.06.022</w:t>
      </w:r>
    </w:p>
    <w:p w14:paraId="4CA7AC1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Garrido, S., Cristóvão, A., Caldeira, C., Ben-Hamadou, R., Baylina, N., Batista, H., … Santos, A. M. P. (2016). Effect of temperature on the growth, survival, development and foraging behaviour of Sardina pilchardus larvae. </w:t>
      </w:r>
      <w:r w:rsidRPr="00A2368D">
        <w:rPr>
          <w:i/>
          <w:iCs/>
          <w:noProof/>
          <w:szCs w:val="24"/>
        </w:rPr>
        <w:t>Marine Ecology Progress Series</w:t>
      </w:r>
      <w:r w:rsidRPr="00A2368D">
        <w:rPr>
          <w:noProof/>
          <w:szCs w:val="24"/>
        </w:rPr>
        <w:t xml:space="preserve">, </w:t>
      </w:r>
      <w:r w:rsidRPr="00A2368D">
        <w:rPr>
          <w:i/>
          <w:iCs/>
          <w:noProof/>
          <w:szCs w:val="24"/>
        </w:rPr>
        <w:t>559</w:t>
      </w:r>
      <w:r w:rsidRPr="00A2368D">
        <w:rPr>
          <w:noProof/>
          <w:szCs w:val="24"/>
        </w:rPr>
        <w:t>, 131–145. doi: 10.3354/meps11881</w:t>
      </w:r>
    </w:p>
    <w:p w14:paraId="5782494B"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Garrido, S., Rosa, R., Ben-Hamadou, R., Cunha, M. E., Chícharo, M. A., &amp; van der Lingen, C. D. (2007). Effect of maternal fat reserves on the fatty acid composition of sardine (Sardina pilchardus) oocytes. </w:t>
      </w:r>
      <w:r w:rsidRPr="00A2368D">
        <w:rPr>
          <w:i/>
          <w:iCs/>
          <w:noProof/>
          <w:szCs w:val="24"/>
        </w:rPr>
        <w:t>Comparative Biochemistry and Physiology - B Biochemistry and Molecular Biology</w:t>
      </w:r>
      <w:r w:rsidRPr="00A2368D">
        <w:rPr>
          <w:noProof/>
          <w:szCs w:val="24"/>
        </w:rPr>
        <w:t xml:space="preserve">, </w:t>
      </w:r>
      <w:r w:rsidRPr="00A2368D">
        <w:rPr>
          <w:i/>
          <w:iCs/>
          <w:noProof/>
          <w:szCs w:val="24"/>
        </w:rPr>
        <w:t>148</w:t>
      </w:r>
      <w:r w:rsidRPr="00A2368D">
        <w:rPr>
          <w:noProof/>
          <w:szCs w:val="24"/>
        </w:rPr>
        <w:t>(4), 398–409. doi: 10.1016/j.cbpb.2007.07.008</w:t>
      </w:r>
    </w:p>
    <w:p w14:paraId="3C42B902"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Garrido, S., Rosa, R., Ben-Hamadou, R., Cunha, M. E., Chícharo, M. A., &amp; Van Der Lingen, C. D. (2008). Spatio-temporal variability in fatty acid trophic biomarkers in stomach contents and muscle of Iberian sardine (Sardina pilchardus) and its relationship with spawning. </w:t>
      </w:r>
      <w:r w:rsidRPr="00A2368D">
        <w:rPr>
          <w:i/>
          <w:iCs/>
          <w:noProof/>
          <w:szCs w:val="24"/>
        </w:rPr>
        <w:t>Marine Biology</w:t>
      </w:r>
      <w:r w:rsidRPr="00A2368D">
        <w:rPr>
          <w:noProof/>
          <w:szCs w:val="24"/>
        </w:rPr>
        <w:t xml:space="preserve">, </w:t>
      </w:r>
      <w:r w:rsidRPr="00A2368D">
        <w:rPr>
          <w:i/>
          <w:iCs/>
          <w:noProof/>
          <w:szCs w:val="24"/>
        </w:rPr>
        <w:t>154</w:t>
      </w:r>
      <w:r w:rsidRPr="00A2368D">
        <w:rPr>
          <w:noProof/>
          <w:szCs w:val="24"/>
        </w:rPr>
        <w:t>(6), 1053–1065. doi: 10.1007/s00227-008-0999-7</w:t>
      </w:r>
    </w:p>
    <w:p w14:paraId="66C057B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Garrido, S., Silva, A., Marques, V., Figueiredo, I., Bryère, P., Mangin, A., &amp; Santos, A. M. P. (2017). Temperature and food-mediated variability of European Atlantic sardine recruitment. </w:t>
      </w:r>
      <w:r w:rsidRPr="00A2368D">
        <w:rPr>
          <w:i/>
          <w:iCs/>
          <w:noProof/>
          <w:szCs w:val="24"/>
        </w:rPr>
        <w:t>Progress in Oceanography</w:t>
      </w:r>
      <w:r w:rsidRPr="00A2368D">
        <w:rPr>
          <w:noProof/>
          <w:szCs w:val="24"/>
        </w:rPr>
        <w:t xml:space="preserve">, </w:t>
      </w:r>
      <w:r w:rsidRPr="00A2368D">
        <w:rPr>
          <w:i/>
          <w:iCs/>
          <w:noProof/>
          <w:szCs w:val="24"/>
        </w:rPr>
        <w:t>159</w:t>
      </w:r>
      <w:r w:rsidRPr="00A2368D">
        <w:rPr>
          <w:noProof/>
          <w:szCs w:val="24"/>
        </w:rPr>
        <w:t>(October), 267–275. doi: 10.1016/j.pocean.2017.10.006</w:t>
      </w:r>
    </w:p>
    <w:p w14:paraId="7BF301F1"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Garrido, S., &amp; van der Lingen, C. D. (2014). Feeding Biology and Ecology. In </w:t>
      </w:r>
      <w:r w:rsidRPr="00A2368D">
        <w:rPr>
          <w:i/>
          <w:iCs/>
          <w:noProof/>
          <w:szCs w:val="24"/>
        </w:rPr>
        <w:t>Biology and Ecology of Sardines and Anchovies</w:t>
      </w:r>
      <w:r w:rsidRPr="00A2368D">
        <w:rPr>
          <w:noProof/>
          <w:szCs w:val="24"/>
        </w:rPr>
        <w:t xml:space="preserve"> (pp. 135–202). CRC Press. doi: 10.1201/b16682-10</w:t>
      </w:r>
    </w:p>
    <w:p w14:paraId="349E664C" w14:textId="27D727D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lastRenderedPageBreak/>
        <w:t xml:space="preserve">Georgakopoulou, E., Katharios, P., Divanach, P., &amp; Koumoundouros, G. (2010). Effect of temperature on the development of skeletal deformities in Gilthead seabream (Sparus aurata Linnaeus, 1758). </w:t>
      </w:r>
      <w:r w:rsidRPr="00A2368D">
        <w:rPr>
          <w:i/>
          <w:iCs/>
          <w:noProof/>
          <w:szCs w:val="24"/>
        </w:rPr>
        <w:t>Aquaculture</w:t>
      </w:r>
      <w:r w:rsidRPr="00A2368D">
        <w:rPr>
          <w:noProof/>
          <w:szCs w:val="24"/>
        </w:rPr>
        <w:t xml:space="preserve">, </w:t>
      </w:r>
      <w:r w:rsidRPr="00A2368D">
        <w:rPr>
          <w:i/>
          <w:iCs/>
          <w:noProof/>
          <w:szCs w:val="24"/>
        </w:rPr>
        <w:t>308</w:t>
      </w:r>
      <w:r w:rsidRPr="00A2368D">
        <w:rPr>
          <w:noProof/>
          <w:szCs w:val="24"/>
        </w:rPr>
        <w:t>, 13–19. 77956618251&amp;partnerID=40&amp;md5=0207c4c018552596d5ad56ba6b888452</w:t>
      </w:r>
    </w:p>
    <w:p w14:paraId="3BC7533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Gordó-Vilaseca, C., Pennino, M. G., Albo-Puigserver, M., Wolff, M., &amp; Coll, M. (2021). Modelling the spatial distribution of Sardina pilchardus and Engraulis encrasicolus spawning habitat in the NW Mediterranean Sea. </w:t>
      </w:r>
      <w:r w:rsidRPr="00A2368D">
        <w:rPr>
          <w:i/>
          <w:iCs/>
          <w:noProof/>
          <w:szCs w:val="24"/>
        </w:rPr>
        <w:t>Marine Environmental Research</w:t>
      </w:r>
      <w:r w:rsidRPr="00A2368D">
        <w:rPr>
          <w:noProof/>
          <w:szCs w:val="24"/>
        </w:rPr>
        <w:t xml:space="preserve">, </w:t>
      </w:r>
      <w:r w:rsidRPr="00A2368D">
        <w:rPr>
          <w:i/>
          <w:iCs/>
          <w:noProof/>
          <w:szCs w:val="24"/>
        </w:rPr>
        <w:t>169</w:t>
      </w:r>
      <w:r w:rsidRPr="00A2368D">
        <w:rPr>
          <w:noProof/>
          <w:szCs w:val="24"/>
        </w:rPr>
        <w:t>, 105381–105381. doi: 10.1016/j.marenvres.2021.105381</w:t>
      </w:r>
    </w:p>
    <w:p w14:paraId="68D13EFF"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Greenbaum, G., Rubin, A., Templeton, A. R., &amp; Rosenberg, N. A. (2019). Network-based hierarchical population structure analysis for large genomic data sets. </w:t>
      </w:r>
      <w:r w:rsidRPr="00A2368D">
        <w:rPr>
          <w:i/>
          <w:iCs/>
          <w:noProof/>
          <w:szCs w:val="24"/>
        </w:rPr>
        <w:t>Genome Research</w:t>
      </w:r>
      <w:r w:rsidRPr="00A2368D">
        <w:rPr>
          <w:noProof/>
          <w:szCs w:val="24"/>
        </w:rPr>
        <w:t xml:space="preserve">, </w:t>
      </w:r>
      <w:r w:rsidRPr="00A2368D">
        <w:rPr>
          <w:i/>
          <w:iCs/>
          <w:noProof/>
          <w:szCs w:val="24"/>
        </w:rPr>
        <w:t>29</w:t>
      </w:r>
      <w:r w:rsidRPr="00A2368D">
        <w:rPr>
          <w:noProof/>
          <w:szCs w:val="24"/>
        </w:rPr>
        <w:t>(12), 2020–2033. doi: 10.1101/gr.250092.119</w:t>
      </w:r>
    </w:p>
    <w:p w14:paraId="3E6AB5CC"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Griswold, C. K. (2006). Pleiotropic mutation, modularity and evolvability. </w:t>
      </w:r>
      <w:r w:rsidRPr="00A2368D">
        <w:rPr>
          <w:i/>
          <w:iCs/>
          <w:noProof/>
          <w:szCs w:val="24"/>
        </w:rPr>
        <w:t>Evolution &amp; Development</w:t>
      </w:r>
      <w:r w:rsidRPr="00A2368D">
        <w:rPr>
          <w:noProof/>
          <w:szCs w:val="24"/>
        </w:rPr>
        <w:t xml:space="preserve">, </w:t>
      </w:r>
      <w:r w:rsidRPr="00A2368D">
        <w:rPr>
          <w:i/>
          <w:iCs/>
          <w:noProof/>
          <w:szCs w:val="24"/>
        </w:rPr>
        <w:t>8</w:t>
      </w:r>
      <w:r w:rsidRPr="00A2368D">
        <w:rPr>
          <w:noProof/>
          <w:szCs w:val="24"/>
        </w:rPr>
        <w:t>(1), 81–93. doi: 10.1111/j.1525-142X.2006.05077.x</w:t>
      </w:r>
    </w:p>
    <w:p w14:paraId="1ECD21F0"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Grummer, J. A., Beheregaray, L. B., Bernatchez, L., Hand, B. K., Luikart, G., Narum, S. R., &amp; Taylor, E. B. (2019). Aquatic Landscape Genomics and Environmental Effects on Genetic Variation. </w:t>
      </w:r>
      <w:r w:rsidRPr="00A2368D">
        <w:rPr>
          <w:i/>
          <w:iCs/>
          <w:noProof/>
          <w:szCs w:val="24"/>
        </w:rPr>
        <w:t>Trends in Ecology and Evolution</w:t>
      </w:r>
      <w:r w:rsidRPr="00A2368D">
        <w:rPr>
          <w:noProof/>
          <w:szCs w:val="24"/>
        </w:rPr>
        <w:t xml:space="preserve">, </w:t>
      </w:r>
      <w:r w:rsidRPr="00A2368D">
        <w:rPr>
          <w:i/>
          <w:iCs/>
          <w:noProof/>
          <w:szCs w:val="24"/>
        </w:rPr>
        <w:t>34</w:t>
      </w:r>
      <w:r w:rsidRPr="00A2368D">
        <w:rPr>
          <w:noProof/>
          <w:szCs w:val="24"/>
        </w:rPr>
        <w:t>(7), 641–654. doi: 10.1016/j.tree.2019.02.013</w:t>
      </w:r>
    </w:p>
    <w:p w14:paraId="3E9BAAF6"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Guillot, G., Vitalis, R., Rouzic, A. le, &amp; Gautier, M. (2014). Detecting correlation between allele frequencies and environmental variables as a signature of selection: A fast computational approach for genome-wide studies. </w:t>
      </w:r>
      <w:r w:rsidRPr="00A2368D">
        <w:rPr>
          <w:i/>
          <w:iCs/>
          <w:noProof/>
          <w:szCs w:val="24"/>
        </w:rPr>
        <w:t>Spatial Statistics</w:t>
      </w:r>
      <w:r w:rsidRPr="00A2368D">
        <w:rPr>
          <w:noProof/>
          <w:szCs w:val="24"/>
        </w:rPr>
        <w:t xml:space="preserve">, </w:t>
      </w:r>
      <w:r w:rsidRPr="00A2368D">
        <w:rPr>
          <w:i/>
          <w:iCs/>
          <w:noProof/>
          <w:szCs w:val="24"/>
        </w:rPr>
        <w:t>8</w:t>
      </w:r>
      <w:r w:rsidRPr="00A2368D">
        <w:rPr>
          <w:noProof/>
          <w:szCs w:val="24"/>
        </w:rPr>
        <w:t>(C), 145–155. doi: 10.1016/j.spasta.2013.08.001</w:t>
      </w:r>
    </w:p>
    <w:p w14:paraId="74FA70BD"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Hidalgo, M., Rossi, V., Monroy, P., Ser-Giacomi, E., Hernández-García, E., Guijarro, B., … Reglero, P. (2019). Accounting for ocean connectivity and hydroclimate in fish recruitment fluctuations within transboundary metapopulations. </w:t>
      </w:r>
      <w:r w:rsidRPr="00A2368D">
        <w:rPr>
          <w:i/>
          <w:iCs/>
          <w:noProof/>
          <w:szCs w:val="24"/>
        </w:rPr>
        <w:t>Ecological Applications</w:t>
      </w:r>
      <w:r w:rsidRPr="00A2368D">
        <w:rPr>
          <w:noProof/>
          <w:szCs w:val="24"/>
        </w:rPr>
        <w:t xml:space="preserve">, </w:t>
      </w:r>
      <w:r w:rsidRPr="00A2368D">
        <w:rPr>
          <w:i/>
          <w:iCs/>
          <w:noProof/>
          <w:szCs w:val="24"/>
        </w:rPr>
        <w:t>29</w:t>
      </w:r>
      <w:r w:rsidRPr="00A2368D">
        <w:rPr>
          <w:noProof/>
          <w:szCs w:val="24"/>
        </w:rPr>
        <w:t>(5), 1–13. doi: 10.1002/eap.1913</w:t>
      </w:r>
    </w:p>
    <w:p w14:paraId="46C3E68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Hoffmann, A. A., &amp; Willi, Y. (2008). Detecting genetic responses to environmental change. </w:t>
      </w:r>
      <w:r w:rsidRPr="00A2368D">
        <w:rPr>
          <w:i/>
          <w:iCs/>
          <w:noProof/>
          <w:szCs w:val="24"/>
        </w:rPr>
        <w:lastRenderedPageBreak/>
        <w:t>Nature Reviews Genetics</w:t>
      </w:r>
      <w:r w:rsidRPr="00A2368D">
        <w:rPr>
          <w:noProof/>
          <w:szCs w:val="24"/>
        </w:rPr>
        <w:t xml:space="preserve">, </w:t>
      </w:r>
      <w:r w:rsidRPr="00A2368D">
        <w:rPr>
          <w:i/>
          <w:iCs/>
          <w:noProof/>
          <w:szCs w:val="24"/>
        </w:rPr>
        <w:t>9</w:t>
      </w:r>
      <w:r w:rsidRPr="00A2368D">
        <w:rPr>
          <w:noProof/>
          <w:szCs w:val="24"/>
        </w:rPr>
        <w:t>(6), 421–432. doi: 10.1038/nrg2339</w:t>
      </w:r>
    </w:p>
    <w:p w14:paraId="64701AE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Huang, J., Li, Y., Liu, Z., Kang, Y., &amp; Wang, J. (2018). Transcriptomic responses to heat stress in rainbow trout Oncorhynchus mykiss head kidney. </w:t>
      </w:r>
      <w:r w:rsidRPr="00A2368D">
        <w:rPr>
          <w:i/>
          <w:iCs/>
          <w:noProof/>
          <w:szCs w:val="24"/>
        </w:rPr>
        <w:t>Fish and Shellfish Immunology</w:t>
      </w:r>
      <w:r w:rsidRPr="00A2368D">
        <w:rPr>
          <w:noProof/>
          <w:szCs w:val="24"/>
        </w:rPr>
        <w:t xml:space="preserve">, </w:t>
      </w:r>
      <w:r w:rsidRPr="00A2368D">
        <w:rPr>
          <w:i/>
          <w:iCs/>
          <w:noProof/>
          <w:szCs w:val="24"/>
        </w:rPr>
        <w:t>82</w:t>
      </w:r>
      <w:r w:rsidRPr="00A2368D">
        <w:rPr>
          <w:noProof/>
          <w:szCs w:val="24"/>
        </w:rPr>
        <w:t>, 32–40. doi: 10.1016/j.fsi.2018.08.002</w:t>
      </w:r>
    </w:p>
    <w:p w14:paraId="3BC57A9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Huang, Z., Ma, A., Yang, S., Liu, X., Zhao, T., Zhang, J., … Xu, R. (2020). Transcriptome analysis and weighted gene co-expression network reveals potential genes responses to heat stress in turbot Scophthalmus maximus. </w:t>
      </w:r>
      <w:r w:rsidRPr="00A2368D">
        <w:rPr>
          <w:i/>
          <w:iCs/>
          <w:noProof/>
          <w:szCs w:val="24"/>
        </w:rPr>
        <w:t>Comparative Biochemistry and Physiology - Part D: Genomics and Proteomics</w:t>
      </w:r>
      <w:r w:rsidRPr="00A2368D">
        <w:rPr>
          <w:noProof/>
          <w:szCs w:val="24"/>
        </w:rPr>
        <w:t xml:space="preserve">, </w:t>
      </w:r>
      <w:r w:rsidRPr="00A2368D">
        <w:rPr>
          <w:i/>
          <w:iCs/>
          <w:noProof/>
          <w:szCs w:val="24"/>
        </w:rPr>
        <w:t>33</w:t>
      </w:r>
      <w:r w:rsidRPr="00A2368D">
        <w:rPr>
          <w:noProof/>
          <w:szCs w:val="24"/>
        </w:rPr>
        <w:t>, 100632. doi: 10.1016/j.cbd.2019.100632</w:t>
      </w:r>
    </w:p>
    <w:p w14:paraId="21FCEF2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ICES. (2015). </w:t>
      </w:r>
      <w:r w:rsidRPr="00A2368D">
        <w:rPr>
          <w:i/>
          <w:iCs/>
          <w:noProof/>
          <w:szCs w:val="24"/>
        </w:rPr>
        <w:t>Report of the Working Group on Southern Horse Mackerel, Anchovy and Sardine (WGHANSA), 24-29 June 2015, Lisbon, Portugal</w:t>
      </w:r>
      <w:r w:rsidRPr="00A2368D">
        <w:rPr>
          <w:noProof/>
          <w:szCs w:val="24"/>
        </w:rPr>
        <w:t>. Lisbon, Portugal. Retrieved from www.ices.dk</w:t>
      </w:r>
    </w:p>
    <w:p w14:paraId="7F6FDED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Jackson, D. A. (1993). Stopping rules in principal components analysis: A comparison of heuristical and statistical approaches. </w:t>
      </w:r>
      <w:r w:rsidRPr="00A2368D">
        <w:rPr>
          <w:i/>
          <w:iCs/>
          <w:noProof/>
          <w:szCs w:val="24"/>
        </w:rPr>
        <w:t>Ecology</w:t>
      </w:r>
      <w:r w:rsidRPr="00A2368D">
        <w:rPr>
          <w:noProof/>
          <w:szCs w:val="24"/>
        </w:rPr>
        <w:t xml:space="preserve">, </w:t>
      </w:r>
      <w:r w:rsidRPr="00A2368D">
        <w:rPr>
          <w:i/>
          <w:iCs/>
          <w:noProof/>
          <w:szCs w:val="24"/>
        </w:rPr>
        <w:t>74</w:t>
      </w:r>
      <w:r w:rsidRPr="00A2368D">
        <w:rPr>
          <w:noProof/>
          <w:szCs w:val="24"/>
        </w:rPr>
        <w:t>(8), 2204–2214. doi: 10.2307/1939574</w:t>
      </w:r>
    </w:p>
    <w:p w14:paraId="01C4F457"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Jombart, T. (2008). Adegenet: A R package for the multivariate analysis of genetic markers. </w:t>
      </w:r>
      <w:r w:rsidRPr="00A2368D">
        <w:rPr>
          <w:i/>
          <w:iCs/>
          <w:noProof/>
          <w:szCs w:val="24"/>
        </w:rPr>
        <w:t>Bioinformatics</w:t>
      </w:r>
      <w:r w:rsidRPr="00A2368D">
        <w:rPr>
          <w:noProof/>
          <w:szCs w:val="24"/>
        </w:rPr>
        <w:t xml:space="preserve">, </w:t>
      </w:r>
      <w:r w:rsidRPr="00A2368D">
        <w:rPr>
          <w:i/>
          <w:iCs/>
          <w:noProof/>
          <w:szCs w:val="24"/>
        </w:rPr>
        <w:t>24</w:t>
      </w:r>
      <w:r w:rsidRPr="00A2368D">
        <w:rPr>
          <w:noProof/>
          <w:szCs w:val="24"/>
        </w:rPr>
        <w:t>(11), 1403–1405. doi: 10.1093/bioinformatics/btn129</w:t>
      </w:r>
    </w:p>
    <w:p w14:paraId="7BDE686C" w14:textId="0B3F95E0"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Kasapidis, P, Silva, A., Zampicinini, G., &amp; Magoulas, A. (2012). Evidence for microsatellite hitchhiking selection in European sardine (Sardina pilchardus) and implications in inferring stock structure. </w:t>
      </w:r>
      <w:r w:rsidRPr="00A2368D">
        <w:rPr>
          <w:i/>
          <w:iCs/>
          <w:noProof/>
          <w:szCs w:val="24"/>
        </w:rPr>
        <w:t>Evidencia Para Selección Hitchhiking de Microsatélite En Sardina Europea (Sardina Pilchardus) y Las Implicaciones Para Inferir La Estructura Del StockScientia Marina</w:t>
      </w:r>
      <w:r w:rsidRPr="00A2368D">
        <w:rPr>
          <w:noProof/>
          <w:szCs w:val="24"/>
        </w:rPr>
        <w:t xml:space="preserve">, </w:t>
      </w:r>
      <w:r w:rsidRPr="00A2368D">
        <w:rPr>
          <w:i/>
          <w:iCs/>
          <w:noProof/>
          <w:szCs w:val="24"/>
        </w:rPr>
        <w:t>76</w:t>
      </w:r>
      <w:r w:rsidRPr="00A2368D">
        <w:rPr>
          <w:noProof/>
          <w:szCs w:val="24"/>
        </w:rPr>
        <w:t xml:space="preserve">(1), 123–132. </w:t>
      </w:r>
    </w:p>
    <w:p w14:paraId="1E58E7A2"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Kasapidis, Panagiotis. (2014). Phylogeography and Population Genetics. In K. Ganias (Ed.), </w:t>
      </w:r>
      <w:r w:rsidRPr="00A2368D">
        <w:rPr>
          <w:i/>
          <w:iCs/>
          <w:noProof/>
          <w:szCs w:val="24"/>
        </w:rPr>
        <w:t>Biology and Ecology of Sardines and Anchovies</w:t>
      </w:r>
      <w:r w:rsidRPr="00A2368D">
        <w:rPr>
          <w:noProof/>
          <w:szCs w:val="24"/>
        </w:rPr>
        <w:t xml:space="preserve"> (pp. 43–75). CRC Press, Taylor and Francis Group. doi: 10.1201/b16682-7</w:t>
      </w:r>
    </w:p>
    <w:p w14:paraId="53BAE7B9"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Kass, E. R., &amp; Raftery, E. A. (1995). Bayes Factors. </w:t>
      </w:r>
      <w:r w:rsidRPr="00A2368D">
        <w:rPr>
          <w:i/>
          <w:iCs/>
          <w:noProof/>
          <w:szCs w:val="24"/>
        </w:rPr>
        <w:t>Journal of the American Statistical Association</w:t>
      </w:r>
      <w:r w:rsidRPr="00A2368D">
        <w:rPr>
          <w:noProof/>
          <w:szCs w:val="24"/>
        </w:rPr>
        <w:t xml:space="preserve">, </w:t>
      </w:r>
      <w:r w:rsidRPr="00A2368D">
        <w:rPr>
          <w:i/>
          <w:iCs/>
          <w:noProof/>
          <w:szCs w:val="24"/>
        </w:rPr>
        <w:t>90</w:t>
      </w:r>
      <w:r w:rsidRPr="00A2368D">
        <w:rPr>
          <w:noProof/>
          <w:szCs w:val="24"/>
        </w:rPr>
        <w:t>, 773–795.</w:t>
      </w:r>
    </w:p>
    <w:p w14:paraId="4458950D"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Kess, T., Bentzen, P., Lehnert, S. J., Sylvester, E. V. A., Lien, S., Kent, M. P., … Bradbury, I. R. </w:t>
      </w:r>
      <w:r w:rsidRPr="00A2368D">
        <w:rPr>
          <w:noProof/>
          <w:szCs w:val="24"/>
        </w:rPr>
        <w:lastRenderedPageBreak/>
        <w:t xml:space="preserve">(2020). Modular chromosome rearrangements reveal parallel and nonparallel adaptation in a marine fish. </w:t>
      </w:r>
      <w:r w:rsidRPr="00A2368D">
        <w:rPr>
          <w:i/>
          <w:iCs/>
          <w:noProof/>
          <w:szCs w:val="24"/>
        </w:rPr>
        <w:t>Ecology and Evolution</w:t>
      </w:r>
      <w:r w:rsidRPr="00A2368D">
        <w:rPr>
          <w:noProof/>
          <w:szCs w:val="24"/>
        </w:rPr>
        <w:t xml:space="preserve">, </w:t>
      </w:r>
      <w:r w:rsidRPr="00A2368D">
        <w:rPr>
          <w:i/>
          <w:iCs/>
          <w:noProof/>
          <w:szCs w:val="24"/>
        </w:rPr>
        <w:t>10</w:t>
      </w:r>
      <w:r w:rsidRPr="00A2368D">
        <w:rPr>
          <w:noProof/>
          <w:szCs w:val="24"/>
        </w:rPr>
        <w:t>(2), 638–653. doi: 10.1002/ece3.5828</w:t>
      </w:r>
    </w:p>
    <w:p w14:paraId="155ADC5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Kess, T., Gross, J., Harper, F., &amp; Boulding, E. G. (2016). Low-cost ddRAD method of SNP discovery and genotyping applied to the periwinkle Littorina saxatilis. </w:t>
      </w:r>
      <w:r w:rsidRPr="00A2368D">
        <w:rPr>
          <w:i/>
          <w:iCs/>
          <w:noProof/>
          <w:szCs w:val="24"/>
        </w:rPr>
        <w:t>Journal of Molluscan Studies</w:t>
      </w:r>
      <w:r w:rsidRPr="00A2368D">
        <w:rPr>
          <w:noProof/>
          <w:szCs w:val="24"/>
        </w:rPr>
        <w:t xml:space="preserve">, </w:t>
      </w:r>
      <w:r w:rsidRPr="00A2368D">
        <w:rPr>
          <w:i/>
          <w:iCs/>
          <w:noProof/>
          <w:szCs w:val="24"/>
        </w:rPr>
        <w:t>82</w:t>
      </w:r>
      <w:r w:rsidRPr="00A2368D">
        <w:rPr>
          <w:noProof/>
          <w:szCs w:val="24"/>
        </w:rPr>
        <w:t>(1), 104–089. doi: 10.1093/mollus/eyv042</w:t>
      </w:r>
    </w:p>
    <w:p w14:paraId="59C35CB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Kliebenstein, D. J. (2011). Genetic and functional modularity: How does an organism solve a nearly infinite genetic/environmental problem space. </w:t>
      </w:r>
      <w:r w:rsidRPr="00A2368D">
        <w:rPr>
          <w:i/>
          <w:iCs/>
          <w:noProof/>
          <w:szCs w:val="24"/>
        </w:rPr>
        <w:t>Heredity</w:t>
      </w:r>
      <w:r w:rsidRPr="00A2368D">
        <w:rPr>
          <w:noProof/>
          <w:szCs w:val="24"/>
        </w:rPr>
        <w:t xml:space="preserve">, </w:t>
      </w:r>
      <w:r w:rsidRPr="00A2368D">
        <w:rPr>
          <w:i/>
          <w:iCs/>
          <w:noProof/>
          <w:szCs w:val="24"/>
        </w:rPr>
        <w:t>106</w:t>
      </w:r>
      <w:r w:rsidRPr="00A2368D">
        <w:rPr>
          <w:noProof/>
          <w:szCs w:val="24"/>
        </w:rPr>
        <w:t>(6), 909–910. doi: 10.1038/hdy.2010.136</w:t>
      </w:r>
    </w:p>
    <w:p w14:paraId="36C94016"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Kopelman, N. M., Mayzel, J., Jakobsson, M., Rosenberg, N. A., &amp; Mayrose, I. (2015). &lt;scp&gt;Clumpak&lt;/scp&gt; : a program for identifying clustering modes and packaging population structure inferences across </w:t>
      </w:r>
      <w:r w:rsidRPr="00A2368D">
        <w:rPr>
          <w:i/>
          <w:iCs/>
          <w:noProof/>
          <w:szCs w:val="24"/>
        </w:rPr>
        <w:t>K</w:t>
      </w:r>
      <w:r w:rsidRPr="00A2368D">
        <w:rPr>
          <w:noProof/>
          <w:szCs w:val="24"/>
        </w:rPr>
        <w:t xml:space="preserve">. </w:t>
      </w:r>
      <w:r w:rsidRPr="00A2368D">
        <w:rPr>
          <w:i/>
          <w:iCs/>
          <w:noProof/>
          <w:szCs w:val="24"/>
        </w:rPr>
        <w:t>Molecular Ecology Resources</w:t>
      </w:r>
      <w:r w:rsidRPr="00A2368D">
        <w:rPr>
          <w:noProof/>
          <w:szCs w:val="24"/>
        </w:rPr>
        <w:t xml:space="preserve">, </w:t>
      </w:r>
      <w:r w:rsidRPr="00A2368D">
        <w:rPr>
          <w:i/>
          <w:iCs/>
          <w:noProof/>
          <w:szCs w:val="24"/>
        </w:rPr>
        <w:t>15</w:t>
      </w:r>
      <w:r w:rsidRPr="00A2368D">
        <w:rPr>
          <w:noProof/>
          <w:szCs w:val="24"/>
        </w:rPr>
        <w:t>(5), 1179–1191. doi: 10.1111/1755-0998.12387</w:t>
      </w:r>
    </w:p>
    <w:p w14:paraId="61AC50C6"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Laurent, V., Caneco, B., Magoulas, A., &amp; Planes, S. (2007). Isolation by distance and selection effects on genetic structure of sardines Sardina pilchardus Walbaum. </w:t>
      </w:r>
      <w:r w:rsidRPr="00A2368D">
        <w:rPr>
          <w:i/>
          <w:iCs/>
          <w:noProof/>
          <w:szCs w:val="24"/>
        </w:rPr>
        <w:t>Journal of Fish Biology</w:t>
      </w:r>
      <w:r w:rsidRPr="00A2368D">
        <w:rPr>
          <w:noProof/>
          <w:szCs w:val="24"/>
        </w:rPr>
        <w:t xml:space="preserve">, </w:t>
      </w:r>
      <w:r w:rsidRPr="00A2368D">
        <w:rPr>
          <w:i/>
          <w:iCs/>
          <w:noProof/>
          <w:szCs w:val="24"/>
        </w:rPr>
        <w:t>71</w:t>
      </w:r>
      <w:r w:rsidRPr="00A2368D">
        <w:rPr>
          <w:noProof/>
          <w:szCs w:val="24"/>
        </w:rPr>
        <w:t>(SUPPL. A), 1–17. doi: 10.1111/j.1095-8649.2007.01450.x</w:t>
      </w:r>
    </w:p>
    <w:p w14:paraId="2AA3B26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Le Corre, V., &amp; Kremer, A. (2003). Genetic variability at neutral markers, quantitative trait loci and trait in a subdivided population under selection. </w:t>
      </w:r>
      <w:r w:rsidRPr="00A2368D">
        <w:rPr>
          <w:i/>
          <w:iCs/>
          <w:noProof/>
          <w:szCs w:val="24"/>
        </w:rPr>
        <w:t>Genetics</w:t>
      </w:r>
      <w:r w:rsidRPr="00A2368D">
        <w:rPr>
          <w:noProof/>
          <w:szCs w:val="24"/>
        </w:rPr>
        <w:t xml:space="preserve">, </w:t>
      </w:r>
      <w:r w:rsidRPr="00A2368D">
        <w:rPr>
          <w:i/>
          <w:iCs/>
          <w:noProof/>
          <w:szCs w:val="24"/>
        </w:rPr>
        <w:t>164</w:t>
      </w:r>
      <w:r w:rsidRPr="00A2368D">
        <w:rPr>
          <w:noProof/>
          <w:szCs w:val="24"/>
        </w:rPr>
        <w:t>(3), 1205–1219. doi: 10.1093/genetics/164.3.1205</w:t>
      </w:r>
    </w:p>
    <w:p w14:paraId="64FF86D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Le Nagard, H., Chao, L., &amp; Tenaillon, O. (2011). The emergence of complexity and restricted pleiotropy in adapting networks. </w:t>
      </w:r>
      <w:r w:rsidRPr="00A2368D">
        <w:rPr>
          <w:i/>
          <w:iCs/>
          <w:noProof/>
          <w:szCs w:val="24"/>
        </w:rPr>
        <w:t>BMC Evolutionary Biology</w:t>
      </w:r>
      <w:r w:rsidRPr="00A2368D">
        <w:rPr>
          <w:noProof/>
          <w:szCs w:val="24"/>
        </w:rPr>
        <w:t xml:space="preserve">, </w:t>
      </w:r>
      <w:r w:rsidRPr="00A2368D">
        <w:rPr>
          <w:i/>
          <w:iCs/>
          <w:noProof/>
          <w:szCs w:val="24"/>
        </w:rPr>
        <w:t>11</w:t>
      </w:r>
      <w:r w:rsidRPr="00A2368D">
        <w:rPr>
          <w:noProof/>
          <w:szCs w:val="24"/>
        </w:rPr>
        <w:t>(1). doi: 10.1186/1471-2148-11-326</w:t>
      </w:r>
    </w:p>
    <w:p w14:paraId="39E497C9"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Leroi, A. M. (2000). The scale independence of evolution. </w:t>
      </w:r>
      <w:r w:rsidRPr="00A2368D">
        <w:rPr>
          <w:i/>
          <w:iCs/>
          <w:noProof/>
          <w:szCs w:val="24"/>
        </w:rPr>
        <w:t>Evolution and Development</w:t>
      </w:r>
      <w:r w:rsidRPr="00A2368D">
        <w:rPr>
          <w:noProof/>
          <w:szCs w:val="24"/>
        </w:rPr>
        <w:t xml:space="preserve">, </w:t>
      </w:r>
      <w:r w:rsidRPr="00A2368D">
        <w:rPr>
          <w:i/>
          <w:iCs/>
          <w:noProof/>
          <w:szCs w:val="24"/>
        </w:rPr>
        <w:t>2</w:t>
      </w:r>
      <w:r w:rsidRPr="00A2368D">
        <w:rPr>
          <w:noProof/>
          <w:szCs w:val="24"/>
        </w:rPr>
        <w:t>(2), 67–77. doi: 10.1046/j.1525-142x.2000.00044.x</w:t>
      </w:r>
    </w:p>
    <w:p w14:paraId="119FBDE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Li, P., Liu, Q., Li, J., Wang, F., Wen, S., &amp; Li, N. (2021). Transcriptomic responses to heat stress in gill and liver of endangered Brachymystax lenok tsinlingensis. </w:t>
      </w:r>
      <w:r w:rsidRPr="00A2368D">
        <w:rPr>
          <w:i/>
          <w:iCs/>
          <w:noProof/>
          <w:szCs w:val="24"/>
        </w:rPr>
        <w:t>Comparative Biochemistry and Physiology - Part D: Genomics and Proteomics</w:t>
      </w:r>
      <w:r w:rsidRPr="00A2368D">
        <w:rPr>
          <w:noProof/>
          <w:szCs w:val="24"/>
        </w:rPr>
        <w:t xml:space="preserve">, </w:t>
      </w:r>
      <w:r w:rsidRPr="00A2368D">
        <w:rPr>
          <w:i/>
          <w:iCs/>
          <w:noProof/>
          <w:szCs w:val="24"/>
        </w:rPr>
        <w:t>38</w:t>
      </w:r>
      <w:r w:rsidRPr="00A2368D">
        <w:rPr>
          <w:noProof/>
          <w:szCs w:val="24"/>
        </w:rPr>
        <w:t xml:space="preserve">, 100791. doi: </w:t>
      </w:r>
      <w:r w:rsidRPr="00A2368D">
        <w:rPr>
          <w:noProof/>
          <w:szCs w:val="24"/>
        </w:rPr>
        <w:lastRenderedPageBreak/>
        <w:t>10.1016/j.cbd.2021.100791</w:t>
      </w:r>
    </w:p>
    <w:p w14:paraId="3845367D"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Liggins, L., Treml, E. A., &amp; Riginos, C. (2019). </w:t>
      </w:r>
      <w:r w:rsidRPr="00A2368D">
        <w:rPr>
          <w:i/>
          <w:iCs/>
          <w:noProof/>
          <w:szCs w:val="24"/>
        </w:rPr>
        <w:t>Seascape Genomics: Contextualizing Adaptive and Neutral Genomic Variation in the Ocean Environment</w:t>
      </w:r>
      <w:r w:rsidRPr="00A2368D">
        <w:rPr>
          <w:noProof/>
          <w:szCs w:val="24"/>
        </w:rPr>
        <w:t>. doi: 10.1007/13836_2019_68</w:t>
      </w:r>
    </w:p>
    <w:p w14:paraId="52481EA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Lloret-Lloret, E., Albo-Puigserver, M., Giménez, J., Navarro, J., Pennino, M. G., Steenbeek, J., … Coll, M. (2022). Small pelagic fish fitness relates to local environmental conditions and trophic variables. </w:t>
      </w:r>
      <w:r w:rsidRPr="00A2368D">
        <w:rPr>
          <w:i/>
          <w:iCs/>
          <w:noProof/>
          <w:szCs w:val="24"/>
        </w:rPr>
        <w:t>Progress in Oceanography</w:t>
      </w:r>
      <w:r w:rsidRPr="00A2368D">
        <w:rPr>
          <w:noProof/>
          <w:szCs w:val="24"/>
        </w:rPr>
        <w:t xml:space="preserve">, </w:t>
      </w:r>
      <w:r w:rsidRPr="00A2368D">
        <w:rPr>
          <w:i/>
          <w:iCs/>
          <w:noProof/>
          <w:szCs w:val="24"/>
        </w:rPr>
        <w:t>202</w:t>
      </w:r>
      <w:r w:rsidRPr="00A2368D">
        <w:rPr>
          <w:noProof/>
          <w:szCs w:val="24"/>
        </w:rPr>
        <w:t>, 102745. doi: 10.1016/J.POCEAN.2022.102745</w:t>
      </w:r>
    </w:p>
    <w:p w14:paraId="33CC737D"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Lotterhos, K. E., Yeaman, S., Degner, J., Aitken, S., &amp; Hodgins, K. A. (2017). Modularity of genes involved in local adaptation to climate despite physical linkage. </w:t>
      </w:r>
      <w:r w:rsidRPr="00A2368D">
        <w:rPr>
          <w:i/>
          <w:iCs/>
          <w:noProof/>
          <w:szCs w:val="24"/>
        </w:rPr>
        <w:t>BioRxiv</w:t>
      </w:r>
      <w:r w:rsidRPr="00A2368D">
        <w:rPr>
          <w:noProof/>
          <w:szCs w:val="24"/>
        </w:rPr>
        <w:t>, 1–24. doi: 10.1101/202481</w:t>
      </w:r>
    </w:p>
    <w:p w14:paraId="45774A31"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Louro, B., De Moro, G., Garcia, C., Cox, C. J., Veríssimo, A., Sabatino, S. J., … Canário, A. V. M. (2019). A haplotype-resolved draft genome of the European sardine (Sardina pilchardus). </w:t>
      </w:r>
      <w:r w:rsidRPr="00A2368D">
        <w:rPr>
          <w:i/>
          <w:iCs/>
          <w:noProof/>
          <w:szCs w:val="24"/>
        </w:rPr>
        <w:t>GigaScience</w:t>
      </w:r>
      <w:r w:rsidRPr="00A2368D">
        <w:rPr>
          <w:noProof/>
          <w:szCs w:val="24"/>
        </w:rPr>
        <w:t xml:space="preserve">, </w:t>
      </w:r>
      <w:r w:rsidRPr="00A2368D">
        <w:rPr>
          <w:i/>
          <w:iCs/>
          <w:noProof/>
          <w:szCs w:val="24"/>
        </w:rPr>
        <w:t>8</w:t>
      </w:r>
      <w:r w:rsidRPr="00A2368D">
        <w:rPr>
          <w:noProof/>
          <w:szCs w:val="24"/>
        </w:rPr>
        <w:t>(5), 1–8. doi: 10.1093/gigascience/giz059</w:t>
      </w:r>
    </w:p>
    <w:p w14:paraId="0C66141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Lowerre-Barbieri, S., DeCelles, G., Pepin, P., Catalán, I. A., Muhling, B., Erisman, B., … Paris, C. B. (2017). Reproductive resilience: a paradigm shift in understanding spawner-recruit systems in exploited marine fish. </w:t>
      </w:r>
      <w:r w:rsidRPr="00A2368D">
        <w:rPr>
          <w:i/>
          <w:iCs/>
          <w:noProof/>
          <w:szCs w:val="24"/>
        </w:rPr>
        <w:t>Fish and Fisheries</w:t>
      </w:r>
      <w:r w:rsidRPr="00A2368D">
        <w:rPr>
          <w:noProof/>
          <w:szCs w:val="24"/>
        </w:rPr>
        <w:t xml:space="preserve">, </w:t>
      </w:r>
      <w:r w:rsidRPr="00A2368D">
        <w:rPr>
          <w:i/>
          <w:iCs/>
          <w:noProof/>
          <w:szCs w:val="24"/>
        </w:rPr>
        <w:t>18</w:t>
      </w:r>
      <w:r w:rsidRPr="00A2368D">
        <w:rPr>
          <w:noProof/>
          <w:szCs w:val="24"/>
        </w:rPr>
        <w:t>(2), 285–312. doi: 10.1111/FAF.12180</w:t>
      </w:r>
    </w:p>
    <w:p w14:paraId="431D8B79"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Luu, K. (2017). </w:t>
      </w:r>
      <w:r w:rsidRPr="00A2368D">
        <w:rPr>
          <w:i/>
          <w:iCs/>
          <w:noProof/>
          <w:szCs w:val="24"/>
        </w:rPr>
        <w:t>pcadapt : an R package to perform genome scans for selection based on principal component analysis</w:t>
      </w:r>
      <w:r w:rsidRPr="00A2368D">
        <w:rPr>
          <w:noProof/>
          <w:szCs w:val="24"/>
        </w:rPr>
        <w:t xml:space="preserve">. </w:t>
      </w:r>
      <w:r w:rsidRPr="00A2368D">
        <w:rPr>
          <w:i/>
          <w:iCs/>
          <w:noProof/>
          <w:szCs w:val="24"/>
        </w:rPr>
        <w:t>33</w:t>
      </w:r>
      <w:r w:rsidRPr="00A2368D">
        <w:rPr>
          <w:noProof/>
          <w:szCs w:val="24"/>
        </w:rPr>
        <w:t>, 67–77. doi: 10.1111/1755-0998.12592</w:t>
      </w:r>
    </w:p>
    <w:p w14:paraId="5F7C87FB"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Machu, E., Ettahiri, O., Kifani, S., Benazzouz, A., Makaoui, A., &amp; Demarcq, H. (2009). Environmental control of the recruitment of sardines (Sardina pilchardus) over the western saharan shelf between 1995 and 2002: A coupled physical-biogeochemical modelling experiment. </w:t>
      </w:r>
      <w:r w:rsidRPr="00A2368D">
        <w:rPr>
          <w:i/>
          <w:iCs/>
          <w:noProof/>
          <w:szCs w:val="24"/>
        </w:rPr>
        <w:t>Fisheries Oceanography</w:t>
      </w:r>
      <w:r w:rsidRPr="00A2368D">
        <w:rPr>
          <w:noProof/>
          <w:szCs w:val="24"/>
        </w:rPr>
        <w:t xml:space="preserve">, </w:t>
      </w:r>
      <w:r w:rsidRPr="00A2368D">
        <w:rPr>
          <w:i/>
          <w:iCs/>
          <w:noProof/>
          <w:szCs w:val="24"/>
        </w:rPr>
        <w:t>18</w:t>
      </w:r>
      <w:r w:rsidRPr="00A2368D">
        <w:rPr>
          <w:noProof/>
          <w:szCs w:val="24"/>
        </w:rPr>
        <w:t>(5), 287–300. doi: 10.1111/j.1365-2419.2009.00511.x</w:t>
      </w:r>
    </w:p>
    <w:p w14:paraId="47799F0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Metivier, S. L., Kim, J. H., &amp; Addison, J. A. (2017). Genotype by sequencing identifies natural selection as a driver of intraspecific divergence in Atlantic populations of the high dispersal </w:t>
      </w:r>
      <w:r w:rsidRPr="00A2368D">
        <w:rPr>
          <w:noProof/>
          <w:szCs w:val="24"/>
        </w:rPr>
        <w:lastRenderedPageBreak/>
        <w:t xml:space="preserve">marine invertebrate, Macoma petalum. </w:t>
      </w:r>
      <w:r w:rsidRPr="00A2368D">
        <w:rPr>
          <w:i/>
          <w:iCs/>
          <w:noProof/>
          <w:szCs w:val="24"/>
        </w:rPr>
        <w:t>Ecology and Evolution</w:t>
      </w:r>
      <w:r w:rsidRPr="00A2368D">
        <w:rPr>
          <w:noProof/>
          <w:szCs w:val="24"/>
        </w:rPr>
        <w:t xml:space="preserve">, </w:t>
      </w:r>
      <w:r w:rsidRPr="00A2368D">
        <w:rPr>
          <w:i/>
          <w:iCs/>
          <w:noProof/>
          <w:szCs w:val="24"/>
        </w:rPr>
        <w:t>7</w:t>
      </w:r>
      <w:r w:rsidRPr="00A2368D">
        <w:rPr>
          <w:noProof/>
          <w:szCs w:val="24"/>
        </w:rPr>
        <w:t>(19), 8058–8072. doi: 10.1002/ece3.3332</w:t>
      </w:r>
    </w:p>
    <w:p w14:paraId="1FD65FC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Micheli, F., Halpern, B. S., Walbridge, S., Ciriaco, S., Ferretti, F., Fraschetti, S., … Rosenberg, A. A. (2013). Cumulative Human Impacts on Mediterranean and Black Sea Marine Ecosystems: Assessing Current Pressures and Opportunities. </w:t>
      </w:r>
      <w:r w:rsidRPr="00A2368D">
        <w:rPr>
          <w:i/>
          <w:iCs/>
          <w:noProof/>
          <w:szCs w:val="24"/>
        </w:rPr>
        <w:t>PLoS ONE</w:t>
      </w:r>
      <w:r w:rsidRPr="00A2368D">
        <w:rPr>
          <w:noProof/>
          <w:szCs w:val="24"/>
        </w:rPr>
        <w:t xml:space="preserve">, </w:t>
      </w:r>
      <w:r w:rsidRPr="00A2368D">
        <w:rPr>
          <w:i/>
          <w:iCs/>
          <w:noProof/>
          <w:szCs w:val="24"/>
        </w:rPr>
        <w:t>8</w:t>
      </w:r>
      <w:r w:rsidRPr="00A2368D">
        <w:rPr>
          <w:noProof/>
          <w:szCs w:val="24"/>
        </w:rPr>
        <w:t>(12), e79889. doi: 10.1371/journal.pone.0079889</w:t>
      </w:r>
    </w:p>
    <w:p w14:paraId="7E26254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Moody, K. N., Hunter, S. N., Childress, M. J., Blob, R. W., Schoenfuss, H. L., Blum, M. J., &amp; Ptacek, M. B. (2015). Local adaptation despite high gene flow in the waterfall-climbing Hawaiian goby, Sicyopterus stimpsoni. </w:t>
      </w:r>
      <w:r w:rsidRPr="00A2368D">
        <w:rPr>
          <w:i/>
          <w:iCs/>
          <w:noProof/>
          <w:szCs w:val="24"/>
        </w:rPr>
        <w:t>Molecular Ecology</w:t>
      </w:r>
      <w:r w:rsidRPr="00A2368D">
        <w:rPr>
          <w:noProof/>
          <w:szCs w:val="24"/>
        </w:rPr>
        <w:t xml:space="preserve">, </w:t>
      </w:r>
      <w:r w:rsidRPr="00A2368D">
        <w:rPr>
          <w:i/>
          <w:iCs/>
          <w:noProof/>
          <w:szCs w:val="24"/>
        </w:rPr>
        <w:t>24</w:t>
      </w:r>
      <w:r w:rsidRPr="00A2368D">
        <w:rPr>
          <w:noProof/>
          <w:szCs w:val="24"/>
        </w:rPr>
        <w:t>(3), 545–563. doi: 10.1111/MEC.13016</w:t>
      </w:r>
    </w:p>
    <w:p w14:paraId="1870B431"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Naciri, M., Lemaire, C., Borsa, P., &amp; Bonhomme, F. (1999). Genetic study of the Atlantic/Mediterranean transition in sea bass (Dicentrarchus labrax). </w:t>
      </w:r>
      <w:r w:rsidRPr="00A2368D">
        <w:rPr>
          <w:i/>
          <w:iCs/>
          <w:noProof/>
          <w:szCs w:val="24"/>
        </w:rPr>
        <w:t>Journal of Heredity</w:t>
      </w:r>
      <w:r w:rsidRPr="00A2368D">
        <w:rPr>
          <w:noProof/>
          <w:szCs w:val="24"/>
        </w:rPr>
        <w:t xml:space="preserve">, </w:t>
      </w:r>
      <w:r w:rsidRPr="00A2368D">
        <w:rPr>
          <w:i/>
          <w:iCs/>
          <w:noProof/>
          <w:szCs w:val="24"/>
        </w:rPr>
        <w:t>90</w:t>
      </w:r>
      <w:r w:rsidRPr="00A2368D">
        <w:rPr>
          <w:noProof/>
          <w:szCs w:val="24"/>
        </w:rPr>
        <w:t>(6), 591–596. doi: 10.1093/jhered/90.6.591</w:t>
      </w:r>
    </w:p>
    <w:p w14:paraId="36BD7379"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Nielsen, E. E., Hemmer-Hansen, J., Poulsen, N. A., Loeschcke, V., Moen, T., Johansen, T., … Carvalho, G. R. (2009). Genomic signatures of local directional selection in a high gene flow marine organism; the Atlantic cod (Gadus morhua). </w:t>
      </w:r>
      <w:r w:rsidRPr="00A2368D">
        <w:rPr>
          <w:i/>
          <w:iCs/>
          <w:noProof/>
          <w:szCs w:val="24"/>
        </w:rPr>
        <w:t>BMC Evol Biol</w:t>
      </w:r>
      <w:r w:rsidRPr="00A2368D">
        <w:rPr>
          <w:noProof/>
          <w:szCs w:val="24"/>
        </w:rPr>
        <w:t xml:space="preserve">, </w:t>
      </w:r>
      <w:r w:rsidRPr="00A2368D">
        <w:rPr>
          <w:i/>
          <w:iCs/>
          <w:noProof/>
          <w:szCs w:val="24"/>
        </w:rPr>
        <w:t>9</w:t>
      </w:r>
      <w:r w:rsidRPr="00A2368D">
        <w:rPr>
          <w:noProof/>
          <w:szCs w:val="24"/>
        </w:rPr>
        <w:t>, 276. doi: 1471-2148-9-276 [pii]10.1186/1471-2148-9-276</w:t>
      </w:r>
    </w:p>
    <w:p w14:paraId="1D03C13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Oksanen, A. J., Blanchet, F. G., Kindt, R., Legen-, P., Minchin, P. R., Hara, R. B. O., … Stevens, M. H. H. (2012). Community Ecology Package. </w:t>
      </w:r>
      <w:r w:rsidRPr="00A2368D">
        <w:rPr>
          <w:i/>
          <w:iCs/>
          <w:noProof/>
          <w:szCs w:val="24"/>
        </w:rPr>
        <w:t>… Ecology Package …</w:t>
      </w:r>
      <w:r w:rsidRPr="00A2368D">
        <w:rPr>
          <w:noProof/>
          <w:szCs w:val="24"/>
        </w:rPr>
        <w:t>, p. 263. Retrieved from http://mirror.bjtu.edu.cn/cran/web/packages/vegan/vegan.pdf</w:t>
      </w:r>
    </w:p>
    <w:p w14:paraId="34188080"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Palomera, I., Olivar, M. P., Salat, J., Sabatés, A., Coll, M., García, A., &amp; Morales-Nin, B. (2007). Small pelagic fish in the NW Mediterranean Sea: An ecological review. </w:t>
      </w:r>
      <w:r w:rsidRPr="00A2368D">
        <w:rPr>
          <w:i/>
          <w:iCs/>
          <w:noProof/>
          <w:szCs w:val="24"/>
        </w:rPr>
        <w:t>Progress in Oceanography</w:t>
      </w:r>
      <w:r w:rsidRPr="00A2368D">
        <w:rPr>
          <w:noProof/>
          <w:szCs w:val="24"/>
        </w:rPr>
        <w:t xml:space="preserve">, </w:t>
      </w:r>
      <w:r w:rsidRPr="00A2368D">
        <w:rPr>
          <w:i/>
          <w:iCs/>
          <w:noProof/>
          <w:szCs w:val="24"/>
        </w:rPr>
        <w:t>74</w:t>
      </w:r>
      <w:r w:rsidRPr="00A2368D">
        <w:rPr>
          <w:noProof/>
          <w:szCs w:val="24"/>
        </w:rPr>
        <w:t>(2–3), 377–396. doi: 10.1016/j.pocean.2007.04.012</w:t>
      </w:r>
    </w:p>
    <w:p w14:paraId="2B066B5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Parrish, R. H., Serra, R., &amp; Grant, W. S. (1989). The monotypic sardines, Sardina and Sardinops: their taxonomy, distribution, stock structure, and zoogeography. </w:t>
      </w:r>
      <w:r w:rsidRPr="00A2368D">
        <w:rPr>
          <w:i/>
          <w:iCs/>
          <w:noProof/>
          <w:szCs w:val="24"/>
        </w:rPr>
        <w:t>Canadian Journal of Fisheries and Aquatic Sciences</w:t>
      </w:r>
      <w:r w:rsidRPr="00A2368D">
        <w:rPr>
          <w:noProof/>
          <w:szCs w:val="24"/>
        </w:rPr>
        <w:t xml:space="preserve">, </w:t>
      </w:r>
      <w:r w:rsidRPr="00A2368D">
        <w:rPr>
          <w:i/>
          <w:iCs/>
          <w:noProof/>
          <w:szCs w:val="24"/>
        </w:rPr>
        <w:t>46</w:t>
      </w:r>
      <w:r w:rsidRPr="00A2368D">
        <w:rPr>
          <w:noProof/>
          <w:szCs w:val="24"/>
        </w:rPr>
        <w:t>(11), 2019–2036. doi: 10.1139/f89-251</w:t>
      </w:r>
    </w:p>
    <w:p w14:paraId="3050D554"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lastRenderedPageBreak/>
        <w:t xml:space="preserve">Pennino, M. G., Coll, M., Albo-Puigserver, M., Fernández-Corredor, E., Steenbeek, J., Giráldez, A., … Bellido, J. M. (2020). Current and Future Influence of Environmental Factors on Small Pelagic Fish Distributions in the Northwestern Mediterranean Sea. </w:t>
      </w:r>
      <w:r w:rsidRPr="00A2368D">
        <w:rPr>
          <w:i/>
          <w:iCs/>
          <w:noProof/>
          <w:szCs w:val="24"/>
        </w:rPr>
        <w:t>Frontiers in Marine Science</w:t>
      </w:r>
      <w:r w:rsidRPr="00A2368D">
        <w:rPr>
          <w:noProof/>
          <w:szCs w:val="24"/>
        </w:rPr>
        <w:t xml:space="preserve">, </w:t>
      </w:r>
      <w:r w:rsidRPr="00A2368D">
        <w:rPr>
          <w:i/>
          <w:iCs/>
          <w:noProof/>
          <w:szCs w:val="24"/>
        </w:rPr>
        <w:t>7</w:t>
      </w:r>
      <w:r w:rsidRPr="00A2368D">
        <w:rPr>
          <w:noProof/>
          <w:szCs w:val="24"/>
        </w:rPr>
        <w:t>, 622. doi: 10.3389/fmars.2020.00622</w:t>
      </w:r>
    </w:p>
    <w:p w14:paraId="2814C07F" w14:textId="0F4FF405"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Peristeraki, P., Bitetto, I., Carbonara, P., Carlucci, R., Certain, G., De Carlo, F., … Tserpes, G. (2019). Investigation of spatiotemporal patterns in mean temperature and mean trophic level of MEDITS survey catches in the Mediterranean Sea. </w:t>
      </w:r>
      <w:r w:rsidRPr="00A2368D">
        <w:rPr>
          <w:i/>
          <w:iCs/>
          <w:noProof/>
          <w:szCs w:val="24"/>
        </w:rPr>
        <w:t>Scientia Marina</w:t>
      </w:r>
      <w:r w:rsidRPr="00A2368D">
        <w:rPr>
          <w:noProof/>
          <w:szCs w:val="24"/>
        </w:rPr>
        <w:t xml:space="preserve">, </w:t>
      </w:r>
      <w:r w:rsidRPr="00A2368D">
        <w:rPr>
          <w:i/>
          <w:iCs/>
          <w:noProof/>
          <w:szCs w:val="24"/>
        </w:rPr>
        <w:t>83</w:t>
      </w:r>
      <w:r w:rsidRPr="00A2368D">
        <w:rPr>
          <w:noProof/>
          <w:szCs w:val="24"/>
        </w:rPr>
        <w:t>(S1), 165–174.</w:t>
      </w:r>
    </w:p>
    <w:p w14:paraId="3F299ED4"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Price, N., Lopez, L., Platts, A. E., &amp; Lasky, J. R. (2020). In the presence of population structure: From genomics to candidate genes underlying local adaptation. </w:t>
      </w:r>
      <w:r w:rsidRPr="00A2368D">
        <w:rPr>
          <w:i/>
          <w:iCs/>
          <w:noProof/>
          <w:szCs w:val="24"/>
        </w:rPr>
        <w:t>Ecology and Evolution</w:t>
      </w:r>
      <w:r w:rsidRPr="00A2368D">
        <w:rPr>
          <w:noProof/>
          <w:szCs w:val="24"/>
        </w:rPr>
        <w:t xml:space="preserve">, </w:t>
      </w:r>
      <w:r w:rsidRPr="00A2368D">
        <w:rPr>
          <w:i/>
          <w:iCs/>
          <w:noProof/>
          <w:szCs w:val="24"/>
        </w:rPr>
        <w:t>10</w:t>
      </w:r>
      <w:r w:rsidRPr="00A2368D">
        <w:rPr>
          <w:noProof/>
          <w:szCs w:val="24"/>
        </w:rPr>
        <w:t>(4), 1889–1904. doi: 10.1002/ece3.6002</w:t>
      </w:r>
    </w:p>
    <w:p w14:paraId="3ABF0AED"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Pritchard, J. K., Stephens, M., &amp; Donnelly, P. (2000). Inference of population structure using multilocus genotype data. </w:t>
      </w:r>
      <w:r w:rsidRPr="00A2368D">
        <w:rPr>
          <w:i/>
          <w:iCs/>
          <w:noProof/>
          <w:szCs w:val="24"/>
        </w:rPr>
        <w:t>Genetics</w:t>
      </w:r>
      <w:r w:rsidRPr="00A2368D">
        <w:rPr>
          <w:noProof/>
          <w:szCs w:val="24"/>
        </w:rPr>
        <w:t xml:space="preserve">, </w:t>
      </w:r>
      <w:r w:rsidRPr="00A2368D">
        <w:rPr>
          <w:i/>
          <w:iCs/>
          <w:noProof/>
          <w:szCs w:val="24"/>
        </w:rPr>
        <w:t>155</w:t>
      </w:r>
      <w:r w:rsidRPr="00A2368D">
        <w:rPr>
          <w:noProof/>
          <w:szCs w:val="24"/>
        </w:rPr>
        <w:t>(2), 945–959.</w:t>
      </w:r>
    </w:p>
    <w:p w14:paraId="4E12ECC1"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Quinlan, A. R., &amp; Hall, I. M. (2010). BEDTools: a flexible suite of utilities for comparing genomic features. </w:t>
      </w:r>
      <w:r w:rsidRPr="00A2368D">
        <w:rPr>
          <w:i/>
          <w:iCs/>
          <w:noProof/>
          <w:szCs w:val="24"/>
        </w:rPr>
        <w:t>BIOINFORMATICS APPLICATIONS NOTE</w:t>
      </w:r>
      <w:r w:rsidRPr="00A2368D">
        <w:rPr>
          <w:noProof/>
          <w:szCs w:val="24"/>
        </w:rPr>
        <w:t xml:space="preserve">, </w:t>
      </w:r>
      <w:r w:rsidRPr="00A2368D">
        <w:rPr>
          <w:i/>
          <w:iCs/>
          <w:noProof/>
          <w:szCs w:val="24"/>
        </w:rPr>
        <w:t>26</w:t>
      </w:r>
      <w:r w:rsidRPr="00A2368D">
        <w:rPr>
          <w:noProof/>
          <w:szCs w:val="24"/>
        </w:rPr>
        <w:t>(6), 841–842. doi: 10.1093/bioinformatics/btq033</w:t>
      </w:r>
    </w:p>
    <w:p w14:paraId="47118CF7"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R Core Team. (2020). </w:t>
      </w:r>
      <w:r w:rsidRPr="00A2368D">
        <w:rPr>
          <w:i/>
          <w:iCs/>
          <w:noProof/>
          <w:szCs w:val="24"/>
        </w:rPr>
        <w:t>R: A language and environment for statistical computing.</w:t>
      </w:r>
      <w:r w:rsidRPr="00A2368D">
        <w:rPr>
          <w:noProof/>
          <w:szCs w:val="24"/>
        </w:rPr>
        <w:t xml:space="preserve"> R Foundation for Statistical Computing, Vienna, Austria. Retrieved from https://www.r-project.org/</w:t>
      </w:r>
    </w:p>
    <w:p w14:paraId="0759CC4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Raj, A., Stephens, M., &amp; Pritchard, J. K. (2014). FastSTRUCTURE: Variational inference of population structure in large SNP data sets. </w:t>
      </w:r>
      <w:r w:rsidRPr="00A2368D">
        <w:rPr>
          <w:i/>
          <w:iCs/>
          <w:noProof/>
          <w:szCs w:val="24"/>
        </w:rPr>
        <w:t>Genetics</w:t>
      </w:r>
      <w:r w:rsidRPr="00A2368D">
        <w:rPr>
          <w:noProof/>
          <w:szCs w:val="24"/>
        </w:rPr>
        <w:t xml:space="preserve">, </w:t>
      </w:r>
      <w:r w:rsidRPr="00A2368D">
        <w:rPr>
          <w:i/>
          <w:iCs/>
          <w:noProof/>
          <w:szCs w:val="24"/>
        </w:rPr>
        <w:t>197</w:t>
      </w:r>
      <w:r w:rsidRPr="00A2368D">
        <w:rPr>
          <w:noProof/>
          <w:szCs w:val="24"/>
        </w:rPr>
        <w:t>(2), 573–589. doi: 10.1534/genetics.114.164350</w:t>
      </w:r>
    </w:p>
    <w:p w14:paraId="1AFF8762"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Ramírez, F., Afán, I., Davis, L. S., &amp; Chiaradia, A. (2017). Climate impacts on global hot spots of marine biodiversity. </w:t>
      </w:r>
      <w:r w:rsidRPr="00A2368D">
        <w:rPr>
          <w:i/>
          <w:iCs/>
          <w:noProof/>
          <w:szCs w:val="24"/>
        </w:rPr>
        <w:t>Science Advances</w:t>
      </w:r>
      <w:r w:rsidRPr="00A2368D">
        <w:rPr>
          <w:noProof/>
          <w:szCs w:val="24"/>
        </w:rPr>
        <w:t xml:space="preserve">, </w:t>
      </w:r>
      <w:r w:rsidRPr="00A2368D">
        <w:rPr>
          <w:i/>
          <w:iCs/>
          <w:noProof/>
          <w:szCs w:val="24"/>
        </w:rPr>
        <w:t>3</w:t>
      </w:r>
      <w:r w:rsidRPr="00A2368D">
        <w:rPr>
          <w:noProof/>
          <w:szCs w:val="24"/>
        </w:rPr>
        <w:t>(2), e1601198. doi: 10.1126/sciadv.1601198</w:t>
      </w:r>
    </w:p>
    <w:p w14:paraId="57F9732C"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Ramírez, F., Coll, M., Navarro, J., Bustamante, J., &amp; Green, A. J. (2018). Spatial congruence between multiple stressors in the Mediterranean Sea may reduce its resilience to climate impacts. </w:t>
      </w:r>
      <w:r w:rsidRPr="00A2368D">
        <w:rPr>
          <w:i/>
          <w:iCs/>
          <w:noProof/>
          <w:szCs w:val="24"/>
        </w:rPr>
        <w:t>Scientific Reports</w:t>
      </w:r>
      <w:r w:rsidRPr="00A2368D">
        <w:rPr>
          <w:noProof/>
          <w:szCs w:val="24"/>
        </w:rPr>
        <w:t xml:space="preserve">, </w:t>
      </w:r>
      <w:r w:rsidRPr="00A2368D">
        <w:rPr>
          <w:i/>
          <w:iCs/>
          <w:noProof/>
          <w:szCs w:val="24"/>
        </w:rPr>
        <w:t>8</w:t>
      </w:r>
      <w:r w:rsidRPr="00A2368D">
        <w:rPr>
          <w:noProof/>
          <w:szCs w:val="24"/>
        </w:rPr>
        <w:t>(1), 14871. doi: 10.1038/s41598-018-33237-w</w:t>
      </w:r>
    </w:p>
    <w:p w14:paraId="17C43E2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lastRenderedPageBreak/>
        <w:t xml:space="preserve">Ramírez, F., Pennino, M. G., Albo-Puigserver, M., Steenbeek, J., Bellido, J. M., &amp; Coll, M. (2021). SOS small pelagics: A safe operating space for small pelagic fish in the western Mediterranean Sea. </w:t>
      </w:r>
      <w:r w:rsidRPr="00A2368D">
        <w:rPr>
          <w:i/>
          <w:iCs/>
          <w:noProof/>
          <w:szCs w:val="24"/>
        </w:rPr>
        <w:t>Science of the Total Environment</w:t>
      </w:r>
      <w:r w:rsidRPr="00A2368D">
        <w:rPr>
          <w:noProof/>
          <w:szCs w:val="24"/>
        </w:rPr>
        <w:t xml:space="preserve">, </w:t>
      </w:r>
      <w:r w:rsidRPr="00A2368D">
        <w:rPr>
          <w:i/>
          <w:iCs/>
          <w:noProof/>
          <w:szCs w:val="24"/>
        </w:rPr>
        <w:t>756</w:t>
      </w:r>
      <w:r w:rsidRPr="00A2368D">
        <w:rPr>
          <w:noProof/>
          <w:szCs w:val="24"/>
        </w:rPr>
        <w:t>, 144002. doi: 10.1016/j.scitotenv.2020.144002</w:t>
      </w:r>
    </w:p>
    <w:p w14:paraId="5E90DF24"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Ramon, M. M., &amp; Castro, J. A. (1997). Genetic variation in natural stocks of Sardina pilchardus (sardines) from the western Mediterranean Sea. </w:t>
      </w:r>
      <w:r w:rsidRPr="00A2368D">
        <w:rPr>
          <w:i/>
          <w:iCs/>
          <w:noProof/>
          <w:szCs w:val="24"/>
        </w:rPr>
        <w:t>Heredity</w:t>
      </w:r>
      <w:r w:rsidRPr="00A2368D">
        <w:rPr>
          <w:noProof/>
          <w:szCs w:val="24"/>
        </w:rPr>
        <w:t xml:space="preserve">, </w:t>
      </w:r>
      <w:r w:rsidRPr="00A2368D">
        <w:rPr>
          <w:i/>
          <w:iCs/>
          <w:noProof/>
          <w:szCs w:val="24"/>
        </w:rPr>
        <w:t>78</w:t>
      </w:r>
      <w:r w:rsidRPr="00A2368D">
        <w:rPr>
          <w:noProof/>
          <w:szCs w:val="24"/>
        </w:rPr>
        <w:t>(5), 520–528. doi: 10.1038/hdy.1997.81</w:t>
      </w:r>
    </w:p>
    <w:p w14:paraId="76CD4FC7"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Riginos, C., Crandall, E. D., Liggins, L., Bongaerts, P., &amp; Treml, E. A. (2016). Navigating the currents of seascape genomics: how spatial analyses can augment population genomic studies. </w:t>
      </w:r>
      <w:r w:rsidRPr="00A2368D">
        <w:rPr>
          <w:i/>
          <w:iCs/>
          <w:noProof/>
          <w:szCs w:val="24"/>
        </w:rPr>
        <w:t>Current Zoology</w:t>
      </w:r>
      <w:r w:rsidRPr="00A2368D">
        <w:rPr>
          <w:noProof/>
          <w:szCs w:val="24"/>
        </w:rPr>
        <w:t>, zow067. doi: 10.1093/cz/zow067</w:t>
      </w:r>
    </w:p>
    <w:p w14:paraId="3D7A6E1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Sandoval-Castillo, J., &amp; Beheregaray, L. B. (2020). Oceanographic heterogeneity influences an ecological radiation in elasmobranchs. </w:t>
      </w:r>
      <w:r w:rsidRPr="00A2368D">
        <w:rPr>
          <w:i/>
          <w:iCs/>
          <w:noProof/>
          <w:szCs w:val="24"/>
        </w:rPr>
        <w:t>Journal of Biogeography</w:t>
      </w:r>
      <w:r w:rsidRPr="00A2368D">
        <w:rPr>
          <w:noProof/>
          <w:szCs w:val="24"/>
        </w:rPr>
        <w:t xml:space="preserve">, </w:t>
      </w:r>
      <w:r w:rsidRPr="00A2368D">
        <w:rPr>
          <w:i/>
          <w:iCs/>
          <w:noProof/>
          <w:szCs w:val="24"/>
        </w:rPr>
        <w:t>47</w:t>
      </w:r>
      <w:r w:rsidRPr="00A2368D">
        <w:rPr>
          <w:noProof/>
          <w:szCs w:val="24"/>
        </w:rPr>
        <w:t>(7), 1599–1611. doi: 10.1111/JBI.13865</w:t>
      </w:r>
    </w:p>
    <w:p w14:paraId="1CDF533C"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Santos, A. M. P., Nieblas, A. E., Verley, P., Teles-Machado, A., Bonhommeau, S., Lett, C., … Peliz, A. (2018). Sardine (Sardina pilchardus) larval dispersal in the Iberian upwelling system, using coupled biophysical techniques. </w:t>
      </w:r>
      <w:r w:rsidRPr="00A2368D">
        <w:rPr>
          <w:i/>
          <w:iCs/>
          <w:noProof/>
          <w:szCs w:val="24"/>
        </w:rPr>
        <w:t>Progress in Oceanography</w:t>
      </w:r>
      <w:r w:rsidRPr="00A2368D">
        <w:rPr>
          <w:noProof/>
          <w:szCs w:val="24"/>
        </w:rPr>
        <w:t xml:space="preserve">, </w:t>
      </w:r>
      <w:r w:rsidRPr="00A2368D">
        <w:rPr>
          <w:i/>
          <w:iCs/>
          <w:noProof/>
          <w:szCs w:val="24"/>
        </w:rPr>
        <w:t>162</w:t>
      </w:r>
      <w:r w:rsidRPr="00A2368D">
        <w:rPr>
          <w:noProof/>
          <w:szCs w:val="24"/>
        </w:rPr>
        <w:t>(February), 83–97. doi: 10.1016/j.pocean.2018.02.011</w:t>
      </w:r>
    </w:p>
    <w:p w14:paraId="3E88F293"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Santos, A. M. P., Re, P., Dos Santos, A., &amp; Peliz, Á. (2006). Vertical distribution of the European sardine (Sardina pilchardus) larvae and its implications for their survival. </w:t>
      </w:r>
      <w:r w:rsidRPr="00A2368D">
        <w:rPr>
          <w:i/>
          <w:iCs/>
          <w:noProof/>
          <w:szCs w:val="24"/>
        </w:rPr>
        <w:t>Journal of Plankton Research</w:t>
      </w:r>
      <w:r w:rsidRPr="00A2368D">
        <w:rPr>
          <w:noProof/>
          <w:szCs w:val="24"/>
        </w:rPr>
        <w:t xml:space="preserve">, </w:t>
      </w:r>
      <w:r w:rsidRPr="00A2368D">
        <w:rPr>
          <w:i/>
          <w:iCs/>
          <w:noProof/>
          <w:szCs w:val="24"/>
        </w:rPr>
        <w:t>28</w:t>
      </w:r>
      <w:r w:rsidRPr="00A2368D">
        <w:rPr>
          <w:noProof/>
          <w:szCs w:val="24"/>
        </w:rPr>
        <w:t>(5), 523–532. doi: 10.1093/plankt/fbi137</w:t>
      </w:r>
    </w:p>
    <w:p w14:paraId="26CEB9B6"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Saraux, C., Van Beveren, E., Brosset, P., Queiros, Q., Bourdeix, J. H., Dutto, G., … Fromentin, J. M. (2019). Small pelagic fish dynamics: A review of mechanisms in the Gulf of Lions. </w:t>
      </w:r>
      <w:r w:rsidRPr="00A2368D">
        <w:rPr>
          <w:i/>
          <w:iCs/>
          <w:noProof/>
          <w:szCs w:val="24"/>
        </w:rPr>
        <w:t>Deep-Sea Research Part II: Topical Studies in Oceanography</w:t>
      </w:r>
      <w:r w:rsidRPr="00A2368D">
        <w:rPr>
          <w:noProof/>
          <w:szCs w:val="24"/>
        </w:rPr>
        <w:t xml:space="preserve">, </w:t>
      </w:r>
      <w:r w:rsidRPr="00A2368D">
        <w:rPr>
          <w:i/>
          <w:iCs/>
          <w:noProof/>
          <w:szCs w:val="24"/>
        </w:rPr>
        <w:t>159</w:t>
      </w:r>
      <w:r w:rsidRPr="00A2368D">
        <w:rPr>
          <w:noProof/>
          <w:szCs w:val="24"/>
        </w:rPr>
        <w:t>, 52–61. doi: 10.1016/j.dsr2.2018.02.010</w:t>
      </w:r>
    </w:p>
    <w:p w14:paraId="63B73975"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Selkoe, K. A., Watson, J. R., White, C., Ben Horin, T., Iacchei, M., Mitarai, S., … Toonen, R. J. (2010). Taking the chaos out of genetic patchiness: seascape genetics reveals ecological </w:t>
      </w:r>
      <w:r w:rsidRPr="00A2368D">
        <w:rPr>
          <w:noProof/>
          <w:szCs w:val="24"/>
        </w:rPr>
        <w:lastRenderedPageBreak/>
        <w:t xml:space="preserve">and oceanographic drivers of genetic patterns in three temperate reef species. </w:t>
      </w:r>
      <w:r w:rsidRPr="00A2368D">
        <w:rPr>
          <w:i/>
          <w:iCs/>
          <w:noProof/>
          <w:szCs w:val="24"/>
        </w:rPr>
        <w:t>Molecular Ecology</w:t>
      </w:r>
      <w:r w:rsidRPr="00A2368D">
        <w:rPr>
          <w:noProof/>
          <w:szCs w:val="24"/>
        </w:rPr>
        <w:t xml:space="preserve">, </w:t>
      </w:r>
      <w:r w:rsidRPr="00A2368D">
        <w:rPr>
          <w:i/>
          <w:iCs/>
          <w:noProof/>
          <w:szCs w:val="24"/>
        </w:rPr>
        <w:t>19</w:t>
      </w:r>
      <w:r w:rsidRPr="00A2368D">
        <w:rPr>
          <w:noProof/>
          <w:szCs w:val="24"/>
        </w:rPr>
        <w:t>(17), 3708–3726.</w:t>
      </w:r>
    </w:p>
    <w:p w14:paraId="07241C24"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Solari, A. P., Santamaría, M. T. G., Borges, M. F., Santos, A. M. P., Mendes, H., Balguerías, E., … Bas, C. (2010). On the dynamics of Sardina pilchardus: Orbits of stability and environmental forcing. </w:t>
      </w:r>
      <w:r w:rsidRPr="00A2368D">
        <w:rPr>
          <w:i/>
          <w:iCs/>
          <w:noProof/>
          <w:szCs w:val="24"/>
        </w:rPr>
        <w:t>ICES Journal of Marine Science</w:t>
      </w:r>
      <w:r w:rsidRPr="00A2368D">
        <w:rPr>
          <w:noProof/>
          <w:szCs w:val="24"/>
        </w:rPr>
        <w:t xml:space="preserve">, </w:t>
      </w:r>
      <w:r w:rsidRPr="00A2368D">
        <w:rPr>
          <w:i/>
          <w:iCs/>
          <w:noProof/>
          <w:szCs w:val="24"/>
        </w:rPr>
        <w:t>67</w:t>
      </w:r>
      <w:r w:rsidRPr="00A2368D">
        <w:rPr>
          <w:noProof/>
          <w:szCs w:val="24"/>
        </w:rPr>
        <w:t>(8), 1565–1573. doi: 10.1093/icesjms/fsq107</w:t>
      </w:r>
    </w:p>
    <w:p w14:paraId="0F58545E"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Sugihara, G., May, R., Ye, H., Hsieh, C. H., Deyle, E., Fogarty, M., &amp; Munch, S. (2012). Detecting causality in complex ecosystems. </w:t>
      </w:r>
      <w:r w:rsidRPr="00A2368D">
        <w:rPr>
          <w:i/>
          <w:iCs/>
          <w:noProof/>
          <w:szCs w:val="24"/>
        </w:rPr>
        <w:t>Science</w:t>
      </w:r>
      <w:r w:rsidRPr="00A2368D">
        <w:rPr>
          <w:noProof/>
          <w:szCs w:val="24"/>
        </w:rPr>
        <w:t xml:space="preserve">, </w:t>
      </w:r>
      <w:r w:rsidRPr="00A2368D">
        <w:rPr>
          <w:i/>
          <w:iCs/>
          <w:noProof/>
          <w:szCs w:val="24"/>
        </w:rPr>
        <w:t>338</w:t>
      </w:r>
      <w:r w:rsidRPr="00A2368D">
        <w:rPr>
          <w:noProof/>
          <w:szCs w:val="24"/>
        </w:rPr>
        <w:t>(6106), 496–500. doi: 10.1126/science.1227079</w:t>
      </w:r>
    </w:p>
    <w:p w14:paraId="4AA951F8"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Teske, P. R., Emami-Khoyi, A., Golla, T. R., Sandoval-Castillo, J., Lamont, T., Chiazzari, B., … van der Lingen, C. D. (2021). The sardine run in southeastern Africa is a mass migration into an ecological trap. </w:t>
      </w:r>
      <w:r w:rsidRPr="00A2368D">
        <w:rPr>
          <w:i/>
          <w:iCs/>
          <w:noProof/>
          <w:szCs w:val="24"/>
        </w:rPr>
        <w:t>Science Advances</w:t>
      </w:r>
      <w:r w:rsidRPr="00A2368D">
        <w:rPr>
          <w:noProof/>
          <w:szCs w:val="24"/>
        </w:rPr>
        <w:t xml:space="preserve">, </w:t>
      </w:r>
      <w:r w:rsidRPr="00A2368D">
        <w:rPr>
          <w:i/>
          <w:iCs/>
          <w:noProof/>
          <w:szCs w:val="24"/>
        </w:rPr>
        <w:t>7</w:t>
      </w:r>
      <w:r w:rsidRPr="00A2368D">
        <w:rPr>
          <w:noProof/>
          <w:szCs w:val="24"/>
        </w:rPr>
        <w:t>(38). doi: 10.1126/sciadv.abf4514</w:t>
      </w:r>
    </w:p>
    <w:p w14:paraId="5CBA7D4B"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UNEP/MAP. (2015). </w:t>
      </w:r>
      <w:r w:rsidRPr="00A2368D">
        <w:rPr>
          <w:i/>
          <w:iCs/>
          <w:noProof/>
          <w:szCs w:val="24"/>
        </w:rPr>
        <w:t>Marine Litter Assessment in the</w:t>
      </w:r>
      <w:r w:rsidRPr="00A2368D">
        <w:rPr>
          <w:noProof/>
          <w:szCs w:val="24"/>
        </w:rPr>
        <w:t>.</w:t>
      </w:r>
    </w:p>
    <w:p w14:paraId="79659D27"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Van Beveren, E., Bonhommeau, S., Fromentin, J. M., Bigot, J. L., Bourdeix, J. H., Brosset, P., … Saraux, C. (2014). Rapid changes in growth, condition, size and age of small pelagic fish in the Mediterranean. </w:t>
      </w:r>
      <w:r w:rsidRPr="00A2368D">
        <w:rPr>
          <w:i/>
          <w:iCs/>
          <w:noProof/>
          <w:szCs w:val="24"/>
        </w:rPr>
        <w:t>Marine Biology</w:t>
      </w:r>
      <w:r w:rsidRPr="00A2368D">
        <w:rPr>
          <w:noProof/>
          <w:szCs w:val="24"/>
        </w:rPr>
        <w:t xml:space="preserve">, </w:t>
      </w:r>
      <w:r w:rsidRPr="00A2368D">
        <w:rPr>
          <w:i/>
          <w:iCs/>
          <w:noProof/>
          <w:szCs w:val="24"/>
        </w:rPr>
        <w:t>161</w:t>
      </w:r>
      <w:r w:rsidRPr="00A2368D">
        <w:rPr>
          <w:noProof/>
          <w:szCs w:val="24"/>
        </w:rPr>
        <w:t>(8), 1809–1822. doi: 10.1007/s00227-014-2463-1</w:t>
      </w:r>
    </w:p>
    <w:p w14:paraId="4A4AEB7C"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Vandeputte, M., Clota, F., Sadoul, B., Blanc, M. O., Blondeau-Bidet, E., Bégout, M. L., … Geffroy, B. (2020). Low temperature has opposite effects on sex determination in a marine fish at the larval/postlarval and juvenile stages. </w:t>
      </w:r>
      <w:r w:rsidRPr="00A2368D">
        <w:rPr>
          <w:i/>
          <w:iCs/>
          <w:noProof/>
          <w:szCs w:val="24"/>
        </w:rPr>
        <w:t>Ecology and Evolution</w:t>
      </w:r>
      <w:r w:rsidRPr="00A2368D">
        <w:rPr>
          <w:noProof/>
          <w:szCs w:val="24"/>
        </w:rPr>
        <w:t xml:space="preserve">, </w:t>
      </w:r>
      <w:r w:rsidRPr="00A2368D">
        <w:rPr>
          <w:i/>
          <w:iCs/>
          <w:noProof/>
          <w:szCs w:val="24"/>
        </w:rPr>
        <w:t>10</w:t>
      </w:r>
      <w:r w:rsidRPr="00A2368D">
        <w:rPr>
          <w:noProof/>
          <w:szCs w:val="24"/>
        </w:rPr>
        <w:t>(24), 13825–13835. doi: 10.1002/ece3.6972</w:t>
      </w:r>
    </w:p>
    <w:p w14:paraId="3738D9E0"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Vasilakopoulos, P., Maravelias, C. D., &amp; Tserpes, G. (2014). The alarming decline of mediterranean fish stocks. </w:t>
      </w:r>
      <w:r w:rsidRPr="00A2368D">
        <w:rPr>
          <w:i/>
          <w:iCs/>
          <w:noProof/>
          <w:szCs w:val="24"/>
        </w:rPr>
        <w:t>Current Biology</w:t>
      </w:r>
      <w:r w:rsidRPr="00A2368D">
        <w:rPr>
          <w:noProof/>
          <w:szCs w:val="24"/>
        </w:rPr>
        <w:t xml:space="preserve">, </w:t>
      </w:r>
      <w:r w:rsidRPr="00A2368D">
        <w:rPr>
          <w:i/>
          <w:iCs/>
          <w:noProof/>
          <w:szCs w:val="24"/>
        </w:rPr>
        <w:t>24</w:t>
      </w:r>
      <w:r w:rsidRPr="00A2368D">
        <w:rPr>
          <w:noProof/>
          <w:szCs w:val="24"/>
        </w:rPr>
        <w:t>(14), 1643–1648. doi: 10.1016/j.cub.2014.05.070</w:t>
      </w:r>
    </w:p>
    <w:p w14:paraId="1B0B3A72"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Wagner, G. P., &amp; Altenberg, L. (1996). Perspective: Complex Adaptations and the Evolution of Evolvability. </w:t>
      </w:r>
      <w:r w:rsidRPr="00A2368D">
        <w:rPr>
          <w:i/>
          <w:iCs/>
          <w:noProof/>
          <w:szCs w:val="24"/>
        </w:rPr>
        <w:t>Evolution</w:t>
      </w:r>
      <w:r w:rsidRPr="00A2368D">
        <w:rPr>
          <w:noProof/>
          <w:szCs w:val="24"/>
        </w:rPr>
        <w:t xml:space="preserve">, </w:t>
      </w:r>
      <w:r w:rsidRPr="00A2368D">
        <w:rPr>
          <w:i/>
          <w:iCs/>
          <w:noProof/>
          <w:szCs w:val="24"/>
        </w:rPr>
        <w:t>50</w:t>
      </w:r>
      <w:r w:rsidRPr="00A2368D">
        <w:rPr>
          <w:noProof/>
          <w:szCs w:val="24"/>
        </w:rPr>
        <w:t>(3), 967. doi: 10.2307/2410639</w:t>
      </w:r>
    </w:p>
    <w:p w14:paraId="18CDF99D"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lastRenderedPageBreak/>
        <w:t xml:space="preserve">Ye, J., Zhang, Y., Cui, H., Liu, J., Wu, Y., Cheng, Y., … Shi, C. (2018). WEGO 2.0: A web tool for analyzing and plotting GO annotations, 2018 update. </w:t>
      </w:r>
      <w:r w:rsidRPr="00A2368D">
        <w:rPr>
          <w:i/>
          <w:iCs/>
          <w:noProof/>
          <w:szCs w:val="24"/>
        </w:rPr>
        <w:t>Nucleic Acids Research</w:t>
      </w:r>
      <w:r w:rsidRPr="00A2368D">
        <w:rPr>
          <w:noProof/>
          <w:szCs w:val="24"/>
        </w:rPr>
        <w:t xml:space="preserve">, </w:t>
      </w:r>
      <w:r w:rsidRPr="00A2368D">
        <w:rPr>
          <w:i/>
          <w:iCs/>
          <w:noProof/>
          <w:szCs w:val="24"/>
        </w:rPr>
        <w:t>46</w:t>
      </w:r>
      <w:r w:rsidRPr="00A2368D">
        <w:rPr>
          <w:noProof/>
          <w:szCs w:val="24"/>
        </w:rPr>
        <w:t>(W1), W71–W75. doi: 10.1093/nar/gky400</w:t>
      </w:r>
    </w:p>
    <w:p w14:paraId="30EDB97A"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Zafeiropoulos, H., Gioti, A., Ninidakis, S., Potirakis, A., Paragkamian, S., Angelova, N., … Pafilis, E. (2021). 0s and 1s in marine molecular research: a regional HPC perspective. </w:t>
      </w:r>
      <w:r w:rsidRPr="00A2368D">
        <w:rPr>
          <w:i/>
          <w:iCs/>
          <w:noProof/>
          <w:szCs w:val="24"/>
        </w:rPr>
        <w:t>GigaScience</w:t>
      </w:r>
      <w:r w:rsidRPr="00A2368D">
        <w:rPr>
          <w:noProof/>
          <w:szCs w:val="24"/>
        </w:rPr>
        <w:t xml:space="preserve">, </w:t>
      </w:r>
      <w:r w:rsidRPr="00A2368D">
        <w:rPr>
          <w:i/>
          <w:iCs/>
          <w:noProof/>
          <w:szCs w:val="24"/>
        </w:rPr>
        <w:t>10</w:t>
      </w:r>
      <w:r w:rsidRPr="00A2368D">
        <w:rPr>
          <w:noProof/>
          <w:szCs w:val="24"/>
        </w:rPr>
        <w:t>(8), 1–12. doi: 10.1093/GIGASCIENCE/GIAB053</w:t>
      </w:r>
    </w:p>
    <w:p w14:paraId="2AF15510" w14:textId="77777777" w:rsidR="00A2368D" w:rsidRPr="00A2368D" w:rsidRDefault="00A2368D" w:rsidP="00A2368D">
      <w:pPr>
        <w:widowControl w:val="0"/>
        <w:autoSpaceDE w:val="0"/>
        <w:autoSpaceDN w:val="0"/>
        <w:adjustRightInd w:val="0"/>
        <w:spacing w:line="480" w:lineRule="auto"/>
        <w:ind w:left="480" w:hanging="480"/>
        <w:rPr>
          <w:noProof/>
          <w:szCs w:val="24"/>
        </w:rPr>
      </w:pPr>
      <w:r w:rsidRPr="00A2368D">
        <w:rPr>
          <w:noProof/>
          <w:szCs w:val="24"/>
        </w:rPr>
        <w:t xml:space="preserve">Zelle, H., Appeldoorn, G., Burges, G., &amp; van Oldenborgh, G. J. (2004). The relationship between sea surface temperature and thermocline depth in the eastern equatorial Pacific. </w:t>
      </w:r>
      <w:r w:rsidRPr="00A2368D">
        <w:rPr>
          <w:i/>
          <w:iCs/>
          <w:noProof/>
          <w:szCs w:val="24"/>
        </w:rPr>
        <w:t>Journal of Physical Oceanography</w:t>
      </w:r>
      <w:r w:rsidRPr="00A2368D">
        <w:rPr>
          <w:noProof/>
          <w:szCs w:val="24"/>
        </w:rPr>
        <w:t xml:space="preserve">, </w:t>
      </w:r>
      <w:r w:rsidRPr="00A2368D">
        <w:rPr>
          <w:i/>
          <w:iCs/>
          <w:noProof/>
          <w:szCs w:val="24"/>
        </w:rPr>
        <w:t>34</w:t>
      </w:r>
      <w:r w:rsidRPr="00A2368D">
        <w:rPr>
          <w:noProof/>
          <w:szCs w:val="24"/>
        </w:rPr>
        <w:t>(3), 643–655. doi: 10.1175/2523.1</w:t>
      </w:r>
    </w:p>
    <w:p w14:paraId="07591531" w14:textId="77777777" w:rsidR="00A2368D" w:rsidRPr="00A2368D" w:rsidRDefault="00A2368D" w:rsidP="00A2368D">
      <w:pPr>
        <w:widowControl w:val="0"/>
        <w:autoSpaceDE w:val="0"/>
        <w:autoSpaceDN w:val="0"/>
        <w:adjustRightInd w:val="0"/>
        <w:spacing w:line="480" w:lineRule="auto"/>
        <w:ind w:left="480" w:hanging="480"/>
        <w:rPr>
          <w:noProof/>
        </w:rPr>
      </w:pPr>
      <w:r w:rsidRPr="00A2368D">
        <w:rPr>
          <w:noProof/>
          <w:szCs w:val="24"/>
        </w:rPr>
        <w:t xml:space="preserve">Zhao, Q., &amp; Costello, M. J. (2019). Summer and winter ecosystems of the world ocean photic zone. </w:t>
      </w:r>
      <w:r w:rsidRPr="00A2368D">
        <w:rPr>
          <w:i/>
          <w:iCs/>
          <w:noProof/>
          <w:szCs w:val="24"/>
        </w:rPr>
        <w:t>Ecological Research</w:t>
      </w:r>
      <w:r w:rsidRPr="00A2368D">
        <w:rPr>
          <w:noProof/>
          <w:szCs w:val="24"/>
        </w:rPr>
        <w:t xml:space="preserve">, </w:t>
      </w:r>
      <w:r w:rsidRPr="00A2368D">
        <w:rPr>
          <w:i/>
          <w:iCs/>
          <w:noProof/>
          <w:szCs w:val="24"/>
        </w:rPr>
        <w:t>34</w:t>
      </w:r>
      <w:r w:rsidRPr="00A2368D">
        <w:rPr>
          <w:noProof/>
          <w:szCs w:val="24"/>
        </w:rPr>
        <w:t>(4), 457–471. doi: 10.1111/1440-1703.12006</w:t>
      </w:r>
    </w:p>
    <w:p w14:paraId="10F412AA" w14:textId="14B16E33" w:rsidR="00F1787C" w:rsidRDefault="00F1787C" w:rsidP="00147F2C">
      <w:pPr>
        <w:spacing w:line="480" w:lineRule="auto"/>
        <w:rPr>
          <w:b/>
        </w:rPr>
      </w:pPr>
      <w:r>
        <w:rPr>
          <w:b/>
        </w:rPr>
        <w:fldChar w:fldCharType="end"/>
      </w:r>
    </w:p>
    <w:p w14:paraId="483FDAB0" w14:textId="7078BBE4" w:rsidR="00CA796C" w:rsidRDefault="00E04F7D" w:rsidP="00147F2C">
      <w:pPr>
        <w:spacing w:line="480" w:lineRule="auto"/>
        <w:rPr>
          <w:b/>
        </w:rPr>
      </w:pPr>
      <w:r>
        <w:rPr>
          <w:b/>
        </w:rPr>
        <w:t xml:space="preserve">Data </w:t>
      </w:r>
      <w:r w:rsidR="002104EF">
        <w:rPr>
          <w:b/>
        </w:rPr>
        <w:t>Accessibility</w:t>
      </w:r>
    </w:p>
    <w:p w14:paraId="54B56E2C" w14:textId="7B354638" w:rsidR="00CA796C" w:rsidRDefault="000635E0" w:rsidP="00147F2C">
      <w:pPr>
        <w:spacing w:line="480" w:lineRule="auto"/>
      </w:pPr>
      <w:r w:rsidRPr="000635E0">
        <w:t>Raw reads have been deposited to ENA under the accession id PRJEB45992</w:t>
      </w:r>
      <w:r w:rsidR="00E04F7D">
        <w:t>.</w:t>
      </w:r>
    </w:p>
    <w:p w14:paraId="3FD25849" w14:textId="27BB3148" w:rsidR="0050469F" w:rsidRDefault="0050469F" w:rsidP="00147F2C">
      <w:pPr>
        <w:spacing w:line="480" w:lineRule="auto"/>
      </w:pPr>
    </w:p>
    <w:p w14:paraId="24242EE7" w14:textId="77777777" w:rsidR="0050469F" w:rsidRDefault="0050469F" w:rsidP="0050469F">
      <w:pPr>
        <w:spacing w:line="480" w:lineRule="auto"/>
        <w:rPr>
          <w:rStyle w:val="Strong"/>
        </w:rPr>
      </w:pPr>
      <w:r>
        <w:rPr>
          <w:rStyle w:val="Strong"/>
        </w:rPr>
        <w:t>Author Contributions</w:t>
      </w:r>
    </w:p>
    <w:p w14:paraId="1B282298" w14:textId="56115980" w:rsidR="0050469F" w:rsidRDefault="0050469F" w:rsidP="0050469F">
      <w:pPr>
        <w:spacing w:line="480" w:lineRule="auto"/>
        <w:rPr>
          <w:b/>
        </w:rPr>
      </w:pPr>
      <w:r w:rsidRPr="00257981">
        <w:t>A. A. performed population genetic and seascape genomic analyses and wrote the paper, T. M. carried out bioinformatic analysis on SNP calling</w:t>
      </w:r>
      <w:r w:rsidR="00240DF0">
        <w:t>, population genetics</w:t>
      </w:r>
      <w:r w:rsidRPr="00257981">
        <w:t xml:space="preserve"> and functional annotation and wrote the paper, F.R. produced environmental layers and wrote the paper, A. C., R. C., P. K., </w:t>
      </w:r>
      <w:r w:rsidR="00240DF0">
        <w:t xml:space="preserve">A. M., </w:t>
      </w:r>
      <w:r w:rsidRPr="00257981">
        <w:t xml:space="preserve">M. A. - P., E. </w:t>
      </w:r>
      <w:proofErr w:type="spellStart"/>
      <w:r w:rsidRPr="00257981">
        <w:t>L</w:t>
      </w:r>
      <w:r w:rsidR="00A84584">
        <w:t>l</w:t>
      </w:r>
      <w:proofErr w:type="spellEnd"/>
      <w:r w:rsidR="00A84584">
        <w:t>-Ll</w:t>
      </w:r>
      <w:r w:rsidRPr="00257981">
        <w:t xml:space="preserve">., J. M. B., M. G. P., </w:t>
      </w:r>
      <w:r w:rsidR="00D9327B">
        <w:t xml:space="preserve">M. C. F., </w:t>
      </w:r>
      <w:r w:rsidRPr="00257981">
        <w:t xml:space="preserve">A. E., C. S., M. S., M. T. S., </w:t>
      </w:r>
      <w:r w:rsidR="00AD63BD">
        <w:t xml:space="preserve">provided their expertise and commented on the paper while </w:t>
      </w:r>
      <w:r w:rsidR="00AD63BD" w:rsidRPr="00257981">
        <w:t xml:space="preserve">A. C., R. C., M. A. - P., E. </w:t>
      </w:r>
      <w:proofErr w:type="spellStart"/>
      <w:r w:rsidR="00AD63BD" w:rsidRPr="00257981">
        <w:t>L</w:t>
      </w:r>
      <w:r w:rsidR="00A84584">
        <w:t>l</w:t>
      </w:r>
      <w:proofErr w:type="spellEnd"/>
      <w:r w:rsidR="00A84584">
        <w:t>-Ll</w:t>
      </w:r>
      <w:r w:rsidR="00AD63BD" w:rsidRPr="00257981">
        <w:t xml:space="preserve">., J. M. B., M. G. P., </w:t>
      </w:r>
      <w:r w:rsidR="00D9327B">
        <w:t xml:space="preserve">M. C. F., </w:t>
      </w:r>
      <w:r w:rsidR="00AD63BD" w:rsidRPr="00257981">
        <w:t>A. E., C. S., M. S., M. T. S.</w:t>
      </w:r>
      <w:r w:rsidR="00AD63BD">
        <w:t xml:space="preserve"> </w:t>
      </w:r>
      <w:r w:rsidRPr="00257981">
        <w:t xml:space="preserve">were </w:t>
      </w:r>
      <w:r w:rsidR="00AD63BD">
        <w:t xml:space="preserve">also </w:t>
      </w:r>
      <w:r w:rsidRPr="00257981">
        <w:t xml:space="preserve">responsible for samples collection, M. C. and C. S. T. conceived </w:t>
      </w:r>
      <w:r w:rsidR="00FB32E7" w:rsidRPr="00257981">
        <w:t>and supervised</w:t>
      </w:r>
      <w:r w:rsidRPr="00257981">
        <w:t xml:space="preserve"> the study</w:t>
      </w:r>
      <w:r w:rsidR="00DA2B10" w:rsidRPr="00257981">
        <w:t xml:space="preserve"> and wrote the paper</w:t>
      </w:r>
      <w:r w:rsidRPr="00257981">
        <w:t xml:space="preserve">. All authors </w:t>
      </w:r>
      <w:r w:rsidR="00240DF0">
        <w:t xml:space="preserve">approved the final version of </w:t>
      </w:r>
      <w:r w:rsidRPr="00257981">
        <w:t>the paper. Competing interests: the authors declare no competing interests.</w:t>
      </w:r>
    </w:p>
    <w:p w14:paraId="535E5FD6" w14:textId="77777777" w:rsidR="0050469F" w:rsidRDefault="0050469F" w:rsidP="00147F2C">
      <w:pPr>
        <w:spacing w:line="480" w:lineRule="auto"/>
      </w:pPr>
    </w:p>
    <w:p w14:paraId="4F507ED3" w14:textId="77777777" w:rsidR="00CA796C" w:rsidRDefault="00E04F7D" w:rsidP="00147F2C">
      <w:pPr>
        <w:spacing w:line="480" w:lineRule="auto"/>
      </w:pPr>
      <w:r>
        <w:br w:type="page"/>
      </w:r>
    </w:p>
    <w:p w14:paraId="48EFE6A9" w14:textId="5A8E0B00" w:rsidR="00AD63BD" w:rsidRDefault="00891A58" w:rsidP="00C30227">
      <w:pPr>
        <w:spacing w:line="480" w:lineRule="auto"/>
        <w:rPr>
          <w:b/>
          <w:bCs/>
          <w:noProof/>
        </w:rPr>
      </w:pPr>
      <w:r w:rsidRPr="00891A58">
        <w:rPr>
          <w:b/>
          <w:bCs/>
          <w:noProof/>
        </w:rPr>
        <w:lastRenderedPageBreak/>
        <w:t>Figure Captions</w:t>
      </w:r>
    </w:p>
    <w:p w14:paraId="1648F0BE" w14:textId="77777777" w:rsidR="00891A58" w:rsidRPr="00C529DA" w:rsidRDefault="00891A58" w:rsidP="00C30227">
      <w:pPr>
        <w:spacing w:line="480" w:lineRule="auto"/>
        <w:rPr>
          <w:b/>
          <w:bCs/>
          <w:lang w:val="en-US"/>
        </w:rPr>
      </w:pPr>
    </w:p>
    <w:p w14:paraId="13E0FA25" w14:textId="1420C9F1" w:rsidR="002104EF" w:rsidRDefault="002104EF" w:rsidP="00C30227">
      <w:pPr>
        <w:spacing w:line="480" w:lineRule="auto"/>
        <w:rPr>
          <w:i/>
        </w:rPr>
      </w:pPr>
      <w:r>
        <w:rPr>
          <w:b/>
        </w:rPr>
        <w:t>Figure 1</w:t>
      </w:r>
      <w:r>
        <w:t xml:space="preserve">. </w:t>
      </w:r>
      <w:bookmarkStart w:id="1322" w:name="_Hlk72482053"/>
      <w:r>
        <w:t>Geographic distribution</w:t>
      </w:r>
      <w:bookmarkEnd w:id="1322"/>
      <w:r>
        <w:t xml:space="preserve"> of sampling sites. Colors in pies indicate the proportion of males, females and immatures captured, while pie size is proportional to sardines mean length. Bathymetry of the studied area is also indicated with a gradient of blue colors with darker colors for deeper seas.</w:t>
      </w:r>
    </w:p>
    <w:p w14:paraId="7B62BBE1" w14:textId="5C678656" w:rsidR="002104EF" w:rsidRDefault="002104EF" w:rsidP="00C30227">
      <w:pPr>
        <w:spacing w:line="480" w:lineRule="auto"/>
        <w:ind w:left="-142"/>
      </w:pPr>
    </w:p>
    <w:p w14:paraId="30946394" w14:textId="1BA572D8" w:rsidR="002104EF" w:rsidRDefault="002104EF" w:rsidP="00C30227">
      <w:pPr>
        <w:spacing w:line="480" w:lineRule="auto"/>
      </w:pPr>
      <w:r w:rsidRPr="00965FCF">
        <w:rPr>
          <w:b/>
        </w:rPr>
        <w:t>Figure 2</w:t>
      </w:r>
      <w:r w:rsidRPr="00965FCF">
        <w:t xml:space="preserve">. Population structure of sardines in the Western Mediterranean </w:t>
      </w:r>
      <w:r w:rsidR="00A84584">
        <w:t xml:space="preserve">Sea </w:t>
      </w:r>
      <w:r w:rsidRPr="00965FCF">
        <w:t xml:space="preserve">as inferred by STRUCTURE </w:t>
      </w:r>
      <w:r>
        <w:t>for</w:t>
      </w:r>
      <w:r w:rsidRPr="00965FCF">
        <w:t xml:space="preserve"> K=2. </w:t>
      </w:r>
      <w:r>
        <w:rPr>
          <w:b/>
        </w:rPr>
        <w:t>A.</w:t>
      </w:r>
      <w:r>
        <w:t xml:space="preserve"> </w:t>
      </w:r>
      <w:r w:rsidRPr="00965FCF">
        <w:t>Bar plot of individual q-values after CLUMPAK analysis</w:t>
      </w:r>
      <w:r>
        <w:t xml:space="preserve"> (plot created with </w:t>
      </w:r>
      <w:proofErr w:type="spellStart"/>
      <w:r>
        <w:t>Distruct</w:t>
      </w:r>
      <w:proofErr w:type="spellEnd"/>
      <w:r>
        <w:t xml:space="preserve"> v2.3, </w:t>
      </w:r>
      <w:r>
        <w:fldChar w:fldCharType="begin" w:fldLock="1"/>
      </w:r>
      <w:r>
        <w:instrText>ADDIN CSL_CITATION {"citationItems":[{"id":"ITEM-1","itemData":{"author":[{"dropping-particle":"V.","family":"Chhatre","given":"E.","non-dropping-particle":"","parse-names":false,"suffix":""}],"id":"ITEM-1","issued":{"date-parts":[["2018"]]},"title":"Distruct v2.3, A modified cluster membership plotting script.","type":"article"},"uris":["http://www.mendeley.com/documents/?uuid=58410de8-fd90-4dfc-a56d-950015676e7c"]},{"id":"ITEM-2","itemData":{"DOI":"10.1534/genetics.114.164350","ISSN":"19432631","PMID":"24700103","abstract":"Tools for estimating population structure from genetic data are now used in a wide variety of applications in population genetics. However, inferring population structure in large modern data sets imposes severe computational challenges. Here, we develop efficient algorithms for approximate inference of the model underlying the STRUCTURE program using a variational Bayesian framework. Variational methods pose the problem of computing relevant posterior distributions as an optimization problem, allowing us to build on recent advances in optimization theory to develop fast inference tools. In addition, we propose useful heuristic scores to identify the number of populations represented in a data set and a new hierarchical prior to detect weak population structure in the data. We test the variational algorithms on simulated data and illustrate using genotype data from the CEPH-Human Genome Diversity Panel. The variational algorithms are almost two orders of magnitude faster than STRUCTURE and achieve accuracies comparable to those of ADMIXTURE. Furthermore, our results show that the heuristic scores for choosing model complexity provide a reasonable range of values for the number of populations represented in the data, with minimal bias toward detecting structure when it is very weak. Our algorithm, fastSTRUCTURE, is freely available online at http://pritchardlab.stanford.edu/structure.html. © 2014 by the Genetics Society of America.","author":[{"dropping-particle":"","family":"Raj","given":"Anil","non-dropping-particle":"","parse-names":false,"suffix":""},{"dropping-particle":"","family":"Stephens","given":"Matthew","non-dropping-particle":"","parse-names":false,"suffix":""},{"dropping-particle":"","family":"Pritchard","given":"Jonathan K.","non-dropping-particle":"","parse-names":false,"suffix":""}],"container-title":"Genetics","id":"ITEM-2","issue":"2","issued":{"date-parts":[["2014","6","1"]]},"page":"573-589","publisher":"Genetics","title":"FastSTRUCTURE: Variational inference of population structure in large SNP data sets","type":"article-journal","volume":"197"},"uris":["http://www.mendeley.com/documents/?uuid=c4c107c3-a801-3d1b-b8cc-276b35c34aa7"]}],"mendeley":{"formattedCitation":"(Chhatre, 2018; Raj, Stephens, &amp; Pritchard, 2014)","manualFormatting":"Chhatre, 2018; Raj, Stephens, &amp; Pritchard, 2014","plainTextFormattedCitation":"(Chhatre, 2018; Raj, Stephens, &amp; Pritchard, 2014)","previouslyFormattedCitation":"(Chhatre, 2018; Raj, Stephens, &amp; Pritchard, 2014)"},"properties":{"noteIndex":0},"schema":"https://github.com/citation-style-language/schema/raw/master/csl-citation.json"}</w:instrText>
      </w:r>
      <w:r>
        <w:fldChar w:fldCharType="separate"/>
      </w:r>
      <w:r w:rsidRPr="00F53BE9">
        <w:rPr>
          <w:noProof/>
        </w:rPr>
        <w:t>Chhatre, 2018; Raj, Stephens, &amp; Pritchard, 2014</w:t>
      </w:r>
      <w:r>
        <w:fldChar w:fldCharType="end"/>
      </w:r>
      <w:r>
        <w:t>)</w:t>
      </w:r>
      <w:r w:rsidRPr="00965FCF">
        <w:t xml:space="preserve">, </w:t>
      </w:r>
      <w:r w:rsidRPr="00965FCF">
        <w:rPr>
          <w:b/>
        </w:rPr>
        <w:t>B.</w:t>
      </w:r>
      <w:r w:rsidRPr="00965FCF">
        <w:t xml:space="preserve"> Spatial interpolates (</w:t>
      </w:r>
      <w:proofErr w:type="spellStart"/>
      <w:r w:rsidRPr="00965FCF">
        <w:t>Krig</w:t>
      </w:r>
      <w:proofErr w:type="spellEnd"/>
      <w:r w:rsidRPr="00965FCF">
        <w:t xml:space="preserve"> interpolation in ArcGIS</w:t>
      </w:r>
      <w:r w:rsidRPr="00965FCF">
        <w:rPr>
          <w:rFonts w:eastAsia="Arimo"/>
        </w:rPr>
        <w:t xml:space="preserve">) </w:t>
      </w:r>
      <w:r w:rsidRPr="00965FCF">
        <w:rPr>
          <w:rFonts w:eastAsia="Arial Unicode MS"/>
        </w:rPr>
        <w:t>of individual counts in the three assignment categories of STRUCTURE (i.e. individuals with q-values ≥ 0.90 in either Atlantic (ATL) or Mediterranean (MED) cluster and individuals with 0.10 ≤ q-value ≤ 0.90 “Admixed”) per sampling site.</w:t>
      </w:r>
      <w:r>
        <w:rPr>
          <w:rFonts w:eastAsia="Arial Unicode MS"/>
        </w:rPr>
        <w:t xml:space="preserve"> Sites are identical to the locations and names given in Figure 1.</w:t>
      </w:r>
    </w:p>
    <w:p w14:paraId="47BCFD55" w14:textId="1FCF2804" w:rsidR="002104EF" w:rsidRPr="00F72ED9" w:rsidRDefault="002104EF" w:rsidP="00C30227">
      <w:pPr>
        <w:spacing w:line="480" w:lineRule="auto"/>
        <w:rPr>
          <w:lang w:val="en-US"/>
        </w:rPr>
      </w:pPr>
    </w:p>
    <w:p w14:paraId="384F742E" w14:textId="77777777" w:rsidR="002104EF" w:rsidRDefault="002104EF" w:rsidP="00C30227">
      <w:pPr>
        <w:spacing w:line="480" w:lineRule="auto"/>
      </w:pPr>
      <w:r>
        <w:rPr>
          <w:b/>
        </w:rPr>
        <w:t>Figure 3</w:t>
      </w:r>
      <w:r>
        <w:t xml:space="preserve">. </w:t>
      </w:r>
      <w:bookmarkStart w:id="1323" w:name="_Hlk73020942"/>
      <w:r>
        <w:t xml:space="preserve">Results of the DAPC analysis: </w:t>
      </w:r>
      <w:r>
        <w:rPr>
          <w:b/>
        </w:rPr>
        <w:t>A.</w:t>
      </w:r>
      <w:r>
        <w:t xml:space="preserve"> Bar plot of individual posterior membership probability values for K=2 as indicated by BIC (plot created with </w:t>
      </w:r>
      <w:proofErr w:type="spellStart"/>
      <w:r>
        <w:t>Distruct</w:t>
      </w:r>
      <w:proofErr w:type="spellEnd"/>
      <w:r>
        <w:t xml:space="preserve"> v2.3,</w:t>
      </w:r>
      <w:r>
        <w:fldChar w:fldCharType="begin" w:fldLock="1"/>
      </w:r>
      <w:r>
        <w:instrText>ADDIN CSL_CITATION {"citationItems":[{"id":"ITEM-1","itemData":{"author":[{"dropping-particle":"V.","family":"Chhatre","given":"E.","non-dropping-particle":"","parse-names":false,"suffix":""}],"id":"ITEM-1","issued":{"date-parts":[["2018"]]},"title":"Distruct v2.3, A modified cluster membership plotting script.","type":"article"},"uris":["http://www.mendeley.com/documents/?uuid=58410de8-fd90-4dfc-a56d-950015676e7c"]},{"id":"ITEM-2","itemData":{"DOI":"10.1534/genetics.114.164350","ISSN":"19432631","PMID":"24700103","abstract":"Tools for estimating population structure from genetic data are now used in a wide variety of applications in population genetics. However, inferring population structure in large modern data sets imposes severe computational challenges. Here, we develop efficient algorithms for approximate inference of the model underlying the STRUCTURE program using a variational Bayesian framework. Variational methods pose the problem of computing relevant posterior distributions as an optimization problem, allowing us to build on recent advances in optimization theory to develop fast inference tools. In addition, we propose useful heuristic scores to identify the number of populations represented in a data set and a new hierarchical prior to detect weak population structure in the data. We test the variational algorithms on simulated data and illustrate using genotype data from the CEPH-Human Genome Diversity Panel. The variational algorithms are almost two orders of magnitude faster than STRUCTURE and achieve accuracies comparable to those of ADMIXTURE. Furthermore, our results show that the heuristic scores for choosing model complexity provide a reasonable range of values for the number of populations represented in the data, with minimal bias toward detecting structure when it is very weak. Our algorithm, fastSTRUCTURE, is freely available online at http://pritchardlab.stanford.edu/structure.html. © 2014 by the Genetics Society of America.","author":[{"dropping-particle":"","family":"Raj","given":"Anil","non-dropping-particle":"","parse-names":false,"suffix":""},{"dropping-particle":"","family":"Stephens","given":"Matthew","non-dropping-particle":"","parse-names":false,"suffix":""},{"dropping-particle":"","family":"Pritchard","given":"Jonathan K.","non-dropping-particle":"","parse-names":false,"suffix":""}],"container-title":"Genetics","id":"ITEM-2","issue":"2","issued":{"date-parts":[["2014","6","1"]]},"page":"573-589","publisher":"Genetics","title":"FastSTRUCTURE: Variational inference of population structure in large SNP data sets","type":"article-journal","volume":"197"},"uris":["http://www.mendeley.com/documents/?uuid=c4c107c3-a801-3d1b-b8cc-276b35c34aa7"]}],"mendeley":{"formattedCitation":"(Chhatre, 2018; Raj et al., 2014)","manualFormatting":" Chhatre, 2018; Raj et al., 2014)","plainTextFormattedCitation":"(Chhatre, 2018; Raj et al., 2014)","previouslyFormattedCitation":"(Chhatre, 2018; Raj et al., 2014)"},"properties":{"noteIndex":0},"schema":"https://github.com/citation-style-language/schema/raw/master/csl-citation.json"}</w:instrText>
      </w:r>
      <w:r>
        <w:fldChar w:fldCharType="separate"/>
      </w:r>
      <w:r>
        <w:rPr>
          <w:noProof/>
        </w:rPr>
        <w:t xml:space="preserve"> </w:t>
      </w:r>
      <w:r w:rsidRPr="00E30347">
        <w:rPr>
          <w:noProof/>
        </w:rPr>
        <w:t>Chhatre, 2018; Raj et al., 2014)</w:t>
      </w:r>
      <w:r>
        <w:fldChar w:fldCharType="end"/>
      </w:r>
      <w:r>
        <w:t xml:space="preserve">, and </w:t>
      </w:r>
      <w:r>
        <w:rPr>
          <w:b/>
        </w:rPr>
        <w:t>B.</w:t>
      </w:r>
      <w:r>
        <w:t xml:space="preserve"> </w:t>
      </w:r>
      <w:r w:rsidRPr="0056671D">
        <w:t xml:space="preserve">density plot of the distribution of each </w:t>
      </w:r>
      <w:r>
        <w:t>cluster</w:t>
      </w:r>
      <w:r w:rsidRPr="0056671D">
        <w:t xml:space="preserve"> on the discriminant axis</w:t>
      </w:r>
      <w:r>
        <w:t>. In blue, the cluster that mostly contains samples from the Atlantic (similar to ATL cluster of STRUCTURE analyses) and in red, the cluster that mostly contains samples from the Mediterranean (similar to MED cluster of STRUCTURE analyses).</w:t>
      </w:r>
      <w:bookmarkEnd w:id="1323"/>
    </w:p>
    <w:p w14:paraId="4976F92E" w14:textId="3B169071" w:rsidR="002104EF" w:rsidRDefault="002104EF" w:rsidP="00C30227">
      <w:pPr>
        <w:spacing w:line="480" w:lineRule="auto"/>
      </w:pPr>
    </w:p>
    <w:p w14:paraId="2BDD0D18" w14:textId="10788372" w:rsidR="002104EF" w:rsidRPr="00965FCF" w:rsidRDefault="002104EF" w:rsidP="00C30227">
      <w:pPr>
        <w:spacing w:line="480" w:lineRule="auto"/>
      </w:pPr>
      <w:r w:rsidRPr="00965FCF">
        <w:rPr>
          <w:b/>
        </w:rPr>
        <w:t xml:space="preserve">Figure 4: </w:t>
      </w:r>
      <w:r w:rsidRPr="00965FCF">
        <w:rPr>
          <w:rFonts w:eastAsia="Arial Unicode MS"/>
        </w:rPr>
        <w:t xml:space="preserve">Correlation of </w:t>
      </w:r>
      <w:proofErr w:type="spellStart"/>
      <w:r w:rsidRPr="00965FCF">
        <w:rPr>
          <w:rFonts w:eastAsia="Arial Unicode MS"/>
        </w:rPr>
        <w:t>gINLAnd</w:t>
      </w:r>
      <w:proofErr w:type="spellEnd"/>
      <w:r w:rsidRPr="00965FCF">
        <w:rPr>
          <w:rFonts w:eastAsia="Arial Unicode MS"/>
        </w:rPr>
        <w:t xml:space="preserve"> outlier single nucleotide polymorphisms (SNPs) with environmental variables as a signature of selection in </w:t>
      </w:r>
      <w:r>
        <w:rPr>
          <w:rFonts w:eastAsia="Arial Unicode MS"/>
        </w:rPr>
        <w:t>“</w:t>
      </w:r>
      <w:r w:rsidRPr="00965FCF">
        <w:rPr>
          <w:rFonts w:eastAsia="Arial Unicode MS"/>
        </w:rPr>
        <w:t>all samples</w:t>
      </w:r>
      <w:r>
        <w:rPr>
          <w:rFonts w:eastAsia="Arial Unicode MS"/>
        </w:rPr>
        <w:t>”</w:t>
      </w:r>
      <w:r w:rsidRPr="00965FCF">
        <w:rPr>
          <w:rFonts w:eastAsia="Arial Unicode MS"/>
        </w:rPr>
        <w:t xml:space="preserve"> dataset. Hierarchical clustering of significant (</w:t>
      </w:r>
      <w:proofErr w:type="gramStart"/>
      <w:r w:rsidRPr="00965FCF">
        <w:rPr>
          <w:rFonts w:eastAsia="Arial Unicode MS"/>
        </w:rPr>
        <w:t>i.e.</w:t>
      </w:r>
      <w:proofErr w:type="gramEnd"/>
      <w:r w:rsidRPr="00965FCF">
        <w:rPr>
          <w:rFonts w:eastAsia="Arial Unicode MS"/>
        </w:rPr>
        <w:t xml:space="preserve"> </w:t>
      </w:r>
      <w:proofErr w:type="spellStart"/>
      <w:r w:rsidRPr="00965FCF">
        <w:rPr>
          <w:rFonts w:eastAsia="Arial Unicode MS"/>
        </w:rPr>
        <w:t>logBF</w:t>
      </w:r>
      <w:proofErr w:type="spellEnd"/>
      <w:r w:rsidRPr="00965FCF">
        <w:rPr>
          <w:rFonts w:eastAsia="Arial Unicode MS"/>
        </w:rPr>
        <w:t xml:space="preserve"> values ≥ 3) outlier SNPs (in rows) and environmental variables (in columns). </w:t>
      </w:r>
      <w:r>
        <w:rPr>
          <w:rFonts w:eastAsia="Arial Unicode MS"/>
        </w:rPr>
        <w:t>E</w:t>
      </w:r>
      <w:r w:rsidRPr="00965FCF">
        <w:rPr>
          <w:rFonts w:eastAsia="Arial Unicode MS"/>
        </w:rPr>
        <w:t xml:space="preserve">nvironmental variables in columns correspond to </w:t>
      </w:r>
      <w:r>
        <w:t>V1:</w:t>
      </w:r>
      <w:r w:rsidRPr="00965FCF">
        <w:rPr>
          <w:rFonts w:eastAsia="Arial Unicode MS"/>
        </w:rPr>
        <w:t xml:space="preserve"> PLD_60, V2: </w:t>
      </w:r>
      <w:proofErr w:type="spellStart"/>
      <w:r w:rsidRPr="00965FCF">
        <w:rPr>
          <w:rFonts w:eastAsia="Arial Unicode MS"/>
        </w:rPr>
        <w:lastRenderedPageBreak/>
        <w:t>Mesopelag</w:t>
      </w:r>
      <w:proofErr w:type="spellEnd"/>
      <w:r w:rsidRPr="00965FCF">
        <w:rPr>
          <w:rFonts w:eastAsia="Arial Unicode MS"/>
        </w:rPr>
        <w:t xml:space="preserve">, V3: </w:t>
      </w:r>
      <w:proofErr w:type="spellStart"/>
      <w:r w:rsidRPr="00965FCF">
        <w:rPr>
          <w:rFonts w:eastAsia="Arial Unicode MS"/>
        </w:rPr>
        <w:t>Bathypelag</w:t>
      </w:r>
      <w:proofErr w:type="spellEnd"/>
      <w:r w:rsidRPr="00965FCF">
        <w:rPr>
          <w:rFonts w:eastAsia="Arial Unicode MS"/>
        </w:rPr>
        <w:t xml:space="preserve">, V4: </w:t>
      </w:r>
      <w:proofErr w:type="spellStart"/>
      <w:r w:rsidRPr="00965FCF">
        <w:rPr>
          <w:rFonts w:eastAsia="Arial Unicode MS"/>
        </w:rPr>
        <w:t>EcoReg</w:t>
      </w:r>
      <w:proofErr w:type="spellEnd"/>
      <w:r w:rsidRPr="00965FCF">
        <w:rPr>
          <w:rFonts w:eastAsia="Arial Unicode MS"/>
        </w:rPr>
        <w:t xml:space="preserve">, V5: </w:t>
      </w:r>
      <w:proofErr w:type="spellStart"/>
      <w:r w:rsidRPr="00965FCF">
        <w:rPr>
          <w:rFonts w:eastAsia="Arial Unicode MS"/>
        </w:rPr>
        <w:t>BioReg</w:t>
      </w:r>
      <w:proofErr w:type="spellEnd"/>
      <w:r w:rsidRPr="00965FCF">
        <w:rPr>
          <w:rFonts w:eastAsia="Arial Unicode MS"/>
        </w:rPr>
        <w:t xml:space="preserve">, V6: </w:t>
      </w:r>
      <w:proofErr w:type="spellStart"/>
      <w:r w:rsidRPr="00965FCF">
        <w:rPr>
          <w:rFonts w:eastAsia="Arial Unicode MS"/>
        </w:rPr>
        <w:t>primprod</w:t>
      </w:r>
      <w:proofErr w:type="spellEnd"/>
      <w:r w:rsidRPr="00965FCF">
        <w:rPr>
          <w:rFonts w:eastAsia="Arial Unicode MS"/>
        </w:rPr>
        <w:t xml:space="preserve">, V7: o2saturate, V8: </w:t>
      </w:r>
      <w:proofErr w:type="spellStart"/>
      <w:r w:rsidRPr="00965FCF">
        <w:rPr>
          <w:rFonts w:eastAsia="Arial Unicode MS"/>
        </w:rPr>
        <w:t>bo_ph</w:t>
      </w:r>
      <w:proofErr w:type="spellEnd"/>
      <w:r w:rsidRPr="00965FCF">
        <w:rPr>
          <w:rFonts w:eastAsia="Arial Unicode MS"/>
        </w:rPr>
        <w:t xml:space="preserve">, V9: </w:t>
      </w:r>
      <w:proofErr w:type="spellStart"/>
      <w:r w:rsidRPr="00965FCF">
        <w:rPr>
          <w:rFonts w:eastAsia="Arial Unicode MS"/>
        </w:rPr>
        <w:t>ClusterCli</w:t>
      </w:r>
      <w:proofErr w:type="spellEnd"/>
      <w:r w:rsidRPr="00965FCF">
        <w:rPr>
          <w:rFonts w:eastAsia="Arial Unicode MS"/>
        </w:rPr>
        <w:t xml:space="preserve">, V10: windspeed, V11: </w:t>
      </w:r>
      <w:proofErr w:type="spellStart"/>
      <w:r w:rsidRPr="00965FCF">
        <w:rPr>
          <w:rFonts w:eastAsia="Arial Unicode MS"/>
        </w:rPr>
        <w:t>surcurrent</w:t>
      </w:r>
      <w:proofErr w:type="spellEnd"/>
      <w:r w:rsidRPr="00965FCF">
        <w:rPr>
          <w:rFonts w:eastAsia="Arial Unicode MS"/>
        </w:rPr>
        <w:t xml:space="preserve">, V12: </w:t>
      </w:r>
      <w:proofErr w:type="spellStart"/>
      <w:r w:rsidRPr="00965FCF">
        <w:rPr>
          <w:rFonts w:eastAsia="Arial Unicode MS"/>
        </w:rPr>
        <w:t>parmean</w:t>
      </w:r>
      <w:proofErr w:type="spellEnd"/>
      <w:r w:rsidRPr="00965FCF">
        <w:rPr>
          <w:rFonts w:eastAsia="Arial Unicode MS"/>
        </w:rPr>
        <w:t xml:space="preserve">, V13: </w:t>
      </w:r>
      <w:proofErr w:type="spellStart"/>
      <w:r w:rsidRPr="00965FCF">
        <w:rPr>
          <w:rFonts w:eastAsia="Arial Unicode MS"/>
        </w:rPr>
        <w:t>Raw_CluCli</w:t>
      </w:r>
      <w:proofErr w:type="spellEnd"/>
      <w:r w:rsidRPr="00965FCF">
        <w:rPr>
          <w:rFonts w:eastAsia="Arial Unicode MS"/>
        </w:rPr>
        <w:t xml:space="preserve">, V14: Currents, V15: </w:t>
      </w:r>
      <w:proofErr w:type="spellStart"/>
      <w:r w:rsidRPr="00965FCF">
        <w:rPr>
          <w:rFonts w:eastAsia="Arial Unicode MS"/>
        </w:rPr>
        <w:t>FrontiersS</w:t>
      </w:r>
      <w:proofErr w:type="spellEnd"/>
      <w:r w:rsidRPr="00965FCF">
        <w:rPr>
          <w:rFonts w:eastAsia="Arial Unicode MS"/>
        </w:rPr>
        <w:t xml:space="preserve">, V16: nitrate, V17: calcite, V18: </w:t>
      </w:r>
      <w:proofErr w:type="spellStart"/>
      <w:r w:rsidRPr="00965FCF">
        <w:rPr>
          <w:rFonts w:eastAsia="Arial Unicode MS"/>
        </w:rPr>
        <w:t>bsilicate</w:t>
      </w:r>
      <w:proofErr w:type="spellEnd"/>
      <w:r w:rsidRPr="00965FCF">
        <w:rPr>
          <w:rFonts w:eastAsia="Arial Unicode MS"/>
        </w:rPr>
        <w:t xml:space="preserve">, V19: </w:t>
      </w:r>
      <w:proofErr w:type="spellStart"/>
      <w:r w:rsidRPr="00965FCF">
        <w:rPr>
          <w:rFonts w:eastAsia="Arial Unicode MS"/>
        </w:rPr>
        <w:t>bphosphate</w:t>
      </w:r>
      <w:proofErr w:type="spellEnd"/>
      <w:r w:rsidRPr="00965FCF">
        <w:rPr>
          <w:rFonts w:eastAsia="Arial Unicode MS"/>
        </w:rPr>
        <w:t xml:space="preserve">, V20: bo2utilize, V21: bo2dissolv, V22: </w:t>
      </w:r>
      <w:proofErr w:type="spellStart"/>
      <w:r w:rsidRPr="00965FCF">
        <w:rPr>
          <w:rFonts w:eastAsia="Arial Unicode MS"/>
        </w:rPr>
        <w:t>bnitrate</w:t>
      </w:r>
      <w:proofErr w:type="spellEnd"/>
      <w:r w:rsidRPr="00965FCF">
        <w:rPr>
          <w:rFonts w:eastAsia="Arial Unicode MS"/>
        </w:rPr>
        <w:t xml:space="preserve">, V23: biogeo10, V24: biogeo08, V25: salinity, V26: </w:t>
      </w:r>
      <w:proofErr w:type="spellStart"/>
      <w:r w:rsidRPr="00965FCF">
        <w:rPr>
          <w:rFonts w:eastAsia="Arial Unicode MS"/>
        </w:rPr>
        <w:t>tot_impact</w:t>
      </w:r>
      <w:proofErr w:type="spellEnd"/>
      <w:r w:rsidRPr="00965FCF">
        <w:rPr>
          <w:rFonts w:eastAsia="Arial Unicode MS"/>
        </w:rPr>
        <w:t xml:space="preserve">, V27: sst_tr26, V28: sst_tr19, V29: sst_tr12, V30: </w:t>
      </w:r>
      <w:proofErr w:type="spellStart"/>
      <w:r w:rsidRPr="00965FCF">
        <w:rPr>
          <w:rFonts w:eastAsia="Arial Unicode MS"/>
        </w:rPr>
        <w:t>sst_min_sl</w:t>
      </w:r>
      <w:proofErr w:type="spellEnd"/>
      <w:r w:rsidRPr="00965FCF">
        <w:rPr>
          <w:rFonts w:eastAsia="Arial Unicode MS"/>
        </w:rPr>
        <w:t xml:space="preserve">, V31: </w:t>
      </w:r>
      <w:proofErr w:type="spellStart"/>
      <w:r w:rsidRPr="00965FCF">
        <w:rPr>
          <w:rFonts w:eastAsia="Arial Unicode MS"/>
        </w:rPr>
        <w:t>sst_m_slwi</w:t>
      </w:r>
      <w:proofErr w:type="spellEnd"/>
      <w:r w:rsidRPr="00965FCF">
        <w:rPr>
          <w:rFonts w:eastAsia="Arial Unicode MS"/>
        </w:rPr>
        <w:t xml:space="preserve">, V32: </w:t>
      </w:r>
      <w:proofErr w:type="spellStart"/>
      <w:r w:rsidRPr="00965FCF">
        <w:rPr>
          <w:rFonts w:eastAsia="Arial Unicode MS"/>
        </w:rPr>
        <w:t>sst_m_sl</w:t>
      </w:r>
      <w:proofErr w:type="spellEnd"/>
      <w:r w:rsidRPr="00965FCF">
        <w:rPr>
          <w:rFonts w:eastAsia="Arial Unicode MS"/>
        </w:rPr>
        <w:t xml:space="preserve">, V33: </w:t>
      </w:r>
      <w:proofErr w:type="spellStart"/>
      <w:r w:rsidRPr="00965FCF">
        <w:rPr>
          <w:rFonts w:eastAsia="Arial Unicode MS"/>
        </w:rPr>
        <w:t>sst_max_sl</w:t>
      </w:r>
      <w:proofErr w:type="spellEnd"/>
      <w:r w:rsidRPr="00965FCF">
        <w:rPr>
          <w:rFonts w:eastAsia="Arial Unicode MS"/>
        </w:rPr>
        <w:t xml:space="preserve">, V34: biogeo17, V35: biogeo16, V36: biogeo15, V37: biogeo14, V38: </w:t>
      </w:r>
      <w:proofErr w:type="spellStart"/>
      <w:r w:rsidRPr="00965FCF">
        <w:rPr>
          <w:rFonts w:eastAsia="Arial Unicode MS"/>
        </w:rPr>
        <w:t>sst_mayoct</w:t>
      </w:r>
      <w:proofErr w:type="spellEnd"/>
      <w:r w:rsidRPr="00965FCF">
        <w:rPr>
          <w:rFonts w:eastAsia="Arial Unicode MS"/>
        </w:rPr>
        <w:t xml:space="preserve">, V39: </w:t>
      </w:r>
      <w:proofErr w:type="spellStart"/>
      <w:r w:rsidRPr="00965FCF">
        <w:rPr>
          <w:rFonts w:eastAsia="Arial Unicode MS"/>
        </w:rPr>
        <w:t>bedtemp</w:t>
      </w:r>
      <w:proofErr w:type="spellEnd"/>
      <w:r w:rsidRPr="00965FCF">
        <w:rPr>
          <w:rFonts w:eastAsia="Arial Unicode MS"/>
        </w:rPr>
        <w:t>.</w:t>
      </w:r>
    </w:p>
    <w:p w14:paraId="0F267BEA" w14:textId="77777777" w:rsidR="00EC4D87" w:rsidRDefault="00EC4D87" w:rsidP="00C30227">
      <w:pPr>
        <w:spacing w:line="480" w:lineRule="auto"/>
        <w:rPr>
          <w:b/>
        </w:rPr>
      </w:pPr>
    </w:p>
    <w:p w14:paraId="762F6A7A" w14:textId="35406994" w:rsidR="002104EF" w:rsidRPr="00965FCF" w:rsidRDefault="002104EF" w:rsidP="00C30227">
      <w:pPr>
        <w:spacing w:line="480" w:lineRule="auto"/>
      </w:pPr>
      <w:r w:rsidRPr="00965FCF">
        <w:rPr>
          <w:b/>
        </w:rPr>
        <w:t xml:space="preserve">Figure 5: </w:t>
      </w:r>
      <w:r w:rsidRPr="00965FCF">
        <w:rPr>
          <w:rFonts w:eastAsia="Arial Unicode MS"/>
        </w:rPr>
        <w:t xml:space="preserve">Correlation of </w:t>
      </w:r>
      <w:proofErr w:type="spellStart"/>
      <w:r w:rsidRPr="00965FCF">
        <w:rPr>
          <w:rFonts w:eastAsia="Arial Unicode MS"/>
        </w:rPr>
        <w:t>gINLAnd</w:t>
      </w:r>
      <w:proofErr w:type="spellEnd"/>
      <w:r w:rsidRPr="00965FCF">
        <w:rPr>
          <w:rFonts w:eastAsia="Arial Unicode MS"/>
        </w:rPr>
        <w:t xml:space="preserve"> outlier single nucleotide polymorphisms (SNPs) with environmental variables as a signature of selection in </w:t>
      </w:r>
      <w:r>
        <w:rPr>
          <w:rFonts w:eastAsia="Arial Unicode MS"/>
        </w:rPr>
        <w:t>MED</w:t>
      </w:r>
      <w:r w:rsidRPr="00965FCF">
        <w:rPr>
          <w:rFonts w:eastAsia="Arial Unicode MS"/>
        </w:rPr>
        <w:t xml:space="preserve"> </w:t>
      </w:r>
      <w:r>
        <w:rPr>
          <w:rFonts w:eastAsia="Arial Unicode MS"/>
        </w:rPr>
        <w:t>c</w:t>
      </w:r>
      <w:r w:rsidRPr="00965FCF">
        <w:rPr>
          <w:rFonts w:eastAsia="Arial Unicode MS"/>
        </w:rPr>
        <w:t>luster. Hierarchical clustering of significant (</w:t>
      </w:r>
      <w:proofErr w:type="gramStart"/>
      <w:r w:rsidRPr="00965FCF">
        <w:rPr>
          <w:rFonts w:eastAsia="Arial Unicode MS"/>
        </w:rPr>
        <w:t>i.e.</w:t>
      </w:r>
      <w:proofErr w:type="gramEnd"/>
      <w:r w:rsidRPr="00965FCF">
        <w:rPr>
          <w:rFonts w:eastAsia="Arial Unicode MS"/>
        </w:rPr>
        <w:t xml:space="preserve"> </w:t>
      </w:r>
      <w:proofErr w:type="spellStart"/>
      <w:r w:rsidRPr="00965FCF">
        <w:rPr>
          <w:rFonts w:eastAsia="Arial Unicode MS"/>
        </w:rPr>
        <w:t>logBF</w:t>
      </w:r>
      <w:proofErr w:type="spellEnd"/>
      <w:r w:rsidRPr="00965FCF">
        <w:rPr>
          <w:rFonts w:eastAsia="Arial Unicode MS"/>
        </w:rPr>
        <w:t xml:space="preserve"> values ≥ 3) outlier SNPs (in rows) and environmental variables (in columns). Numbers in rows indicate the locus that bears the outlier SNP while the environmental variables in columns correspond to V1: </w:t>
      </w:r>
      <w:proofErr w:type="spellStart"/>
      <w:r w:rsidRPr="00965FCF">
        <w:rPr>
          <w:rFonts w:eastAsia="Arial Unicode MS"/>
        </w:rPr>
        <w:t>BioReg</w:t>
      </w:r>
      <w:proofErr w:type="spellEnd"/>
      <w:r w:rsidRPr="00965FCF">
        <w:rPr>
          <w:rFonts w:eastAsia="Arial Unicode MS"/>
        </w:rPr>
        <w:t xml:space="preserve">, V2: </w:t>
      </w:r>
      <w:proofErr w:type="spellStart"/>
      <w:r w:rsidRPr="00965FCF">
        <w:rPr>
          <w:rFonts w:eastAsia="Arial Unicode MS"/>
        </w:rPr>
        <w:t>bo_ph</w:t>
      </w:r>
      <w:proofErr w:type="spellEnd"/>
      <w:r w:rsidRPr="00965FCF">
        <w:rPr>
          <w:rFonts w:eastAsia="Arial Unicode MS"/>
        </w:rPr>
        <w:t xml:space="preserve">, V3: </w:t>
      </w:r>
      <w:proofErr w:type="spellStart"/>
      <w:r w:rsidRPr="00965FCF">
        <w:rPr>
          <w:rFonts w:eastAsia="Arial Unicode MS"/>
        </w:rPr>
        <w:t>surcurrent</w:t>
      </w:r>
      <w:proofErr w:type="spellEnd"/>
      <w:r w:rsidRPr="00965FCF">
        <w:rPr>
          <w:rFonts w:eastAsia="Arial Unicode MS"/>
        </w:rPr>
        <w:t xml:space="preserve">, V4: </w:t>
      </w:r>
      <w:proofErr w:type="spellStart"/>
      <w:r w:rsidRPr="00965FCF">
        <w:rPr>
          <w:rFonts w:eastAsia="Arial Unicode MS"/>
        </w:rPr>
        <w:t>parmean</w:t>
      </w:r>
      <w:proofErr w:type="spellEnd"/>
      <w:r w:rsidRPr="00965FCF">
        <w:rPr>
          <w:rFonts w:eastAsia="Arial Unicode MS"/>
        </w:rPr>
        <w:t xml:space="preserve">, V5: Currents, V6: </w:t>
      </w:r>
      <w:proofErr w:type="spellStart"/>
      <w:r w:rsidRPr="00965FCF">
        <w:rPr>
          <w:rFonts w:eastAsia="Arial Unicode MS"/>
        </w:rPr>
        <w:t>FrontiersS</w:t>
      </w:r>
      <w:proofErr w:type="spellEnd"/>
      <w:r w:rsidRPr="00965FCF">
        <w:rPr>
          <w:rFonts w:eastAsia="Arial Unicode MS"/>
        </w:rPr>
        <w:t xml:space="preserve">, V7: nitrate, V8: </w:t>
      </w:r>
      <w:proofErr w:type="spellStart"/>
      <w:r w:rsidRPr="00965FCF">
        <w:rPr>
          <w:rFonts w:eastAsia="Arial Unicode MS"/>
        </w:rPr>
        <w:t>bphosphate</w:t>
      </w:r>
      <w:proofErr w:type="spellEnd"/>
      <w:r w:rsidRPr="00965FCF">
        <w:rPr>
          <w:rFonts w:eastAsia="Arial Unicode MS"/>
        </w:rPr>
        <w:t xml:space="preserve">, V9: bo2utilize, V10: bo2dissolv, V11: salinity, V12: </w:t>
      </w:r>
      <w:proofErr w:type="spellStart"/>
      <w:r w:rsidRPr="00965FCF">
        <w:rPr>
          <w:rFonts w:eastAsia="Arial Unicode MS"/>
        </w:rPr>
        <w:t>tot_impact</w:t>
      </w:r>
      <w:proofErr w:type="spellEnd"/>
      <w:r w:rsidRPr="00965FCF">
        <w:rPr>
          <w:rFonts w:eastAsia="Arial Unicode MS"/>
        </w:rPr>
        <w:t xml:space="preserve">, V13: sst_tr26, V14: sst_tr19, V15: sst_tr12, V16: </w:t>
      </w:r>
      <w:proofErr w:type="spellStart"/>
      <w:r w:rsidRPr="00965FCF">
        <w:rPr>
          <w:rFonts w:eastAsia="Arial Unicode MS"/>
        </w:rPr>
        <w:t>sst_min_sl</w:t>
      </w:r>
      <w:proofErr w:type="spellEnd"/>
      <w:r w:rsidRPr="00965FCF">
        <w:rPr>
          <w:rFonts w:eastAsia="Arial Unicode MS"/>
        </w:rPr>
        <w:t xml:space="preserve">, V17: </w:t>
      </w:r>
      <w:proofErr w:type="spellStart"/>
      <w:r w:rsidRPr="00965FCF">
        <w:rPr>
          <w:rFonts w:eastAsia="Arial Unicode MS"/>
        </w:rPr>
        <w:t>sst_max_sl</w:t>
      </w:r>
      <w:proofErr w:type="spellEnd"/>
      <w:r w:rsidRPr="00965FCF">
        <w:rPr>
          <w:rFonts w:eastAsia="Arial Unicode MS"/>
        </w:rPr>
        <w:t xml:space="preserve">, V18: </w:t>
      </w:r>
      <w:proofErr w:type="spellStart"/>
      <w:r w:rsidRPr="00965FCF">
        <w:rPr>
          <w:rFonts w:eastAsia="Arial Unicode MS"/>
        </w:rPr>
        <w:t>btemp</w:t>
      </w:r>
      <w:proofErr w:type="spellEnd"/>
      <w:r w:rsidRPr="00965FCF">
        <w:rPr>
          <w:rFonts w:eastAsia="Arial Unicode MS"/>
        </w:rPr>
        <w:t>.</w:t>
      </w:r>
    </w:p>
    <w:p w14:paraId="4D35A61C" w14:textId="0E433DB4" w:rsidR="002104EF" w:rsidRDefault="002104EF" w:rsidP="00C30227">
      <w:pPr>
        <w:spacing w:line="480" w:lineRule="auto"/>
      </w:pPr>
    </w:p>
    <w:p w14:paraId="0DF5E848" w14:textId="3F6A9B46" w:rsidR="002104EF" w:rsidRDefault="002104EF" w:rsidP="00C30227">
      <w:pPr>
        <w:spacing w:line="480" w:lineRule="auto"/>
      </w:pPr>
      <w:r w:rsidRPr="00965FCF">
        <w:rPr>
          <w:b/>
        </w:rPr>
        <w:t xml:space="preserve">Figure 6: </w:t>
      </w:r>
      <w:r w:rsidRPr="00965FCF">
        <w:rPr>
          <w:rFonts w:eastAsia="Arial Unicode MS"/>
        </w:rPr>
        <w:t xml:space="preserve">Correlation of </w:t>
      </w:r>
      <w:proofErr w:type="spellStart"/>
      <w:r w:rsidRPr="00965FCF">
        <w:rPr>
          <w:rFonts w:eastAsia="Arial Unicode MS"/>
        </w:rPr>
        <w:t>gINLAnd</w:t>
      </w:r>
      <w:proofErr w:type="spellEnd"/>
      <w:r w:rsidRPr="00965FCF">
        <w:rPr>
          <w:rFonts w:eastAsia="Arial Unicode MS"/>
        </w:rPr>
        <w:t xml:space="preserve"> outlier single nucleotide polymorphisms (SNPs) with environmental variables as a signature of selection in </w:t>
      </w:r>
      <w:r>
        <w:rPr>
          <w:rFonts w:eastAsia="Arial Unicode MS"/>
        </w:rPr>
        <w:t>ATL c</w:t>
      </w:r>
      <w:r w:rsidRPr="00965FCF">
        <w:rPr>
          <w:rFonts w:eastAsia="Arial Unicode MS"/>
        </w:rPr>
        <w:t>luster. Hierarchical clustering of significant (</w:t>
      </w:r>
      <w:proofErr w:type="gramStart"/>
      <w:r w:rsidRPr="00965FCF">
        <w:rPr>
          <w:rFonts w:eastAsia="Arial Unicode MS"/>
        </w:rPr>
        <w:t>i.e.</w:t>
      </w:r>
      <w:proofErr w:type="gramEnd"/>
      <w:r w:rsidRPr="00965FCF">
        <w:rPr>
          <w:rFonts w:eastAsia="Arial Unicode MS"/>
        </w:rPr>
        <w:t xml:space="preserve"> </w:t>
      </w:r>
      <w:proofErr w:type="spellStart"/>
      <w:r w:rsidRPr="00965FCF">
        <w:rPr>
          <w:rFonts w:eastAsia="Arial Unicode MS"/>
        </w:rPr>
        <w:t>logBF</w:t>
      </w:r>
      <w:proofErr w:type="spellEnd"/>
      <w:r w:rsidRPr="00965FCF">
        <w:rPr>
          <w:rFonts w:eastAsia="Arial Unicode MS"/>
        </w:rPr>
        <w:t xml:space="preserve"> values ≥ 3) outlier SNPs (in rows) and environmental variables (in columns). Numbers in rows indicate the locus that bears the outlier SNP while the environmental variables in columns correspond to V1: o2saturate, V2: </w:t>
      </w:r>
      <w:proofErr w:type="spellStart"/>
      <w:r w:rsidRPr="00965FCF">
        <w:rPr>
          <w:rFonts w:eastAsia="Arial Unicode MS"/>
        </w:rPr>
        <w:t>bo_ph</w:t>
      </w:r>
      <w:proofErr w:type="spellEnd"/>
      <w:r w:rsidRPr="00965FCF">
        <w:rPr>
          <w:rFonts w:eastAsia="Arial Unicode MS"/>
        </w:rPr>
        <w:t xml:space="preserve">, V3: windspeed, V4: </w:t>
      </w:r>
      <w:proofErr w:type="spellStart"/>
      <w:r w:rsidRPr="00965FCF">
        <w:rPr>
          <w:rFonts w:eastAsia="Arial Unicode MS"/>
        </w:rPr>
        <w:t>surcurrent</w:t>
      </w:r>
      <w:proofErr w:type="spellEnd"/>
      <w:r w:rsidRPr="00965FCF">
        <w:rPr>
          <w:rFonts w:eastAsia="Arial Unicode MS"/>
        </w:rPr>
        <w:t xml:space="preserve">, V5: </w:t>
      </w:r>
      <w:proofErr w:type="spellStart"/>
      <w:r w:rsidRPr="00965FCF">
        <w:rPr>
          <w:rFonts w:eastAsia="Arial Unicode MS"/>
        </w:rPr>
        <w:t>parmean</w:t>
      </w:r>
      <w:proofErr w:type="spellEnd"/>
      <w:r w:rsidRPr="00965FCF">
        <w:rPr>
          <w:rFonts w:eastAsia="Arial Unicode MS"/>
        </w:rPr>
        <w:t xml:space="preserve">, V6: Currents, V7: nitrate, V8: </w:t>
      </w:r>
      <w:proofErr w:type="spellStart"/>
      <w:r w:rsidRPr="00965FCF">
        <w:rPr>
          <w:rFonts w:eastAsia="Arial Unicode MS"/>
        </w:rPr>
        <w:t>bsilicate</w:t>
      </w:r>
      <w:proofErr w:type="spellEnd"/>
      <w:r w:rsidRPr="00965FCF">
        <w:rPr>
          <w:rFonts w:eastAsia="Arial Unicode MS"/>
        </w:rPr>
        <w:t xml:space="preserve">, V9: </w:t>
      </w:r>
      <w:proofErr w:type="spellStart"/>
      <w:r w:rsidRPr="00965FCF">
        <w:rPr>
          <w:rFonts w:eastAsia="Arial Unicode MS"/>
        </w:rPr>
        <w:t>bphosphate</w:t>
      </w:r>
      <w:proofErr w:type="spellEnd"/>
      <w:r w:rsidRPr="00965FCF">
        <w:rPr>
          <w:rFonts w:eastAsia="Arial Unicode MS"/>
        </w:rPr>
        <w:t xml:space="preserve">, V10: bo2utilize, V11: bo2dissolv, V12: </w:t>
      </w:r>
      <w:proofErr w:type="spellStart"/>
      <w:r w:rsidRPr="00965FCF">
        <w:rPr>
          <w:rFonts w:eastAsia="Arial Unicode MS"/>
        </w:rPr>
        <w:t>bnitrate</w:t>
      </w:r>
      <w:proofErr w:type="spellEnd"/>
      <w:r w:rsidRPr="00965FCF">
        <w:rPr>
          <w:rFonts w:eastAsia="Arial Unicode MS"/>
        </w:rPr>
        <w:t xml:space="preserve">, V13: biogeo12, V14: biogeo11, V15: sst_tr19, V16: </w:t>
      </w:r>
      <w:proofErr w:type="spellStart"/>
      <w:r w:rsidRPr="00965FCF">
        <w:rPr>
          <w:rFonts w:eastAsia="Arial Unicode MS"/>
        </w:rPr>
        <w:t>sst_mayoct</w:t>
      </w:r>
      <w:proofErr w:type="spellEnd"/>
      <w:r w:rsidRPr="00965FCF">
        <w:rPr>
          <w:rFonts w:eastAsia="Arial Unicode MS"/>
        </w:rPr>
        <w:t xml:space="preserve">, V17: </w:t>
      </w:r>
      <w:proofErr w:type="spellStart"/>
      <w:r w:rsidRPr="00965FCF">
        <w:rPr>
          <w:rFonts w:eastAsia="Arial Unicode MS"/>
        </w:rPr>
        <w:t>btemp</w:t>
      </w:r>
      <w:proofErr w:type="spellEnd"/>
      <w:r w:rsidRPr="00965FCF">
        <w:rPr>
          <w:rFonts w:eastAsia="Arial Unicode MS"/>
        </w:rPr>
        <w:t xml:space="preserve">, V18: </w:t>
      </w:r>
      <w:proofErr w:type="spellStart"/>
      <w:r w:rsidRPr="00965FCF">
        <w:rPr>
          <w:rFonts w:eastAsia="Arial Unicode MS"/>
        </w:rPr>
        <w:t>bedtemp</w:t>
      </w:r>
      <w:proofErr w:type="spellEnd"/>
      <w:r w:rsidRPr="00965FCF">
        <w:rPr>
          <w:rFonts w:eastAsia="Arial Unicode MS"/>
        </w:rPr>
        <w:t>, V19: biogeo02, V20: biogeo03, V21: biogeo06, V22: biogeo05, V23: biogeo07, V24: biogeo04.</w:t>
      </w:r>
    </w:p>
    <w:p w14:paraId="09576C5F" w14:textId="77777777" w:rsidR="002104EF" w:rsidRDefault="002104EF" w:rsidP="00C30227">
      <w:pPr>
        <w:spacing w:line="480" w:lineRule="auto"/>
      </w:pPr>
    </w:p>
    <w:p w14:paraId="79E53979" w14:textId="77777777" w:rsidR="002104EF" w:rsidRPr="00965FCF" w:rsidRDefault="002104EF" w:rsidP="00C30227">
      <w:pPr>
        <w:spacing w:line="480" w:lineRule="auto"/>
      </w:pPr>
      <w:r w:rsidRPr="00965FCF">
        <w:rPr>
          <w:b/>
        </w:rPr>
        <w:t xml:space="preserve">Figure 7: </w:t>
      </w:r>
      <w:r w:rsidRPr="00965FCF">
        <w:rPr>
          <w:rFonts w:eastAsia="Arial Unicode MS"/>
        </w:rPr>
        <w:t xml:space="preserve">Correlation of </w:t>
      </w:r>
      <w:proofErr w:type="spellStart"/>
      <w:r w:rsidRPr="00965FCF">
        <w:rPr>
          <w:rFonts w:eastAsia="Arial Unicode MS"/>
        </w:rPr>
        <w:t>gINLAnd</w:t>
      </w:r>
      <w:proofErr w:type="spellEnd"/>
      <w:r w:rsidRPr="00965FCF">
        <w:rPr>
          <w:rFonts w:eastAsia="Arial Unicode MS"/>
        </w:rPr>
        <w:t xml:space="preserve"> outlier single nucleotide polymorphisms (SNPs) with environmental variables as a signature of selection in the </w:t>
      </w:r>
      <w:r>
        <w:rPr>
          <w:rFonts w:eastAsia="Arial Unicode MS"/>
        </w:rPr>
        <w:t>“</w:t>
      </w:r>
      <w:r w:rsidRPr="00965FCF">
        <w:rPr>
          <w:rFonts w:eastAsia="Arial Unicode MS"/>
        </w:rPr>
        <w:t>northern vs southern sites</w:t>
      </w:r>
      <w:r>
        <w:rPr>
          <w:rFonts w:eastAsia="Arial Unicode MS"/>
        </w:rPr>
        <w:t>"</w:t>
      </w:r>
      <w:r w:rsidRPr="00965FCF">
        <w:rPr>
          <w:rFonts w:eastAsia="Arial Unicode MS"/>
        </w:rPr>
        <w:t xml:space="preserve"> dataset. Hierarchical clustering of significant (</w:t>
      </w:r>
      <w:proofErr w:type="gramStart"/>
      <w:r w:rsidRPr="00965FCF">
        <w:rPr>
          <w:rFonts w:eastAsia="Arial Unicode MS"/>
        </w:rPr>
        <w:t>i.e.</w:t>
      </w:r>
      <w:proofErr w:type="gramEnd"/>
      <w:r w:rsidRPr="00965FCF">
        <w:rPr>
          <w:rFonts w:eastAsia="Arial Unicode MS"/>
        </w:rPr>
        <w:t xml:space="preserve"> </w:t>
      </w:r>
      <w:proofErr w:type="spellStart"/>
      <w:r w:rsidRPr="00965FCF">
        <w:rPr>
          <w:rFonts w:eastAsia="Arial Unicode MS"/>
        </w:rPr>
        <w:t>logBF</w:t>
      </w:r>
      <w:proofErr w:type="spellEnd"/>
      <w:r w:rsidRPr="00965FCF">
        <w:rPr>
          <w:rFonts w:eastAsia="Arial Unicode MS"/>
        </w:rPr>
        <w:t xml:space="preserve"> values ≥ 3) outlier SNPs (in rows) and environmental variables (in columns). Numbers in rows indicate the locus that bears the outlier SNP while the environmental variables in columns correspond to V1: </w:t>
      </w:r>
      <w:proofErr w:type="spellStart"/>
      <w:r w:rsidRPr="00965FCF">
        <w:rPr>
          <w:rFonts w:eastAsia="Arial Unicode MS"/>
        </w:rPr>
        <w:t>tot_impact</w:t>
      </w:r>
      <w:proofErr w:type="spellEnd"/>
      <w:r w:rsidRPr="00965FCF">
        <w:rPr>
          <w:rFonts w:eastAsia="Arial Unicode MS"/>
        </w:rPr>
        <w:t xml:space="preserve">, V2: sst_tr26, V3: sst_tr19, V4: </w:t>
      </w:r>
      <w:proofErr w:type="spellStart"/>
      <w:r w:rsidRPr="00965FCF">
        <w:rPr>
          <w:rFonts w:eastAsia="Arial Unicode MS"/>
        </w:rPr>
        <w:t>sst_max_sl</w:t>
      </w:r>
      <w:proofErr w:type="spellEnd"/>
      <w:r w:rsidRPr="00965FCF">
        <w:rPr>
          <w:rFonts w:eastAsia="Arial Unicode MS"/>
        </w:rPr>
        <w:t xml:space="preserve">, V5: biogeo09, V6: </w:t>
      </w:r>
      <w:proofErr w:type="spellStart"/>
      <w:r w:rsidRPr="00965FCF">
        <w:rPr>
          <w:rFonts w:eastAsia="Arial Unicode MS"/>
        </w:rPr>
        <w:t>Cli_impact</w:t>
      </w:r>
      <w:proofErr w:type="spellEnd"/>
      <w:r w:rsidRPr="00965FCF">
        <w:rPr>
          <w:rFonts w:eastAsia="Arial Unicode MS"/>
        </w:rPr>
        <w:t xml:space="preserve">, V7: </w:t>
      </w:r>
      <w:proofErr w:type="spellStart"/>
      <w:r w:rsidRPr="00965FCF">
        <w:rPr>
          <w:rFonts w:eastAsia="Arial Unicode MS"/>
        </w:rPr>
        <w:t>Cum_impact</w:t>
      </w:r>
      <w:proofErr w:type="spellEnd"/>
      <w:r w:rsidRPr="00965FCF">
        <w:rPr>
          <w:rFonts w:eastAsia="Arial Unicode MS"/>
        </w:rPr>
        <w:t>.</w:t>
      </w:r>
    </w:p>
    <w:p w14:paraId="088353FE" w14:textId="1164C0F5" w:rsidR="002104EF" w:rsidRDefault="002104EF" w:rsidP="00C30227">
      <w:pPr>
        <w:spacing w:line="480" w:lineRule="auto"/>
      </w:pPr>
    </w:p>
    <w:p w14:paraId="081F932F" w14:textId="44B71682" w:rsidR="007434D8" w:rsidRPr="007434D8" w:rsidRDefault="007434D8" w:rsidP="00FB2388">
      <w:pPr>
        <w:spacing w:line="480" w:lineRule="auto"/>
        <w:rPr>
          <w:ins w:id="1324" w:author="CiLia" w:date="2022-08-04T18:01:00Z"/>
          <w:bCs/>
        </w:rPr>
      </w:pPr>
      <w:bookmarkStart w:id="1325" w:name="_Hlk73060029"/>
      <w:ins w:id="1326" w:author="CiLia" w:date="2022-08-04T18:01:00Z">
        <w:r>
          <w:rPr>
            <w:b/>
          </w:rPr>
          <w:t xml:space="preserve">Figure 8: </w:t>
        </w:r>
      </w:ins>
      <w:proofErr w:type="spellStart"/>
      <w:ins w:id="1327" w:author="CiLia" w:date="2022-08-04T18:03:00Z">
        <w:r w:rsidR="00102985">
          <w:t>Triplots</w:t>
        </w:r>
        <w:proofErr w:type="spellEnd"/>
        <w:r w:rsidR="00102985">
          <w:t xml:space="preserve"> of “all samples” dataset for RDA axes 1 and 2</w:t>
        </w:r>
      </w:ins>
      <w:ins w:id="1328" w:author="CiLia" w:date="2022-08-04T18:04:00Z">
        <w:r w:rsidR="00102985">
          <w:t xml:space="preserve"> (</w:t>
        </w:r>
        <w:r w:rsidR="00102985">
          <w:rPr>
            <w:b/>
            <w:bCs/>
          </w:rPr>
          <w:t>A</w:t>
        </w:r>
        <w:r w:rsidR="00102985" w:rsidRPr="00102985">
          <w:t>)</w:t>
        </w:r>
      </w:ins>
      <w:ins w:id="1329" w:author="CiLia" w:date="2022-08-04T18:03:00Z">
        <w:r w:rsidR="00102985">
          <w:t>, and RDA axes 1 and 3</w:t>
        </w:r>
      </w:ins>
      <w:ins w:id="1330" w:author="CiLia" w:date="2022-08-04T18:04:00Z">
        <w:r w:rsidR="00102985">
          <w:t xml:space="preserve"> (</w:t>
        </w:r>
        <w:r w:rsidR="00102985">
          <w:rPr>
            <w:b/>
            <w:bCs/>
          </w:rPr>
          <w:t>B</w:t>
        </w:r>
        <w:r w:rsidR="00102985">
          <w:t>)</w:t>
        </w:r>
      </w:ins>
      <w:ins w:id="1331" w:author="CiLia" w:date="2022-08-04T18:03:00Z">
        <w:r w:rsidR="00102985">
          <w:t xml:space="preserve">. </w:t>
        </w:r>
        <w:proofErr w:type="spellStart"/>
        <w:r w:rsidR="00102985">
          <w:t>Triplots</w:t>
        </w:r>
        <w:proofErr w:type="spellEnd"/>
        <w:r w:rsidR="00102985">
          <w:t xml:space="preserve"> of MED dataset for RDA axes 1 and 2</w:t>
        </w:r>
      </w:ins>
      <w:ins w:id="1332" w:author="CiLia" w:date="2022-08-04T18:04:00Z">
        <w:r w:rsidR="00102985">
          <w:t xml:space="preserve"> (</w:t>
        </w:r>
        <w:r w:rsidR="00102985">
          <w:rPr>
            <w:b/>
            <w:bCs/>
          </w:rPr>
          <w:t>C</w:t>
        </w:r>
        <w:r w:rsidR="00102985">
          <w:t>)</w:t>
        </w:r>
      </w:ins>
      <w:ins w:id="1333" w:author="CiLia" w:date="2022-08-04T18:03:00Z">
        <w:r w:rsidR="00102985">
          <w:t xml:space="preserve">, and </w:t>
        </w:r>
      </w:ins>
      <w:ins w:id="1334" w:author="CiLia" w:date="2022-08-04T18:04:00Z">
        <w:r w:rsidR="00102985">
          <w:t xml:space="preserve">RDA </w:t>
        </w:r>
      </w:ins>
      <w:ins w:id="1335" w:author="CiLia" w:date="2022-08-04T18:03:00Z">
        <w:r w:rsidR="00102985">
          <w:t>axes 1 and 3</w:t>
        </w:r>
      </w:ins>
      <w:ins w:id="1336" w:author="CiLia" w:date="2022-08-04T18:04:00Z">
        <w:r w:rsidR="00102985">
          <w:t xml:space="preserve"> (</w:t>
        </w:r>
        <w:r w:rsidR="00102985">
          <w:rPr>
            <w:b/>
            <w:bCs/>
          </w:rPr>
          <w:t>D</w:t>
        </w:r>
        <w:r w:rsidR="00102985">
          <w:t>)</w:t>
        </w:r>
      </w:ins>
      <w:ins w:id="1337" w:author="CiLia" w:date="2022-08-04T18:03:00Z">
        <w:r w:rsidR="00102985">
          <w:t xml:space="preserve">. The dark grey cloud of points at the </w:t>
        </w:r>
        <w:proofErr w:type="spellStart"/>
        <w:r w:rsidR="00102985">
          <w:t>centre</w:t>
        </w:r>
        <w:proofErr w:type="spellEnd"/>
        <w:r w:rsidR="00102985">
          <w:t xml:space="preserve"> of each plot </w:t>
        </w:r>
        <w:proofErr w:type="gramStart"/>
        <w:r w:rsidR="00102985">
          <w:t>represent</w:t>
        </w:r>
        <w:proofErr w:type="gramEnd"/>
        <w:r w:rsidR="00102985">
          <w:t xml:space="preserve"> the SNPs. The </w:t>
        </w:r>
        <w:proofErr w:type="spellStart"/>
        <w:r w:rsidR="00102985">
          <w:t>coloured</w:t>
        </w:r>
        <w:proofErr w:type="spellEnd"/>
        <w:r w:rsidR="00102985">
          <w:t xml:space="preserve"> points represent individual sardines with coding by sampling site. Blue vectors represent environmental predictors (see Table 1 for abbreviations).</w:t>
        </w:r>
      </w:ins>
    </w:p>
    <w:p w14:paraId="3B3195B9" w14:textId="77777777" w:rsidR="007434D8" w:rsidRPr="007434D8" w:rsidRDefault="007434D8" w:rsidP="00FB2388">
      <w:pPr>
        <w:spacing w:line="480" w:lineRule="auto"/>
        <w:rPr>
          <w:ins w:id="1338" w:author="CiLia" w:date="2022-08-04T18:01:00Z"/>
          <w:bCs/>
        </w:rPr>
      </w:pPr>
    </w:p>
    <w:p w14:paraId="6C94E667" w14:textId="3F844A67" w:rsidR="00FB2388" w:rsidRDefault="002104EF" w:rsidP="00FB2388">
      <w:pPr>
        <w:spacing w:line="480" w:lineRule="auto"/>
        <w:rPr>
          <w:ins w:id="1339" w:author="CiLia" w:date="2022-08-05T16:45:00Z"/>
        </w:rPr>
      </w:pPr>
      <w:r>
        <w:rPr>
          <w:b/>
        </w:rPr>
        <w:t xml:space="preserve">Figure </w:t>
      </w:r>
      <w:del w:id="1340" w:author="CiLia" w:date="2022-08-04T18:01:00Z">
        <w:r w:rsidDel="007434D8">
          <w:rPr>
            <w:b/>
          </w:rPr>
          <w:delText>8</w:delText>
        </w:r>
      </w:del>
      <w:ins w:id="1341" w:author="CiLia" w:date="2022-08-04T18:01:00Z">
        <w:r w:rsidR="007434D8">
          <w:rPr>
            <w:b/>
          </w:rPr>
          <w:t>S1</w:t>
        </w:r>
      </w:ins>
      <w:r>
        <w:rPr>
          <w:b/>
        </w:rPr>
        <w:t>:</w:t>
      </w:r>
      <w:bookmarkEnd w:id="1325"/>
      <w:r>
        <w:rPr>
          <w:b/>
        </w:rPr>
        <w:t xml:space="preserve"> </w:t>
      </w:r>
      <w:bookmarkStart w:id="1342" w:name="_Hlk110607030"/>
      <w:r>
        <w:t>Gene Ontology summary of the GO terms characterizing the genes that include outlier loci discovered in the seascape genomics analysis</w:t>
      </w:r>
      <w:bookmarkEnd w:id="1342"/>
    </w:p>
    <w:p w14:paraId="4747CADB" w14:textId="09120CC0" w:rsidR="00362265" w:rsidRDefault="00362265" w:rsidP="00E75A9C">
      <w:pPr>
        <w:spacing w:line="480" w:lineRule="auto"/>
      </w:pPr>
    </w:p>
    <w:sectPr w:rsidR="00362265" w:rsidSect="00FB2388">
      <w:footerReference w:type="default" r:id="rId13"/>
      <w:pgSz w:w="12240" w:h="15840"/>
      <w:pgMar w:top="1440" w:right="1440" w:bottom="1440" w:left="1440" w:header="720" w:footer="720"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47233" w14:textId="77777777" w:rsidR="00BF79D4" w:rsidRDefault="00BF79D4" w:rsidP="00452F79">
      <w:pPr>
        <w:spacing w:line="240" w:lineRule="auto"/>
      </w:pPr>
      <w:r>
        <w:separator/>
      </w:r>
    </w:p>
  </w:endnote>
  <w:endnote w:type="continuationSeparator" w:id="0">
    <w:p w14:paraId="3C8271FB" w14:textId="77777777" w:rsidR="00BF79D4" w:rsidRDefault="00BF79D4" w:rsidP="00452F79">
      <w:pPr>
        <w:spacing w:line="240" w:lineRule="auto"/>
      </w:pPr>
      <w:r>
        <w:continuationSeparator/>
      </w:r>
    </w:p>
  </w:endnote>
  <w:endnote w:type="continuationNotice" w:id="1">
    <w:p w14:paraId="16246B8A" w14:textId="77777777" w:rsidR="00BF79D4" w:rsidRDefault="00BF79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Arimo">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492027"/>
      <w:docPartObj>
        <w:docPartGallery w:val="Page Numbers (Bottom of Page)"/>
        <w:docPartUnique/>
      </w:docPartObj>
    </w:sdtPr>
    <w:sdtEndPr>
      <w:rPr>
        <w:noProof/>
      </w:rPr>
    </w:sdtEndPr>
    <w:sdtContent>
      <w:p w14:paraId="5BB1FA60" w14:textId="7EBA7288" w:rsidR="00EB79AF" w:rsidRDefault="00EB79AF">
        <w:pPr>
          <w:pStyle w:val="Footer"/>
          <w:jc w:val="right"/>
        </w:pPr>
        <w:r>
          <w:fldChar w:fldCharType="begin"/>
        </w:r>
        <w:r>
          <w:instrText xml:space="preserve"> PAGE   \* MERGEFORMAT </w:instrText>
        </w:r>
        <w:r>
          <w:fldChar w:fldCharType="separate"/>
        </w:r>
        <w:r w:rsidR="00E00E8B">
          <w:rPr>
            <w:noProof/>
          </w:rPr>
          <w:t>38</w:t>
        </w:r>
        <w:r>
          <w:rPr>
            <w:noProof/>
          </w:rPr>
          <w:fldChar w:fldCharType="end"/>
        </w:r>
      </w:p>
    </w:sdtContent>
  </w:sdt>
  <w:p w14:paraId="61233DB3" w14:textId="77777777" w:rsidR="00EB79AF" w:rsidRDefault="00EB79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B16F6" w14:textId="77777777" w:rsidR="00BF79D4" w:rsidRDefault="00BF79D4" w:rsidP="00452F79">
      <w:pPr>
        <w:spacing w:line="240" w:lineRule="auto"/>
      </w:pPr>
      <w:r>
        <w:separator/>
      </w:r>
    </w:p>
  </w:footnote>
  <w:footnote w:type="continuationSeparator" w:id="0">
    <w:p w14:paraId="798BA822" w14:textId="77777777" w:rsidR="00BF79D4" w:rsidRDefault="00BF79D4" w:rsidP="00452F79">
      <w:pPr>
        <w:spacing w:line="240" w:lineRule="auto"/>
      </w:pPr>
      <w:r>
        <w:continuationSeparator/>
      </w:r>
    </w:p>
  </w:footnote>
  <w:footnote w:type="continuationNotice" w:id="1">
    <w:p w14:paraId="0255807B" w14:textId="77777777" w:rsidR="00BF79D4" w:rsidRDefault="00BF79D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12269"/>
    <w:multiLevelType w:val="multilevel"/>
    <w:tmpl w:val="A5C646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5F523DC"/>
    <w:multiLevelType w:val="multilevel"/>
    <w:tmpl w:val="C34CC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44686015">
    <w:abstractNumId w:val="1"/>
  </w:num>
  <w:num w:numId="2" w16cid:durableId="74260636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iLia">
    <w15:presenceInfo w15:providerId="None" w15:userId="CiLia"/>
  </w15:person>
  <w15:person w15:author="Fran Ramirez">
    <w15:presenceInfo w15:providerId="None" w15:userId="Fran Rami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96C"/>
    <w:rsid w:val="00001953"/>
    <w:rsid w:val="00001EB2"/>
    <w:rsid w:val="00005FB5"/>
    <w:rsid w:val="00006C29"/>
    <w:rsid w:val="0001066C"/>
    <w:rsid w:val="000156FC"/>
    <w:rsid w:val="00015B0B"/>
    <w:rsid w:val="00016862"/>
    <w:rsid w:val="00017398"/>
    <w:rsid w:val="00020D65"/>
    <w:rsid w:val="00021602"/>
    <w:rsid w:val="00023C30"/>
    <w:rsid w:val="0002544E"/>
    <w:rsid w:val="0002649E"/>
    <w:rsid w:val="0003096E"/>
    <w:rsid w:val="00030EFB"/>
    <w:rsid w:val="00031411"/>
    <w:rsid w:val="00031A03"/>
    <w:rsid w:val="000336FE"/>
    <w:rsid w:val="00033BE4"/>
    <w:rsid w:val="0003477B"/>
    <w:rsid w:val="000371AC"/>
    <w:rsid w:val="00040054"/>
    <w:rsid w:val="000422DF"/>
    <w:rsid w:val="00042855"/>
    <w:rsid w:val="00043759"/>
    <w:rsid w:val="00045A70"/>
    <w:rsid w:val="00054F21"/>
    <w:rsid w:val="00055BE3"/>
    <w:rsid w:val="00057126"/>
    <w:rsid w:val="00061211"/>
    <w:rsid w:val="000635E0"/>
    <w:rsid w:val="00063B0B"/>
    <w:rsid w:val="00066DD1"/>
    <w:rsid w:val="000674A9"/>
    <w:rsid w:val="00071C32"/>
    <w:rsid w:val="00073A88"/>
    <w:rsid w:val="00077B49"/>
    <w:rsid w:val="0008210F"/>
    <w:rsid w:val="0008317F"/>
    <w:rsid w:val="00087B77"/>
    <w:rsid w:val="000908CA"/>
    <w:rsid w:val="00090CFF"/>
    <w:rsid w:val="00092188"/>
    <w:rsid w:val="000935EE"/>
    <w:rsid w:val="000A0B04"/>
    <w:rsid w:val="000A29D5"/>
    <w:rsid w:val="000A6B7F"/>
    <w:rsid w:val="000B42B8"/>
    <w:rsid w:val="000B4A3D"/>
    <w:rsid w:val="000C0656"/>
    <w:rsid w:val="000C08A1"/>
    <w:rsid w:val="000C1837"/>
    <w:rsid w:val="000C2778"/>
    <w:rsid w:val="000C3A77"/>
    <w:rsid w:val="000C6B99"/>
    <w:rsid w:val="000D04EF"/>
    <w:rsid w:val="000D0F43"/>
    <w:rsid w:val="000D1409"/>
    <w:rsid w:val="000D2A27"/>
    <w:rsid w:val="000D2EBE"/>
    <w:rsid w:val="000D57B5"/>
    <w:rsid w:val="000D5ADA"/>
    <w:rsid w:val="000D5BC2"/>
    <w:rsid w:val="000D6529"/>
    <w:rsid w:val="000E1EC5"/>
    <w:rsid w:val="000E6469"/>
    <w:rsid w:val="000F02C6"/>
    <w:rsid w:val="000F2580"/>
    <w:rsid w:val="000F4477"/>
    <w:rsid w:val="000F6864"/>
    <w:rsid w:val="001008F3"/>
    <w:rsid w:val="00102050"/>
    <w:rsid w:val="00102985"/>
    <w:rsid w:val="00103E5F"/>
    <w:rsid w:val="0010453A"/>
    <w:rsid w:val="00105366"/>
    <w:rsid w:val="00107F5E"/>
    <w:rsid w:val="00110EA8"/>
    <w:rsid w:val="00112F5C"/>
    <w:rsid w:val="00115536"/>
    <w:rsid w:val="001155C1"/>
    <w:rsid w:val="001157BF"/>
    <w:rsid w:val="0011604A"/>
    <w:rsid w:val="00120D7D"/>
    <w:rsid w:val="00121C4F"/>
    <w:rsid w:val="00123306"/>
    <w:rsid w:val="001240BC"/>
    <w:rsid w:val="001277AB"/>
    <w:rsid w:val="00131160"/>
    <w:rsid w:val="00135984"/>
    <w:rsid w:val="00137F7C"/>
    <w:rsid w:val="0014383D"/>
    <w:rsid w:val="00145989"/>
    <w:rsid w:val="001461BA"/>
    <w:rsid w:val="00146BE8"/>
    <w:rsid w:val="00147B9C"/>
    <w:rsid w:val="00147F2C"/>
    <w:rsid w:val="001518D0"/>
    <w:rsid w:val="00152243"/>
    <w:rsid w:val="00152630"/>
    <w:rsid w:val="00153A83"/>
    <w:rsid w:val="00155372"/>
    <w:rsid w:val="001559E6"/>
    <w:rsid w:val="001563D8"/>
    <w:rsid w:val="001578EA"/>
    <w:rsid w:val="00160811"/>
    <w:rsid w:val="001613A3"/>
    <w:rsid w:val="00165685"/>
    <w:rsid w:val="00167551"/>
    <w:rsid w:val="001708F2"/>
    <w:rsid w:val="001713EA"/>
    <w:rsid w:val="00172777"/>
    <w:rsid w:val="0017404F"/>
    <w:rsid w:val="0017482E"/>
    <w:rsid w:val="0017539E"/>
    <w:rsid w:val="00182847"/>
    <w:rsid w:val="001859E3"/>
    <w:rsid w:val="001872B3"/>
    <w:rsid w:val="00190E5B"/>
    <w:rsid w:val="00193320"/>
    <w:rsid w:val="00195107"/>
    <w:rsid w:val="00196225"/>
    <w:rsid w:val="001A1CF8"/>
    <w:rsid w:val="001A314C"/>
    <w:rsid w:val="001A39FC"/>
    <w:rsid w:val="001A6A0C"/>
    <w:rsid w:val="001B062D"/>
    <w:rsid w:val="001B3438"/>
    <w:rsid w:val="001B498B"/>
    <w:rsid w:val="001B58AF"/>
    <w:rsid w:val="001B6123"/>
    <w:rsid w:val="001B67D2"/>
    <w:rsid w:val="001B78F6"/>
    <w:rsid w:val="001C4772"/>
    <w:rsid w:val="001C49E6"/>
    <w:rsid w:val="001C5490"/>
    <w:rsid w:val="001C7D0B"/>
    <w:rsid w:val="001D03FB"/>
    <w:rsid w:val="001D0AFB"/>
    <w:rsid w:val="001D149C"/>
    <w:rsid w:val="001D1758"/>
    <w:rsid w:val="001D1CC6"/>
    <w:rsid w:val="001D2BAF"/>
    <w:rsid w:val="001D469D"/>
    <w:rsid w:val="001D606F"/>
    <w:rsid w:val="001E02D3"/>
    <w:rsid w:val="001E0A4F"/>
    <w:rsid w:val="001E0C3F"/>
    <w:rsid w:val="001E0CE5"/>
    <w:rsid w:val="001E2E5D"/>
    <w:rsid w:val="001E3341"/>
    <w:rsid w:val="001E3D4B"/>
    <w:rsid w:val="001E4146"/>
    <w:rsid w:val="001E4321"/>
    <w:rsid w:val="001E459D"/>
    <w:rsid w:val="001E62E0"/>
    <w:rsid w:val="001E6DC8"/>
    <w:rsid w:val="001E7390"/>
    <w:rsid w:val="001F146F"/>
    <w:rsid w:val="001F1E21"/>
    <w:rsid w:val="001F59B2"/>
    <w:rsid w:val="001F64FC"/>
    <w:rsid w:val="0020115D"/>
    <w:rsid w:val="002027B3"/>
    <w:rsid w:val="00202E77"/>
    <w:rsid w:val="00203E82"/>
    <w:rsid w:val="00203FD8"/>
    <w:rsid w:val="0020426F"/>
    <w:rsid w:val="00204B3B"/>
    <w:rsid w:val="002104EF"/>
    <w:rsid w:val="00211076"/>
    <w:rsid w:val="00211C37"/>
    <w:rsid w:val="002129C4"/>
    <w:rsid w:val="002149B3"/>
    <w:rsid w:val="00215EF2"/>
    <w:rsid w:val="002161DD"/>
    <w:rsid w:val="0022033F"/>
    <w:rsid w:val="00221EC2"/>
    <w:rsid w:val="00222A44"/>
    <w:rsid w:val="00222BC3"/>
    <w:rsid w:val="00223772"/>
    <w:rsid w:val="002261E8"/>
    <w:rsid w:val="00226B9C"/>
    <w:rsid w:val="0023034A"/>
    <w:rsid w:val="00231116"/>
    <w:rsid w:val="00232B12"/>
    <w:rsid w:val="00233F92"/>
    <w:rsid w:val="00234F85"/>
    <w:rsid w:val="002368C3"/>
    <w:rsid w:val="00240A32"/>
    <w:rsid w:val="00240DF0"/>
    <w:rsid w:val="00241171"/>
    <w:rsid w:val="00242C85"/>
    <w:rsid w:val="0024346B"/>
    <w:rsid w:val="002442BB"/>
    <w:rsid w:val="002457DD"/>
    <w:rsid w:val="002464D7"/>
    <w:rsid w:val="00246844"/>
    <w:rsid w:val="0024719D"/>
    <w:rsid w:val="002475E8"/>
    <w:rsid w:val="00247CB3"/>
    <w:rsid w:val="002510FF"/>
    <w:rsid w:val="0025244B"/>
    <w:rsid w:val="0025533B"/>
    <w:rsid w:val="00256ADA"/>
    <w:rsid w:val="002571C5"/>
    <w:rsid w:val="00257981"/>
    <w:rsid w:val="002621A4"/>
    <w:rsid w:val="00262CAB"/>
    <w:rsid w:val="00265DB2"/>
    <w:rsid w:val="00266191"/>
    <w:rsid w:val="0026620D"/>
    <w:rsid w:val="00267371"/>
    <w:rsid w:val="002737F5"/>
    <w:rsid w:val="00280351"/>
    <w:rsid w:val="002827D2"/>
    <w:rsid w:val="002833D0"/>
    <w:rsid w:val="0028427F"/>
    <w:rsid w:val="0028572F"/>
    <w:rsid w:val="002946EE"/>
    <w:rsid w:val="00294D29"/>
    <w:rsid w:val="00295F16"/>
    <w:rsid w:val="0029605F"/>
    <w:rsid w:val="00296D7C"/>
    <w:rsid w:val="002A2336"/>
    <w:rsid w:val="002A415C"/>
    <w:rsid w:val="002A4A03"/>
    <w:rsid w:val="002A5B59"/>
    <w:rsid w:val="002A6629"/>
    <w:rsid w:val="002A7445"/>
    <w:rsid w:val="002A74D8"/>
    <w:rsid w:val="002A7C85"/>
    <w:rsid w:val="002B005C"/>
    <w:rsid w:val="002B0C5D"/>
    <w:rsid w:val="002B3232"/>
    <w:rsid w:val="002B3780"/>
    <w:rsid w:val="002B453D"/>
    <w:rsid w:val="002B631C"/>
    <w:rsid w:val="002B7602"/>
    <w:rsid w:val="002C1FE5"/>
    <w:rsid w:val="002C22CC"/>
    <w:rsid w:val="002C2F5E"/>
    <w:rsid w:val="002C5781"/>
    <w:rsid w:val="002C5C98"/>
    <w:rsid w:val="002C6AFC"/>
    <w:rsid w:val="002C75F8"/>
    <w:rsid w:val="002D2282"/>
    <w:rsid w:val="002D5A26"/>
    <w:rsid w:val="002D64F5"/>
    <w:rsid w:val="002D6A1A"/>
    <w:rsid w:val="002E05EF"/>
    <w:rsid w:val="002E1A7A"/>
    <w:rsid w:val="002E28BA"/>
    <w:rsid w:val="002E2BF3"/>
    <w:rsid w:val="002E3C3C"/>
    <w:rsid w:val="002E7319"/>
    <w:rsid w:val="002F0FAC"/>
    <w:rsid w:val="002F6D7E"/>
    <w:rsid w:val="00307F1C"/>
    <w:rsid w:val="003101F2"/>
    <w:rsid w:val="00310A84"/>
    <w:rsid w:val="00312BD9"/>
    <w:rsid w:val="00312DC7"/>
    <w:rsid w:val="0031419B"/>
    <w:rsid w:val="00314DDF"/>
    <w:rsid w:val="00316D28"/>
    <w:rsid w:val="003170EB"/>
    <w:rsid w:val="00321382"/>
    <w:rsid w:val="00323C86"/>
    <w:rsid w:val="003254DD"/>
    <w:rsid w:val="003258C4"/>
    <w:rsid w:val="0032714A"/>
    <w:rsid w:val="0032737B"/>
    <w:rsid w:val="00327648"/>
    <w:rsid w:val="00330191"/>
    <w:rsid w:val="00330309"/>
    <w:rsid w:val="00330F8E"/>
    <w:rsid w:val="003339BE"/>
    <w:rsid w:val="003354D6"/>
    <w:rsid w:val="0033555C"/>
    <w:rsid w:val="003444E1"/>
    <w:rsid w:val="00347A7C"/>
    <w:rsid w:val="00351881"/>
    <w:rsid w:val="00352E8A"/>
    <w:rsid w:val="00357B25"/>
    <w:rsid w:val="00362265"/>
    <w:rsid w:val="003622F7"/>
    <w:rsid w:val="003649C0"/>
    <w:rsid w:val="00365AB9"/>
    <w:rsid w:val="00365BC4"/>
    <w:rsid w:val="00366948"/>
    <w:rsid w:val="00370345"/>
    <w:rsid w:val="00370D54"/>
    <w:rsid w:val="00370DA7"/>
    <w:rsid w:val="00371E00"/>
    <w:rsid w:val="0037397E"/>
    <w:rsid w:val="003753DE"/>
    <w:rsid w:val="003758D6"/>
    <w:rsid w:val="003775D8"/>
    <w:rsid w:val="00382C3A"/>
    <w:rsid w:val="00384A86"/>
    <w:rsid w:val="00385FC8"/>
    <w:rsid w:val="00393C42"/>
    <w:rsid w:val="0039400F"/>
    <w:rsid w:val="00395159"/>
    <w:rsid w:val="00396938"/>
    <w:rsid w:val="003A1A4A"/>
    <w:rsid w:val="003A2052"/>
    <w:rsid w:val="003A50EC"/>
    <w:rsid w:val="003B0F82"/>
    <w:rsid w:val="003B2E3E"/>
    <w:rsid w:val="003B3651"/>
    <w:rsid w:val="003B3B00"/>
    <w:rsid w:val="003B3DE5"/>
    <w:rsid w:val="003B5884"/>
    <w:rsid w:val="003B58B1"/>
    <w:rsid w:val="003B618F"/>
    <w:rsid w:val="003B65AA"/>
    <w:rsid w:val="003B68F3"/>
    <w:rsid w:val="003B6A8A"/>
    <w:rsid w:val="003C0150"/>
    <w:rsid w:val="003C2199"/>
    <w:rsid w:val="003C3892"/>
    <w:rsid w:val="003C3DD5"/>
    <w:rsid w:val="003C44B1"/>
    <w:rsid w:val="003D0732"/>
    <w:rsid w:val="003D07B6"/>
    <w:rsid w:val="003D2973"/>
    <w:rsid w:val="003D2D54"/>
    <w:rsid w:val="003D509E"/>
    <w:rsid w:val="003E721C"/>
    <w:rsid w:val="003E7908"/>
    <w:rsid w:val="003F0247"/>
    <w:rsid w:val="003F6FA8"/>
    <w:rsid w:val="003F7A19"/>
    <w:rsid w:val="00400B6F"/>
    <w:rsid w:val="00404322"/>
    <w:rsid w:val="00405342"/>
    <w:rsid w:val="0040779A"/>
    <w:rsid w:val="004123BD"/>
    <w:rsid w:val="0041435A"/>
    <w:rsid w:val="0041587C"/>
    <w:rsid w:val="00415A38"/>
    <w:rsid w:val="0041647D"/>
    <w:rsid w:val="004164E2"/>
    <w:rsid w:val="00421A79"/>
    <w:rsid w:val="00423DDF"/>
    <w:rsid w:val="00434F6C"/>
    <w:rsid w:val="00435B14"/>
    <w:rsid w:val="004436DB"/>
    <w:rsid w:val="00444825"/>
    <w:rsid w:val="00445831"/>
    <w:rsid w:val="00446217"/>
    <w:rsid w:val="0045187A"/>
    <w:rsid w:val="00452F79"/>
    <w:rsid w:val="004531E4"/>
    <w:rsid w:val="004534F7"/>
    <w:rsid w:val="004548A5"/>
    <w:rsid w:val="004612AE"/>
    <w:rsid w:val="00462D83"/>
    <w:rsid w:val="00465F6F"/>
    <w:rsid w:val="00472DA0"/>
    <w:rsid w:val="004734BE"/>
    <w:rsid w:val="0047570B"/>
    <w:rsid w:val="004758D6"/>
    <w:rsid w:val="004767A8"/>
    <w:rsid w:val="0048126E"/>
    <w:rsid w:val="004837E2"/>
    <w:rsid w:val="00483A65"/>
    <w:rsid w:val="00484C29"/>
    <w:rsid w:val="00486FAB"/>
    <w:rsid w:val="0049298A"/>
    <w:rsid w:val="004958CA"/>
    <w:rsid w:val="00495A5D"/>
    <w:rsid w:val="0049726E"/>
    <w:rsid w:val="004976CE"/>
    <w:rsid w:val="004A0579"/>
    <w:rsid w:val="004A0B90"/>
    <w:rsid w:val="004A1CE3"/>
    <w:rsid w:val="004A2DBE"/>
    <w:rsid w:val="004A47DF"/>
    <w:rsid w:val="004A4B43"/>
    <w:rsid w:val="004A4BB9"/>
    <w:rsid w:val="004A52B2"/>
    <w:rsid w:val="004A6864"/>
    <w:rsid w:val="004A6D48"/>
    <w:rsid w:val="004A6E03"/>
    <w:rsid w:val="004B10C8"/>
    <w:rsid w:val="004B6536"/>
    <w:rsid w:val="004C3037"/>
    <w:rsid w:val="004C6D06"/>
    <w:rsid w:val="004C75E6"/>
    <w:rsid w:val="004D4CFD"/>
    <w:rsid w:val="004D68BE"/>
    <w:rsid w:val="004D7492"/>
    <w:rsid w:val="004D7BEA"/>
    <w:rsid w:val="004D7BFE"/>
    <w:rsid w:val="004E12BF"/>
    <w:rsid w:val="004E1A0D"/>
    <w:rsid w:val="004E2916"/>
    <w:rsid w:val="004E2E68"/>
    <w:rsid w:val="004E7B10"/>
    <w:rsid w:val="004F1740"/>
    <w:rsid w:val="004F3E07"/>
    <w:rsid w:val="0050227E"/>
    <w:rsid w:val="00502FB8"/>
    <w:rsid w:val="00503E3D"/>
    <w:rsid w:val="00504126"/>
    <w:rsid w:val="0050469F"/>
    <w:rsid w:val="0050488F"/>
    <w:rsid w:val="005048B8"/>
    <w:rsid w:val="005079FA"/>
    <w:rsid w:val="00510D8F"/>
    <w:rsid w:val="00511450"/>
    <w:rsid w:val="00512519"/>
    <w:rsid w:val="00513818"/>
    <w:rsid w:val="005172BA"/>
    <w:rsid w:val="005177A4"/>
    <w:rsid w:val="00517C04"/>
    <w:rsid w:val="00517F91"/>
    <w:rsid w:val="005211C9"/>
    <w:rsid w:val="005251A7"/>
    <w:rsid w:val="00525F75"/>
    <w:rsid w:val="005268E5"/>
    <w:rsid w:val="0053092D"/>
    <w:rsid w:val="00532F5F"/>
    <w:rsid w:val="00533548"/>
    <w:rsid w:val="00534547"/>
    <w:rsid w:val="005417C3"/>
    <w:rsid w:val="00543185"/>
    <w:rsid w:val="005441BB"/>
    <w:rsid w:val="00544848"/>
    <w:rsid w:val="0054544C"/>
    <w:rsid w:val="00545C0E"/>
    <w:rsid w:val="00545D98"/>
    <w:rsid w:val="00547888"/>
    <w:rsid w:val="00550D29"/>
    <w:rsid w:val="005512A4"/>
    <w:rsid w:val="005543A0"/>
    <w:rsid w:val="0055493C"/>
    <w:rsid w:val="00556A00"/>
    <w:rsid w:val="00563640"/>
    <w:rsid w:val="00564258"/>
    <w:rsid w:val="00564AF4"/>
    <w:rsid w:val="00566C9B"/>
    <w:rsid w:val="005671C7"/>
    <w:rsid w:val="00580C69"/>
    <w:rsid w:val="00586CA6"/>
    <w:rsid w:val="005910AF"/>
    <w:rsid w:val="005917FB"/>
    <w:rsid w:val="00592315"/>
    <w:rsid w:val="00594206"/>
    <w:rsid w:val="00596FB4"/>
    <w:rsid w:val="005A1E52"/>
    <w:rsid w:val="005A6FC2"/>
    <w:rsid w:val="005A7D85"/>
    <w:rsid w:val="005B0373"/>
    <w:rsid w:val="005B372E"/>
    <w:rsid w:val="005B38BB"/>
    <w:rsid w:val="005B4B39"/>
    <w:rsid w:val="005B6E07"/>
    <w:rsid w:val="005C0CD8"/>
    <w:rsid w:val="005C2102"/>
    <w:rsid w:val="005C46ED"/>
    <w:rsid w:val="005D18FD"/>
    <w:rsid w:val="005D2F21"/>
    <w:rsid w:val="005D76FF"/>
    <w:rsid w:val="005E4E40"/>
    <w:rsid w:val="005E5477"/>
    <w:rsid w:val="005E5569"/>
    <w:rsid w:val="005E6520"/>
    <w:rsid w:val="005E66F0"/>
    <w:rsid w:val="005E7B70"/>
    <w:rsid w:val="005F021D"/>
    <w:rsid w:val="005F3B88"/>
    <w:rsid w:val="005F4C1E"/>
    <w:rsid w:val="005F4DC0"/>
    <w:rsid w:val="005F5804"/>
    <w:rsid w:val="006015AF"/>
    <w:rsid w:val="00601661"/>
    <w:rsid w:val="00606288"/>
    <w:rsid w:val="0061211C"/>
    <w:rsid w:val="006127E4"/>
    <w:rsid w:val="00617DE5"/>
    <w:rsid w:val="0062471E"/>
    <w:rsid w:val="00625DE2"/>
    <w:rsid w:val="006344F3"/>
    <w:rsid w:val="006349C7"/>
    <w:rsid w:val="00634FBB"/>
    <w:rsid w:val="006354C8"/>
    <w:rsid w:val="006357AC"/>
    <w:rsid w:val="00642E82"/>
    <w:rsid w:val="006434EF"/>
    <w:rsid w:val="0064564C"/>
    <w:rsid w:val="00647ABF"/>
    <w:rsid w:val="0065308C"/>
    <w:rsid w:val="006532AF"/>
    <w:rsid w:val="006617F6"/>
    <w:rsid w:val="00662ECD"/>
    <w:rsid w:val="0067020A"/>
    <w:rsid w:val="00670D2B"/>
    <w:rsid w:val="0067138C"/>
    <w:rsid w:val="0067183E"/>
    <w:rsid w:val="00672C66"/>
    <w:rsid w:val="00672CF3"/>
    <w:rsid w:val="00676077"/>
    <w:rsid w:val="00677623"/>
    <w:rsid w:val="00677C19"/>
    <w:rsid w:val="0068089B"/>
    <w:rsid w:val="00680BDC"/>
    <w:rsid w:val="006827C0"/>
    <w:rsid w:val="00682A26"/>
    <w:rsid w:val="00685787"/>
    <w:rsid w:val="0068720E"/>
    <w:rsid w:val="00687AD7"/>
    <w:rsid w:val="00691598"/>
    <w:rsid w:val="00691DA2"/>
    <w:rsid w:val="00694B1C"/>
    <w:rsid w:val="00697FBC"/>
    <w:rsid w:val="006A0C5E"/>
    <w:rsid w:val="006A308D"/>
    <w:rsid w:val="006B3AF4"/>
    <w:rsid w:val="006B419E"/>
    <w:rsid w:val="006B53D8"/>
    <w:rsid w:val="006B5905"/>
    <w:rsid w:val="006B5B10"/>
    <w:rsid w:val="006B7CFF"/>
    <w:rsid w:val="006C142E"/>
    <w:rsid w:val="006C69F4"/>
    <w:rsid w:val="006C7741"/>
    <w:rsid w:val="006D0810"/>
    <w:rsid w:val="006D17CE"/>
    <w:rsid w:val="006D250A"/>
    <w:rsid w:val="006D3762"/>
    <w:rsid w:val="006D39A5"/>
    <w:rsid w:val="006D69AF"/>
    <w:rsid w:val="006E2B7E"/>
    <w:rsid w:val="006E51CC"/>
    <w:rsid w:val="006E5D3B"/>
    <w:rsid w:val="006F352A"/>
    <w:rsid w:val="006F3B4A"/>
    <w:rsid w:val="006F4BD1"/>
    <w:rsid w:val="006F4C05"/>
    <w:rsid w:val="00700567"/>
    <w:rsid w:val="00704550"/>
    <w:rsid w:val="007046CB"/>
    <w:rsid w:val="00706F54"/>
    <w:rsid w:val="0070712A"/>
    <w:rsid w:val="0071019C"/>
    <w:rsid w:val="00712F6A"/>
    <w:rsid w:val="00713275"/>
    <w:rsid w:val="00714423"/>
    <w:rsid w:val="00715E6A"/>
    <w:rsid w:val="007173EB"/>
    <w:rsid w:val="0072143E"/>
    <w:rsid w:val="00721903"/>
    <w:rsid w:val="00721C39"/>
    <w:rsid w:val="00722496"/>
    <w:rsid w:val="00722AEF"/>
    <w:rsid w:val="00722BE2"/>
    <w:rsid w:val="00726D90"/>
    <w:rsid w:val="0073045E"/>
    <w:rsid w:val="007306AD"/>
    <w:rsid w:val="00730D83"/>
    <w:rsid w:val="00730EE5"/>
    <w:rsid w:val="00732C89"/>
    <w:rsid w:val="007343D2"/>
    <w:rsid w:val="0073463E"/>
    <w:rsid w:val="00734E82"/>
    <w:rsid w:val="007357AD"/>
    <w:rsid w:val="00735949"/>
    <w:rsid w:val="007363E1"/>
    <w:rsid w:val="007379F1"/>
    <w:rsid w:val="00741FDB"/>
    <w:rsid w:val="007425C6"/>
    <w:rsid w:val="00742F45"/>
    <w:rsid w:val="007434D8"/>
    <w:rsid w:val="007441EE"/>
    <w:rsid w:val="00744562"/>
    <w:rsid w:val="00745258"/>
    <w:rsid w:val="0074575D"/>
    <w:rsid w:val="00746047"/>
    <w:rsid w:val="00747008"/>
    <w:rsid w:val="00750F9A"/>
    <w:rsid w:val="0075131E"/>
    <w:rsid w:val="0075272F"/>
    <w:rsid w:val="00754156"/>
    <w:rsid w:val="00756783"/>
    <w:rsid w:val="00756841"/>
    <w:rsid w:val="007576ED"/>
    <w:rsid w:val="00757ADA"/>
    <w:rsid w:val="00761B88"/>
    <w:rsid w:val="00762F8A"/>
    <w:rsid w:val="0076558C"/>
    <w:rsid w:val="00767221"/>
    <w:rsid w:val="00767A6A"/>
    <w:rsid w:val="00767B12"/>
    <w:rsid w:val="00767D56"/>
    <w:rsid w:val="00773677"/>
    <w:rsid w:val="00775D0D"/>
    <w:rsid w:val="0078097B"/>
    <w:rsid w:val="007816CA"/>
    <w:rsid w:val="0078472B"/>
    <w:rsid w:val="00784818"/>
    <w:rsid w:val="007910DD"/>
    <w:rsid w:val="007911D6"/>
    <w:rsid w:val="0079169E"/>
    <w:rsid w:val="007951C1"/>
    <w:rsid w:val="00797715"/>
    <w:rsid w:val="007A1466"/>
    <w:rsid w:val="007A4C1A"/>
    <w:rsid w:val="007A4D7F"/>
    <w:rsid w:val="007A55C7"/>
    <w:rsid w:val="007A649C"/>
    <w:rsid w:val="007A6E5D"/>
    <w:rsid w:val="007B0197"/>
    <w:rsid w:val="007B0EC8"/>
    <w:rsid w:val="007B1471"/>
    <w:rsid w:val="007B2900"/>
    <w:rsid w:val="007B2ABE"/>
    <w:rsid w:val="007B70B5"/>
    <w:rsid w:val="007B766E"/>
    <w:rsid w:val="007B7892"/>
    <w:rsid w:val="007B7F2C"/>
    <w:rsid w:val="007C21AF"/>
    <w:rsid w:val="007C28AC"/>
    <w:rsid w:val="007C2908"/>
    <w:rsid w:val="007C2999"/>
    <w:rsid w:val="007C49C3"/>
    <w:rsid w:val="007C5303"/>
    <w:rsid w:val="007C7D1F"/>
    <w:rsid w:val="007D0619"/>
    <w:rsid w:val="007D1A25"/>
    <w:rsid w:val="007D1E89"/>
    <w:rsid w:val="007D3459"/>
    <w:rsid w:val="007D5A4A"/>
    <w:rsid w:val="007D5F72"/>
    <w:rsid w:val="007D672C"/>
    <w:rsid w:val="007E1364"/>
    <w:rsid w:val="007E159E"/>
    <w:rsid w:val="007E1D0E"/>
    <w:rsid w:val="007E34AE"/>
    <w:rsid w:val="007E34F6"/>
    <w:rsid w:val="007E371F"/>
    <w:rsid w:val="007E6838"/>
    <w:rsid w:val="007E7385"/>
    <w:rsid w:val="007F04C3"/>
    <w:rsid w:val="007F0B48"/>
    <w:rsid w:val="007F256C"/>
    <w:rsid w:val="007F2A2F"/>
    <w:rsid w:val="007F2F0F"/>
    <w:rsid w:val="007F3B0B"/>
    <w:rsid w:val="007F439B"/>
    <w:rsid w:val="007F6380"/>
    <w:rsid w:val="007F7088"/>
    <w:rsid w:val="007F734B"/>
    <w:rsid w:val="007F7708"/>
    <w:rsid w:val="00806D77"/>
    <w:rsid w:val="00807B3C"/>
    <w:rsid w:val="00811164"/>
    <w:rsid w:val="0081203C"/>
    <w:rsid w:val="00812C89"/>
    <w:rsid w:val="008142D1"/>
    <w:rsid w:val="00817E1F"/>
    <w:rsid w:val="00817FCA"/>
    <w:rsid w:val="008235C1"/>
    <w:rsid w:val="00827E71"/>
    <w:rsid w:val="00832CAA"/>
    <w:rsid w:val="00833D01"/>
    <w:rsid w:val="00835590"/>
    <w:rsid w:val="00836E8C"/>
    <w:rsid w:val="00836FDD"/>
    <w:rsid w:val="00841B9E"/>
    <w:rsid w:val="00843296"/>
    <w:rsid w:val="0084559D"/>
    <w:rsid w:val="00850CB7"/>
    <w:rsid w:val="00855DD1"/>
    <w:rsid w:val="008561D9"/>
    <w:rsid w:val="00856BCA"/>
    <w:rsid w:val="00856EBC"/>
    <w:rsid w:val="008635F5"/>
    <w:rsid w:val="008640ED"/>
    <w:rsid w:val="0086573B"/>
    <w:rsid w:val="008664CC"/>
    <w:rsid w:val="00866E56"/>
    <w:rsid w:val="00867E72"/>
    <w:rsid w:val="00871BE9"/>
    <w:rsid w:val="00874986"/>
    <w:rsid w:val="00874B5B"/>
    <w:rsid w:val="00874E25"/>
    <w:rsid w:val="00875E7C"/>
    <w:rsid w:val="00876730"/>
    <w:rsid w:val="008767CC"/>
    <w:rsid w:val="00876EF4"/>
    <w:rsid w:val="00876F2D"/>
    <w:rsid w:val="00880758"/>
    <w:rsid w:val="008851CF"/>
    <w:rsid w:val="0088653B"/>
    <w:rsid w:val="008874FC"/>
    <w:rsid w:val="00887F3A"/>
    <w:rsid w:val="00890332"/>
    <w:rsid w:val="00890C9E"/>
    <w:rsid w:val="00891A58"/>
    <w:rsid w:val="00892FBB"/>
    <w:rsid w:val="00894858"/>
    <w:rsid w:val="0089684A"/>
    <w:rsid w:val="008A0BBE"/>
    <w:rsid w:val="008A2B18"/>
    <w:rsid w:val="008A4871"/>
    <w:rsid w:val="008A5A28"/>
    <w:rsid w:val="008A70C8"/>
    <w:rsid w:val="008B54F7"/>
    <w:rsid w:val="008B765F"/>
    <w:rsid w:val="008C11D0"/>
    <w:rsid w:val="008C360C"/>
    <w:rsid w:val="008C489E"/>
    <w:rsid w:val="008C645B"/>
    <w:rsid w:val="008C6A6A"/>
    <w:rsid w:val="008D0D30"/>
    <w:rsid w:val="008D12FE"/>
    <w:rsid w:val="008D1AF2"/>
    <w:rsid w:val="008D4ECF"/>
    <w:rsid w:val="008D570D"/>
    <w:rsid w:val="008D64F6"/>
    <w:rsid w:val="008E0D2E"/>
    <w:rsid w:val="008E1CCD"/>
    <w:rsid w:val="008E32D8"/>
    <w:rsid w:val="008E351B"/>
    <w:rsid w:val="008E3570"/>
    <w:rsid w:val="008E3A34"/>
    <w:rsid w:val="008E41DB"/>
    <w:rsid w:val="008E6BF4"/>
    <w:rsid w:val="008F42FF"/>
    <w:rsid w:val="008F46FA"/>
    <w:rsid w:val="008F51E2"/>
    <w:rsid w:val="008F60F5"/>
    <w:rsid w:val="008F6939"/>
    <w:rsid w:val="008F7BEA"/>
    <w:rsid w:val="009002F4"/>
    <w:rsid w:val="009025DF"/>
    <w:rsid w:val="00907804"/>
    <w:rsid w:val="00907AB2"/>
    <w:rsid w:val="00907F9E"/>
    <w:rsid w:val="00912487"/>
    <w:rsid w:val="00913F4D"/>
    <w:rsid w:val="0091456E"/>
    <w:rsid w:val="00915D1A"/>
    <w:rsid w:val="00916813"/>
    <w:rsid w:val="00917B0C"/>
    <w:rsid w:val="00917DA4"/>
    <w:rsid w:val="009210A6"/>
    <w:rsid w:val="009218B2"/>
    <w:rsid w:val="009249BC"/>
    <w:rsid w:val="00925C03"/>
    <w:rsid w:val="00926C44"/>
    <w:rsid w:val="0092755D"/>
    <w:rsid w:val="009304C3"/>
    <w:rsid w:val="00931919"/>
    <w:rsid w:val="009358D8"/>
    <w:rsid w:val="00935E2E"/>
    <w:rsid w:val="0093629B"/>
    <w:rsid w:val="0093715D"/>
    <w:rsid w:val="00941CA3"/>
    <w:rsid w:val="009422A7"/>
    <w:rsid w:val="00943C20"/>
    <w:rsid w:val="00943E37"/>
    <w:rsid w:val="0094509C"/>
    <w:rsid w:val="00953435"/>
    <w:rsid w:val="009554A2"/>
    <w:rsid w:val="00955D83"/>
    <w:rsid w:val="0095756D"/>
    <w:rsid w:val="00965B88"/>
    <w:rsid w:val="00965FCF"/>
    <w:rsid w:val="009663D1"/>
    <w:rsid w:val="00967192"/>
    <w:rsid w:val="0097025B"/>
    <w:rsid w:val="009707B5"/>
    <w:rsid w:val="00971633"/>
    <w:rsid w:val="009729BD"/>
    <w:rsid w:val="00974AD0"/>
    <w:rsid w:val="00982F45"/>
    <w:rsid w:val="00984155"/>
    <w:rsid w:val="009847E1"/>
    <w:rsid w:val="00985358"/>
    <w:rsid w:val="0099047A"/>
    <w:rsid w:val="009910C1"/>
    <w:rsid w:val="00991A60"/>
    <w:rsid w:val="00994432"/>
    <w:rsid w:val="00995B96"/>
    <w:rsid w:val="009963CC"/>
    <w:rsid w:val="009968DD"/>
    <w:rsid w:val="00997C03"/>
    <w:rsid w:val="009A24BD"/>
    <w:rsid w:val="009A7D22"/>
    <w:rsid w:val="009B2A02"/>
    <w:rsid w:val="009B36B0"/>
    <w:rsid w:val="009B6720"/>
    <w:rsid w:val="009B6BC0"/>
    <w:rsid w:val="009B78FE"/>
    <w:rsid w:val="009B7F4D"/>
    <w:rsid w:val="009C19DB"/>
    <w:rsid w:val="009C387A"/>
    <w:rsid w:val="009C3BFF"/>
    <w:rsid w:val="009C3C69"/>
    <w:rsid w:val="009C57AD"/>
    <w:rsid w:val="009D0243"/>
    <w:rsid w:val="009D14E0"/>
    <w:rsid w:val="009D2E69"/>
    <w:rsid w:val="009D5585"/>
    <w:rsid w:val="009D700D"/>
    <w:rsid w:val="009D7BAE"/>
    <w:rsid w:val="009E0C19"/>
    <w:rsid w:val="009E2F93"/>
    <w:rsid w:val="009E6607"/>
    <w:rsid w:val="009E7999"/>
    <w:rsid w:val="009F19E3"/>
    <w:rsid w:val="009F2A17"/>
    <w:rsid w:val="009F772D"/>
    <w:rsid w:val="009F7C8E"/>
    <w:rsid w:val="00A01A56"/>
    <w:rsid w:val="00A01E3C"/>
    <w:rsid w:val="00A07B84"/>
    <w:rsid w:val="00A14688"/>
    <w:rsid w:val="00A14B5C"/>
    <w:rsid w:val="00A16DFA"/>
    <w:rsid w:val="00A206D8"/>
    <w:rsid w:val="00A20F45"/>
    <w:rsid w:val="00A21403"/>
    <w:rsid w:val="00A221E4"/>
    <w:rsid w:val="00A2368D"/>
    <w:rsid w:val="00A238DF"/>
    <w:rsid w:val="00A269CB"/>
    <w:rsid w:val="00A27599"/>
    <w:rsid w:val="00A303CC"/>
    <w:rsid w:val="00A322F7"/>
    <w:rsid w:val="00A3274F"/>
    <w:rsid w:val="00A32934"/>
    <w:rsid w:val="00A35BFF"/>
    <w:rsid w:val="00A412DB"/>
    <w:rsid w:val="00A42191"/>
    <w:rsid w:val="00A43240"/>
    <w:rsid w:val="00A438F5"/>
    <w:rsid w:val="00A45EA3"/>
    <w:rsid w:val="00A47C52"/>
    <w:rsid w:val="00A52C25"/>
    <w:rsid w:val="00A53D84"/>
    <w:rsid w:val="00A55063"/>
    <w:rsid w:val="00A553AE"/>
    <w:rsid w:val="00A60DBD"/>
    <w:rsid w:val="00A6194E"/>
    <w:rsid w:val="00A62BCE"/>
    <w:rsid w:val="00A64805"/>
    <w:rsid w:val="00A649B0"/>
    <w:rsid w:val="00A64E4F"/>
    <w:rsid w:val="00A659A3"/>
    <w:rsid w:val="00A65AC4"/>
    <w:rsid w:val="00A66373"/>
    <w:rsid w:val="00A702CC"/>
    <w:rsid w:val="00A71F0A"/>
    <w:rsid w:val="00A73C15"/>
    <w:rsid w:val="00A7563E"/>
    <w:rsid w:val="00A76BEC"/>
    <w:rsid w:val="00A76E73"/>
    <w:rsid w:val="00A80735"/>
    <w:rsid w:val="00A824AD"/>
    <w:rsid w:val="00A82CA2"/>
    <w:rsid w:val="00A82F24"/>
    <w:rsid w:val="00A83D95"/>
    <w:rsid w:val="00A83FB7"/>
    <w:rsid w:val="00A84584"/>
    <w:rsid w:val="00A85056"/>
    <w:rsid w:val="00A8543F"/>
    <w:rsid w:val="00A91F2F"/>
    <w:rsid w:val="00A921F4"/>
    <w:rsid w:val="00A92ED4"/>
    <w:rsid w:val="00A9355C"/>
    <w:rsid w:val="00A96C1F"/>
    <w:rsid w:val="00A97ECD"/>
    <w:rsid w:val="00AA0101"/>
    <w:rsid w:val="00AA0EF5"/>
    <w:rsid w:val="00AA3B58"/>
    <w:rsid w:val="00AA4ECE"/>
    <w:rsid w:val="00AA7463"/>
    <w:rsid w:val="00AA76CF"/>
    <w:rsid w:val="00AA7FC4"/>
    <w:rsid w:val="00AB067F"/>
    <w:rsid w:val="00AB1D8E"/>
    <w:rsid w:val="00AB4B9A"/>
    <w:rsid w:val="00AB57D6"/>
    <w:rsid w:val="00AB7020"/>
    <w:rsid w:val="00AB7F1B"/>
    <w:rsid w:val="00AC015A"/>
    <w:rsid w:val="00AC05A9"/>
    <w:rsid w:val="00AC1F71"/>
    <w:rsid w:val="00AC5B05"/>
    <w:rsid w:val="00AC60D5"/>
    <w:rsid w:val="00AC7085"/>
    <w:rsid w:val="00AD1611"/>
    <w:rsid w:val="00AD2178"/>
    <w:rsid w:val="00AD63BD"/>
    <w:rsid w:val="00AD712A"/>
    <w:rsid w:val="00AD73B5"/>
    <w:rsid w:val="00AD7690"/>
    <w:rsid w:val="00AE005A"/>
    <w:rsid w:val="00AE0B87"/>
    <w:rsid w:val="00AE1070"/>
    <w:rsid w:val="00AE7E9F"/>
    <w:rsid w:val="00AF0405"/>
    <w:rsid w:val="00AF0AE7"/>
    <w:rsid w:val="00AF31E5"/>
    <w:rsid w:val="00AF593C"/>
    <w:rsid w:val="00B01449"/>
    <w:rsid w:val="00B0163C"/>
    <w:rsid w:val="00B0188E"/>
    <w:rsid w:val="00B02ABC"/>
    <w:rsid w:val="00B03150"/>
    <w:rsid w:val="00B05CAE"/>
    <w:rsid w:val="00B05E78"/>
    <w:rsid w:val="00B12A5B"/>
    <w:rsid w:val="00B207EC"/>
    <w:rsid w:val="00B20890"/>
    <w:rsid w:val="00B20EEC"/>
    <w:rsid w:val="00B2111D"/>
    <w:rsid w:val="00B249D5"/>
    <w:rsid w:val="00B253ED"/>
    <w:rsid w:val="00B25C49"/>
    <w:rsid w:val="00B2771D"/>
    <w:rsid w:val="00B33457"/>
    <w:rsid w:val="00B338E3"/>
    <w:rsid w:val="00B35A54"/>
    <w:rsid w:val="00B369D8"/>
    <w:rsid w:val="00B4130C"/>
    <w:rsid w:val="00B46F32"/>
    <w:rsid w:val="00B46F40"/>
    <w:rsid w:val="00B51BB4"/>
    <w:rsid w:val="00B5270F"/>
    <w:rsid w:val="00B52746"/>
    <w:rsid w:val="00B531DC"/>
    <w:rsid w:val="00B55742"/>
    <w:rsid w:val="00B55A4D"/>
    <w:rsid w:val="00B55BD5"/>
    <w:rsid w:val="00B61F30"/>
    <w:rsid w:val="00B65268"/>
    <w:rsid w:val="00B6772B"/>
    <w:rsid w:val="00B70B71"/>
    <w:rsid w:val="00B71990"/>
    <w:rsid w:val="00B7252A"/>
    <w:rsid w:val="00B73AAD"/>
    <w:rsid w:val="00B778AE"/>
    <w:rsid w:val="00B804B8"/>
    <w:rsid w:val="00B814D6"/>
    <w:rsid w:val="00B864BB"/>
    <w:rsid w:val="00B86B68"/>
    <w:rsid w:val="00B917A5"/>
    <w:rsid w:val="00B91BB0"/>
    <w:rsid w:val="00B92C13"/>
    <w:rsid w:val="00B92D70"/>
    <w:rsid w:val="00B94F1A"/>
    <w:rsid w:val="00B95235"/>
    <w:rsid w:val="00B96F7D"/>
    <w:rsid w:val="00BA076C"/>
    <w:rsid w:val="00BA2BD0"/>
    <w:rsid w:val="00BA5C84"/>
    <w:rsid w:val="00BB2D25"/>
    <w:rsid w:val="00BB47D2"/>
    <w:rsid w:val="00BB4A34"/>
    <w:rsid w:val="00BB664A"/>
    <w:rsid w:val="00BB6EF0"/>
    <w:rsid w:val="00BB70C9"/>
    <w:rsid w:val="00BC000A"/>
    <w:rsid w:val="00BC09C3"/>
    <w:rsid w:val="00BC1495"/>
    <w:rsid w:val="00BC52D7"/>
    <w:rsid w:val="00BC5324"/>
    <w:rsid w:val="00BC59DF"/>
    <w:rsid w:val="00BC62ED"/>
    <w:rsid w:val="00BC69A5"/>
    <w:rsid w:val="00BD1111"/>
    <w:rsid w:val="00BD1F12"/>
    <w:rsid w:val="00BD292B"/>
    <w:rsid w:val="00BD583B"/>
    <w:rsid w:val="00BE0A01"/>
    <w:rsid w:val="00BE1C94"/>
    <w:rsid w:val="00BE2CAF"/>
    <w:rsid w:val="00BE406A"/>
    <w:rsid w:val="00BE6881"/>
    <w:rsid w:val="00BF0202"/>
    <w:rsid w:val="00BF03CB"/>
    <w:rsid w:val="00BF05A3"/>
    <w:rsid w:val="00BF134D"/>
    <w:rsid w:val="00BF2E54"/>
    <w:rsid w:val="00BF2F0F"/>
    <w:rsid w:val="00BF31EE"/>
    <w:rsid w:val="00BF6860"/>
    <w:rsid w:val="00BF79D4"/>
    <w:rsid w:val="00BF7C04"/>
    <w:rsid w:val="00C02499"/>
    <w:rsid w:val="00C03D78"/>
    <w:rsid w:val="00C04033"/>
    <w:rsid w:val="00C05B32"/>
    <w:rsid w:val="00C069FC"/>
    <w:rsid w:val="00C07651"/>
    <w:rsid w:val="00C125D0"/>
    <w:rsid w:val="00C13752"/>
    <w:rsid w:val="00C226DD"/>
    <w:rsid w:val="00C25A3F"/>
    <w:rsid w:val="00C30227"/>
    <w:rsid w:val="00C3041E"/>
    <w:rsid w:val="00C313C8"/>
    <w:rsid w:val="00C31F01"/>
    <w:rsid w:val="00C321DC"/>
    <w:rsid w:val="00C34741"/>
    <w:rsid w:val="00C34AE4"/>
    <w:rsid w:val="00C35602"/>
    <w:rsid w:val="00C356AE"/>
    <w:rsid w:val="00C37F7F"/>
    <w:rsid w:val="00C4075E"/>
    <w:rsid w:val="00C50B58"/>
    <w:rsid w:val="00C529DA"/>
    <w:rsid w:val="00C529EA"/>
    <w:rsid w:val="00C52D99"/>
    <w:rsid w:val="00C56558"/>
    <w:rsid w:val="00C5669F"/>
    <w:rsid w:val="00C606C3"/>
    <w:rsid w:val="00C6217A"/>
    <w:rsid w:val="00C62805"/>
    <w:rsid w:val="00C63A7E"/>
    <w:rsid w:val="00C641B2"/>
    <w:rsid w:val="00C64438"/>
    <w:rsid w:val="00C6517D"/>
    <w:rsid w:val="00C66ACD"/>
    <w:rsid w:val="00C70B75"/>
    <w:rsid w:val="00C70BC3"/>
    <w:rsid w:val="00C72853"/>
    <w:rsid w:val="00C7333F"/>
    <w:rsid w:val="00C80A9A"/>
    <w:rsid w:val="00C80DBC"/>
    <w:rsid w:val="00C82A70"/>
    <w:rsid w:val="00C8769C"/>
    <w:rsid w:val="00C9037D"/>
    <w:rsid w:val="00C90AEC"/>
    <w:rsid w:val="00C919B9"/>
    <w:rsid w:val="00C91A37"/>
    <w:rsid w:val="00C92373"/>
    <w:rsid w:val="00C95F64"/>
    <w:rsid w:val="00CA3550"/>
    <w:rsid w:val="00CA4440"/>
    <w:rsid w:val="00CA7182"/>
    <w:rsid w:val="00CA796C"/>
    <w:rsid w:val="00CB1A82"/>
    <w:rsid w:val="00CB2FFF"/>
    <w:rsid w:val="00CB4459"/>
    <w:rsid w:val="00CB7962"/>
    <w:rsid w:val="00CC31A3"/>
    <w:rsid w:val="00CC3CDC"/>
    <w:rsid w:val="00CC434C"/>
    <w:rsid w:val="00CC57A4"/>
    <w:rsid w:val="00CC6EFB"/>
    <w:rsid w:val="00CD251E"/>
    <w:rsid w:val="00CD255D"/>
    <w:rsid w:val="00CD33DF"/>
    <w:rsid w:val="00CD4874"/>
    <w:rsid w:val="00CD4D0B"/>
    <w:rsid w:val="00CD5317"/>
    <w:rsid w:val="00CD6131"/>
    <w:rsid w:val="00CD76FC"/>
    <w:rsid w:val="00CE3A7A"/>
    <w:rsid w:val="00CE48BA"/>
    <w:rsid w:val="00CE49A0"/>
    <w:rsid w:val="00CE56A5"/>
    <w:rsid w:val="00CF0728"/>
    <w:rsid w:val="00CF42D8"/>
    <w:rsid w:val="00CF6007"/>
    <w:rsid w:val="00CF6347"/>
    <w:rsid w:val="00CF66B2"/>
    <w:rsid w:val="00D01547"/>
    <w:rsid w:val="00D01F96"/>
    <w:rsid w:val="00D04FE6"/>
    <w:rsid w:val="00D120EE"/>
    <w:rsid w:val="00D138BA"/>
    <w:rsid w:val="00D147A8"/>
    <w:rsid w:val="00D1573A"/>
    <w:rsid w:val="00D16E4A"/>
    <w:rsid w:val="00D221E7"/>
    <w:rsid w:val="00D2436C"/>
    <w:rsid w:val="00D2719A"/>
    <w:rsid w:val="00D272A8"/>
    <w:rsid w:val="00D3142E"/>
    <w:rsid w:val="00D32FAF"/>
    <w:rsid w:val="00D33694"/>
    <w:rsid w:val="00D34667"/>
    <w:rsid w:val="00D349CE"/>
    <w:rsid w:val="00D357D7"/>
    <w:rsid w:val="00D37D3C"/>
    <w:rsid w:val="00D37F37"/>
    <w:rsid w:val="00D41234"/>
    <w:rsid w:val="00D4508F"/>
    <w:rsid w:val="00D507AD"/>
    <w:rsid w:val="00D510A3"/>
    <w:rsid w:val="00D52EA8"/>
    <w:rsid w:val="00D5562B"/>
    <w:rsid w:val="00D56DD1"/>
    <w:rsid w:val="00D61FB9"/>
    <w:rsid w:val="00D62AF5"/>
    <w:rsid w:val="00D641A2"/>
    <w:rsid w:val="00D6517E"/>
    <w:rsid w:val="00D65AFF"/>
    <w:rsid w:val="00D667A3"/>
    <w:rsid w:val="00D73DAC"/>
    <w:rsid w:val="00D748B4"/>
    <w:rsid w:val="00D8008D"/>
    <w:rsid w:val="00D85B6F"/>
    <w:rsid w:val="00D9327B"/>
    <w:rsid w:val="00D94D88"/>
    <w:rsid w:val="00D94FE1"/>
    <w:rsid w:val="00D96B4D"/>
    <w:rsid w:val="00D97646"/>
    <w:rsid w:val="00DA0EB9"/>
    <w:rsid w:val="00DA1278"/>
    <w:rsid w:val="00DA2B10"/>
    <w:rsid w:val="00DA3621"/>
    <w:rsid w:val="00DA65F1"/>
    <w:rsid w:val="00DA6C3B"/>
    <w:rsid w:val="00DB2E10"/>
    <w:rsid w:val="00DB365A"/>
    <w:rsid w:val="00DB40DB"/>
    <w:rsid w:val="00DB62B9"/>
    <w:rsid w:val="00DB64A9"/>
    <w:rsid w:val="00DB7F67"/>
    <w:rsid w:val="00DC07BB"/>
    <w:rsid w:val="00DC3308"/>
    <w:rsid w:val="00DC5A14"/>
    <w:rsid w:val="00DC5DA3"/>
    <w:rsid w:val="00DC64B3"/>
    <w:rsid w:val="00DC65E0"/>
    <w:rsid w:val="00DC6715"/>
    <w:rsid w:val="00DC6781"/>
    <w:rsid w:val="00DD1EE9"/>
    <w:rsid w:val="00DD3B76"/>
    <w:rsid w:val="00DD3F6A"/>
    <w:rsid w:val="00DD723A"/>
    <w:rsid w:val="00DE17E6"/>
    <w:rsid w:val="00DE2D2D"/>
    <w:rsid w:val="00DE51D4"/>
    <w:rsid w:val="00DE616D"/>
    <w:rsid w:val="00DE7379"/>
    <w:rsid w:val="00DF1536"/>
    <w:rsid w:val="00DF2EF5"/>
    <w:rsid w:val="00DF3E5D"/>
    <w:rsid w:val="00DF5171"/>
    <w:rsid w:val="00DF6266"/>
    <w:rsid w:val="00DF6E90"/>
    <w:rsid w:val="00DF7FEA"/>
    <w:rsid w:val="00E00E8B"/>
    <w:rsid w:val="00E015FB"/>
    <w:rsid w:val="00E02960"/>
    <w:rsid w:val="00E03107"/>
    <w:rsid w:val="00E03C89"/>
    <w:rsid w:val="00E04F7D"/>
    <w:rsid w:val="00E061A9"/>
    <w:rsid w:val="00E10110"/>
    <w:rsid w:val="00E11632"/>
    <w:rsid w:val="00E11E13"/>
    <w:rsid w:val="00E130E4"/>
    <w:rsid w:val="00E145DD"/>
    <w:rsid w:val="00E20149"/>
    <w:rsid w:val="00E202BA"/>
    <w:rsid w:val="00E20B09"/>
    <w:rsid w:val="00E21075"/>
    <w:rsid w:val="00E2189E"/>
    <w:rsid w:val="00E243BF"/>
    <w:rsid w:val="00E24627"/>
    <w:rsid w:val="00E24641"/>
    <w:rsid w:val="00E26597"/>
    <w:rsid w:val="00E27317"/>
    <w:rsid w:val="00E27E91"/>
    <w:rsid w:val="00E30347"/>
    <w:rsid w:val="00E3486C"/>
    <w:rsid w:val="00E40C2A"/>
    <w:rsid w:val="00E436CE"/>
    <w:rsid w:val="00E44549"/>
    <w:rsid w:val="00E46F95"/>
    <w:rsid w:val="00E47C03"/>
    <w:rsid w:val="00E47CF0"/>
    <w:rsid w:val="00E47E67"/>
    <w:rsid w:val="00E51E4A"/>
    <w:rsid w:val="00E52A2D"/>
    <w:rsid w:val="00E5426C"/>
    <w:rsid w:val="00E55049"/>
    <w:rsid w:val="00E607DF"/>
    <w:rsid w:val="00E633EF"/>
    <w:rsid w:val="00E642A1"/>
    <w:rsid w:val="00E6530A"/>
    <w:rsid w:val="00E71187"/>
    <w:rsid w:val="00E7579C"/>
    <w:rsid w:val="00E75A9C"/>
    <w:rsid w:val="00E76D00"/>
    <w:rsid w:val="00E81CC2"/>
    <w:rsid w:val="00E83DEF"/>
    <w:rsid w:val="00E853FC"/>
    <w:rsid w:val="00E857E8"/>
    <w:rsid w:val="00E8615E"/>
    <w:rsid w:val="00E9049E"/>
    <w:rsid w:val="00E90922"/>
    <w:rsid w:val="00E951E5"/>
    <w:rsid w:val="00E96F24"/>
    <w:rsid w:val="00E97FC8"/>
    <w:rsid w:val="00EA37E3"/>
    <w:rsid w:val="00EA3A45"/>
    <w:rsid w:val="00EA3DF5"/>
    <w:rsid w:val="00EA5145"/>
    <w:rsid w:val="00EA5805"/>
    <w:rsid w:val="00EB0A0A"/>
    <w:rsid w:val="00EB775A"/>
    <w:rsid w:val="00EB79AF"/>
    <w:rsid w:val="00EC3842"/>
    <w:rsid w:val="00EC4D87"/>
    <w:rsid w:val="00EC5746"/>
    <w:rsid w:val="00EC6906"/>
    <w:rsid w:val="00EC76B6"/>
    <w:rsid w:val="00EC7EAB"/>
    <w:rsid w:val="00ED1D91"/>
    <w:rsid w:val="00ED2724"/>
    <w:rsid w:val="00ED3DD1"/>
    <w:rsid w:val="00ED6519"/>
    <w:rsid w:val="00ED6652"/>
    <w:rsid w:val="00ED76D9"/>
    <w:rsid w:val="00ED79D0"/>
    <w:rsid w:val="00EE08F2"/>
    <w:rsid w:val="00EE0B65"/>
    <w:rsid w:val="00EE3E56"/>
    <w:rsid w:val="00EE76E9"/>
    <w:rsid w:val="00EE7D5F"/>
    <w:rsid w:val="00EF174B"/>
    <w:rsid w:val="00EF53FD"/>
    <w:rsid w:val="00EF6542"/>
    <w:rsid w:val="00EF6C76"/>
    <w:rsid w:val="00F00979"/>
    <w:rsid w:val="00F02535"/>
    <w:rsid w:val="00F03776"/>
    <w:rsid w:val="00F061E3"/>
    <w:rsid w:val="00F13496"/>
    <w:rsid w:val="00F15A93"/>
    <w:rsid w:val="00F16837"/>
    <w:rsid w:val="00F16D5C"/>
    <w:rsid w:val="00F1787C"/>
    <w:rsid w:val="00F179D3"/>
    <w:rsid w:val="00F2012C"/>
    <w:rsid w:val="00F2081F"/>
    <w:rsid w:val="00F21A4C"/>
    <w:rsid w:val="00F21C58"/>
    <w:rsid w:val="00F223E4"/>
    <w:rsid w:val="00F23798"/>
    <w:rsid w:val="00F3022A"/>
    <w:rsid w:val="00F3052E"/>
    <w:rsid w:val="00F3096B"/>
    <w:rsid w:val="00F313AA"/>
    <w:rsid w:val="00F3162A"/>
    <w:rsid w:val="00F328E3"/>
    <w:rsid w:val="00F33A59"/>
    <w:rsid w:val="00F34691"/>
    <w:rsid w:val="00F34763"/>
    <w:rsid w:val="00F35902"/>
    <w:rsid w:val="00F35B44"/>
    <w:rsid w:val="00F41079"/>
    <w:rsid w:val="00F418C4"/>
    <w:rsid w:val="00F4305A"/>
    <w:rsid w:val="00F451C5"/>
    <w:rsid w:val="00F47EFC"/>
    <w:rsid w:val="00F50885"/>
    <w:rsid w:val="00F530AB"/>
    <w:rsid w:val="00F5317F"/>
    <w:rsid w:val="00F53BE9"/>
    <w:rsid w:val="00F54586"/>
    <w:rsid w:val="00F54E9D"/>
    <w:rsid w:val="00F55697"/>
    <w:rsid w:val="00F6106F"/>
    <w:rsid w:val="00F61F00"/>
    <w:rsid w:val="00F624DE"/>
    <w:rsid w:val="00F64356"/>
    <w:rsid w:val="00F65500"/>
    <w:rsid w:val="00F66FB7"/>
    <w:rsid w:val="00F72441"/>
    <w:rsid w:val="00F72ED9"/>
    <w:rsid w:val="00F844BC"/>
    <w:rsid w:val="00F851F4"/>
    <w:rsid w:val="00F8538C"/>
    <w:rsid w:val="00F8591E"/>
    <w:rsid w:val="00F85E71"/>
    <w:rsid w:val="00F862A0"/>
    <w:rsid w:val="00F86AF1"/>
    <w:rsid w:val="00F86D54"/>
    <w:rsid w:val="00F90388"/>
    <w:rsid w:val="00F90561"/>
    <w:rsid w:val="00F9245F"/>
    <w:rsid w:val="00F932C9"/>
    <w:rsid w:val="00F93E32"/>
    <w:rsid w:val="00F951EE"/>
    <w:rsid w:val="00F95458"/>
    <w:rsid w:val="00F96286"/>
    <w:rsid w:val="00F96B7C"/>
    <w:rsid w:val="00F96EF3"/>
    <w:rsid w:val="00F97696"/>
    <w:rsid w:val="00F97B86"/>
    <w:rsid w:val="00FA1AEA"/>
    <w:rsid w:val="00FA2A7A"/>
    <w:rsid w:val="00FA30B3"/>
    <w:rsid w:val="00FA5FD2"/>
    <w:rsid w:val="00FA63D6"/>
    <w:rsid w:val="00FA66D0"/>
    <w:rsid w:val="00FA72EC"/>
    <w:rsid w:val="00FB018B"/>
    <w:rsid w:val="00FB11D7"/>
    <w:rsid w:val="00FB2247"/>
    <w:rsid w:val="00FB2248"/>
    <w:rsid w:val="00FB2388"/>
    <w:rsid w:val="00FB2AF0"/>
    <w:rsid w:val="00FB32E7"/>
    <w:rsid w:val="00FB5E4A"/>
    <w:rsid w:val="00FB71BA"/>
    <w:rsid w:val="00FB77C1"/>
    <w:rsid w:val="00FC152D"/>
    <w:rsid w:val="00FC4FF8"/>
    <w:rsid w:val="00FD2038"/>
    <w:rsid w:val="00FD20DB"/>
    <w:rsid w:val="00FD2FC6"/>
    <w:rsid w:val="00FD476E"/>
    <w:rsid w:val="00FD4898"/>
    <w:rsid w:val="00FD5E52"/>
    <w:rsid w:val="00FD6D94"/>
    <w:rsid w:val="00FD751A"/>
    <w:rsid w:val="00FE0504"/>
    <w:rsid w:val="00FE1948"/>
    <w:rsid w:val="00FE4EC1"/>
    <w:rsid w:val="00FE6627"/>
    <w:rsid w:val="00FE73E2"/>
    <w:rsid w:val="00FF3BD8"/>
    <w:rsid w:val="00FF47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BABAE"/>
  <w15:docId w15:val="{AC2274E2-8B5B-426F-8749-9401C64A6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360" w:lineRule="auto"/>
      <w:outlineLvl w:val="0"/>
    </w:pPr>
    <w:rPr>
      <w:b/>
      <w:color w:val="4472C4"/>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240" w:line="360" w:lineRule="auto"/>
    </w:pPr>
    <w:rPr>
      <w:b/>
      <w:color w:val="4472C4"/>
    </w:rPr>
  </w:style>
  <w:style w:type="paragraph" w:styleId="Subtitle">
    <w:name w:val="Subtitle"/>
    <w:basedOn w:val="Normal"/>
    <w:next w:val="Normal"/>
    <w:uiPriority w:val="11"/>
    <w:qFormat/>
    <w:pPr>
      <w:keepNext/>
      <w:keepLines/>
      <w:spacing w:after="240" w:line="360" w:lineRule="auto"/>
    </w:pPr>
    <w:rPr>
      <w:b/>
      <w:color w:val="4472C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rPr>
      <w:rFonts w:ascii="Cambria" w:eastAsia="Cambria" w:hAnsi="Cambria" w:cs="Cambria"/>
    </w:rPr>
    <w:tblPr>
      <w:tblStyleRowBandSize w:val="1"/>
      <w:tblStyleColBandSize w:val="1"/>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452F79"/>
    <w:pPr>
      <w:tabs>
        <w:tab w:val="center" w:pos="4320"/>
        <w:tab w:val="right" w:pos="8640"/>
      </w:tabs>
      <w:spacing w:line="240" w:lineRule="auto"/>
    </w:pPr>
  </w:style>
  <w:style w:type="character" w:customStyle="1" w:styleId="HeaderChar">
    <w:name w:val="Header Char"/>
    <w:basedOn w:val="DefaultParagraphFont"/>
    <w:link w:val="Header"/>
    <w:uiPriority w:val="99"/>
    <w:rsid w:val="00452F79"/>
  </w:style>
  <w:style w:type="paragraph" w:styleId="Footer">
    <w:name w:val="footer"/>
    <w:basedOn w:val="Normal"/>
    <w:link w:val="FooterChar"/>
    <w:uiPriority w:val="99"/>
    <w:unhideWhenUsed/>
    <w:rsid w:val="00452F79"/>
    <w:pPr>
      <w:tabs>
        <w:tab w:val="center" w:pos="4320"/>
        <w:tab w:val="right" w:pos="8640"/>
      </w:tabs>
      <w:spacing w:line="240" w:lineRule="auto"/>
    </w:pPr>
  </w:style>
  <w:style w:type="character" w:customStyle="1" w:styleId="FooterChar">
    <w:name w:val="Footer Char"/>
    <w:basedOn w:val="DefaultParagraphFont"/>
    <w:link w:val="Footer"/>
    <w:uiPriority w:val="99"/>
    <w:rsid w:val="00452F79"/>
  </w:style>
  <w:style w:type="character" w:styleId="LineNumber">
    <w:name w:val="line number"/>
    <w:basedOn w:val="DefaultParagraphFont"/>
    <w:uiPriority w:val="99"/>
    <w:semiHidden/>
    <w:unhideWhenUsed/>
    <w:rsid w:val="00452F79"/>
  </w:style>
  <w:style w:type="character" w:styleId="Hyperlink">
    <w:name w:val="Hyperlink"/>
    <w:basedOn w:val="DefaultParagraphFont"/>
    <w:uiPriority w:val="99"/>
    <w:unhideWhenUsed/>
    <w:rsid w:val="00F65500"/>
    <w:rPr>
      <w:color w:val="0000FF"/>
      <w:u w:val="single"/>
    </w:rPr>
  </w:style>
  <w:style w:type="character" w:customStyle="1" w:styleId="UnresolvedMention1">
    <w:name w:val="Unresolved Mention1"/>
    <w:basedOn w:val="DefaultParagraphFont"/>
    <w:uiPriority w:val="99"/>
    <w:semiHidden/>
    <w:unhideWhenUsed/>
    <w:rsid w:val="00AA7FC4"/>
    <w:rPr>
      <w:color w:val="605E5C"/>
      <w:shd w:val="clear" w:color="auto" w:fill="E1DFDD"/>
    </w:rPr>
  </w:style>
  <w:style w:type="paragraph" w:styleId="FootnoteText">
    <w:name w:val="footnote text"/>
    <w:basedOn w:val="Normal"/>
    <w:link w:val="FootnoteTextChar"/>
    <w:uiPriority w:val="99"/>
    <w:semiHidden/>
    <w:unhideWhenUsed/>
    <w:rsid w:val="00F851F4"/>
    <w:pPr>
      <w:spacing w:line="240" w:lineRule="auto"/>
    </w:pPr>
    <w:rPr>
      <w:sz w:val="20"/>
      <w:szCs w:val="20"/>
    </w:rPr>
  </w:style>
  <w:style w:type="character" w:customStyle="1" w:styleId="FootnoteTextChar">
    <w:name w:val="Footnote Text Char"/>
    <w:basedOn w:val="DefaultParagraphFont"/>
    <w:link w:val="FootnoteText"/>
    <w:uiPriority w:val="99"/>
    <w:semiHidden/>
    <w:rsid w:val="00F851F4"/>
    <w:rPr>
      <w:sz w:val="20"/>
      <w:szCs w:val="20"/>
    </w:rPr>
  </w:style>
  <w:style w:type="character" w:styleId="FootnoteReference">
    <w:name w:val="footnote reference"/>
    <w:basedOn w:val="DefaultParagraphFont"/>
    <w:uiPriority w:val="99"/>
    <w:semiHidden/>
    <w:unhideWhenUsed/>
    <w:rsid w:val="00F851F4"/>
    <w:rPr>
      <w:vertAlign w:val="superscript"/>
    </w:rPr>
  </w:style>
  <w:style w:type="paragraph" w:styleId="CommentSubject">
    <w:name w:val="annotation subject"/>
    <w:basedOn w:val="CommentText"/>
    <w:next w:val="CommentText"/>
    <w:link w:val="CommentSubjectChar"/>
    <w:uiPriority w:val="99"/>
    <w:semiHidden/>
    <w:unhideWhenUsed/>
    <w:rsid w:val="00E83DEF"/>
    <w:rPr>
      <w:b/>
      <w:bCs/>
    </w:rPr>
  </w:style>
  <w:style w:type="character" w:customStyle="1" w:styleId="CommentSubjectChar">
    <w:name w:val="Comment Subject Char"/>
    <w:basedOn w:val="CommentTextChar"/>
    <w:link w:val="CommentSubject"/>
    <w:uiPriority w:val="99"/>
    <w:semiHidden/>
    <w:rsid w:val="00E83DEF"/>
    <w:rPr>
      <w:b/>
      <w:bCs/>
      <w:sz w:val="20"/>
      <w:szCs w:val="20"/>
    </w:rPr>
  </w:style>
  <w:style w:type="paragraph" w:customStyle="1" w:styleId="LO-normal">
    <w:name w:val="LO-normal"/>
    <w:rsid w:val="006B3AF4"/>
    <w:pPr>
      <w:suppressAutoHyphens/>
    </w:pPr>
    <w:rPr>
      <w:color w:val="00000A"/>
      <w:lang w:eastAsia="zh-CN" w:bidi="hi-IN"/>
    </w:rPr>
  </w:style>
  <w:style w:type="character" w:styleId="Strong">
    <w:name w:val="Strong"/>
    <w:basedOn w:val="DefaultParagraphFont"/>
    <w:uiPriority w:val="22"/>
    <w:qFormat/>
    <w:rsid w:val="005917FB"/>
    <w:rPr>
      <w:b/>
      <w:bCs/>
    </w:rPr>
  </w:style>
  <w:style w:type="table" w:styleId="PlainTable2">
    <w:name w:val="Plain Table 2"/>
    <w:basedOn w:val="TableNormal"/>
    <w:uiPriority w:val="42"/>
    <w:rsid w:val="008E3570"/>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5E5569"/>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39"/>
    <w:rsid w:val="00C069F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069FC"/>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C069F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CD4D0B"/>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91456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56E"/>
    <w:rPr>
      <w:rFonts w:ascii="Segoe UI" w:hAnsi="Segoe UI" w:cs="Segoe UI"/>
      <w:sz w:val="18"/>
      <w:szCs w:val="18"/>
    </w:rPr>
  </w:style>
  <w:style w:type="character" w:styleId="UnresolvedMention">
    <w:name w:val="Unresolved Mention"/>
    <w:basedOn w:val="DefaultParagraphFont"/>
    <w:uiPriority w:val="99"/>
    <w:semiHidden/>
    <w:unhideWhenUsed/>
    <w:rsid w:val="00E44549"/>
    <w:rPr>
      <w:color w:val="605E5C"/>
      <w:shd w:val="clear" w:color="auto" w:fill="E1DFDD"/>
    </w:rPr>
  </w:style>
  <w:style w:type="paragraph" w:styleId="Revision">
    <w:name w:val="Revision"/>
    <w:hidden/>
    <w:uiPriority w:val="99"/>
    <w:semiHidden/>
    <w:rsid w:val="007F439B"/>
    <w:pPr>
      <w:spacing w:line="240" w:lineRule="auto"/>
    </w:pPr>
  </w:style>
  <w:style w:type="character" w:customStyle="1" w:styleId="q4iawc">
    <w:name w:val="q4iawc"/>
    <w:basedOn w:val="DefaultParagraphFont"/>
    <w:rsid w:val="009D700D"/>
  </w:style>
  <w:style w:type="character" w:styleId="Emphasis">
    <w:name w:val="Emphasis"/>
    <w:basedOn w:val="DefaultParagraphFont"/>
    <w:uiPriority w:val="20"/>
    <w:qFormat/>
    <w:rsid w:val="00691D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76886">
      <w:bodyDiv w:val="1"/>
      <w:marLeft w:val="0"/>
      <w:marRight w:val="0"/>
      <w:marTop w:val="0"/>
      <w:marBottom w:val="0"/>
      <w:divBdr>
        <w:top w:val="none" w:sz="0" w:space="0" w:color="auto"/>
        <w:left w:val="none" w:sz="0" w:space="0" w:color="auto"/>
        <w:bottom w:val="none" w:sz="0" w:space="0" w:color="auto"/>
        <w:right w:val="none" w:sz="0" w:space="0" w:color="auto"/>
      </w:divBdr>
    </w:div>
    <w:div w:id="127863282">
      <w:bodyDiv w:val="1"/>
      <w:marLeft w:val="0"/>
      <w:marRight w:val="0"/>
      <w:marTop w:val="0"/>
      <w:marBottom w:val="0"/>
      <w:divBdr>
        <w:top w:val="none" w:sz="0" w:space="0" w:color="auto"/>
        <w:left w:val="none" w:sz="0" w:space="0" w:color="auto"/>
        <w:bottom w:val="none" w:sz="0" w:space="0" w:color="auto"/>
        <w:right w:val="none" w:sz="0" w:space="0" w:color="auto"/>
      </w:divBdr>
      <w:divsChild>
        <w:div w:id="2045595443">
          <w:marLeft w:val="0"/>
          <w:marRight w:val="0"/>
          <w:marTop w:val="0"/>
          <w:marBottom w:val="0"/>
          <w:divBdr>
            <w:top w:val="none" w:sz="0" w:space="0" w:color="auto"/>
            <w:left w:val="none" w:sz="0" w:space="0" w:color="auto"/>
            <w:bottom w:val="none" w:sz="0" w:space="0" w:color="auto"/>
            <w:right w:val="none" w:sz="0" w:space="0" w:color="auto"/>
          </w:divBdr>
          <w:divsChild>
            <w:div w:id="1323780996">
              <w:marLeft w:val="0"/>
              <w:marRight w:val="0"/>
              <w:marTop w:val="0"/>
              <w:marBottom w:val="0"/>
              <w:divBdr>
                <w:top w:val="none" w:sz="0" w:space="0" w:color="auto"/>
                <w:left w:val="none" w:sz="0" w:space="0" w:color="auto"/>
                <w:bottom w:val="none" w:sz="0" w:space="0" w:color="auto"/>
                <w:right w:val="none" w:sz="0" w:space="0" w:color="auto"/>
              </w:divBdr>
            </w:div>
            <w:div w:id="843057793">
              <w:marLeft w:val="0"/>
              <w:marRight w:val="0"/>
              <w:marTop w:val="0"/>
              <w:marBottom w:val="0"/>
              <w:divBdr>
                <w:top w:val="none" w:sz="0" w:space="0" w:color="auto"/>
                <w:left w:val="none" w:sz="0" w:space="0" w:color="auto"/>
                <w:bottom w:val="none" w:sz="0" w:space="0" w:color="auto"/>
                <w:right w:val="none" w:sz="0" w:space="0" w:color="auto"/>
              </w:divBdr>
            </w:div>
            <w:div w:id="297106658">
              <w:marLeft w:val="0"/>
              <w:marRight w:val="0"/>
              <w:marTop w:val="0"/>
              <w:marBottom w:val="0"/>
              <w:divBdr>
                <w:top w:val="none" w:sz="0" w:space="0" w:color="auto"/>
                <w:left w:val="none" w:sz="0" w:space="0" w:color="auto"/>
                <w:bottom w:val="none" w:sz="0" w:space="0" w:color="auto"/>
                <w:right w:val="none" w:sz="0" w:space="0" w:color="auto"/>
              </w:divBdr>
            </w:div>
            <w:div w:id="580214520">
              <w:marLeft w:val="0"/>
              <w:marRight w:val="0"/>
              <w:marTop w:val="0"/>
              <w:marBottom w:val="0"/>
              <w:divBdr>
                <w:top w:val="none" w:sz="0" w:space="0" w:color="auto"/>
                <w:left w:val="none" w:sz="0" w:space="0" w:color="auto"/>
                <w:bottom w:val="none" w:sz="0" w:space="0" w:color="auto"/>
                <w:right w:val="none" w:sz="0" w:space="0" w:color="auto"/>
              </w:divBdr>
            </w:div>
            <w:div w:id="2028411275">
              <w:marLeft w:val="0"/>
              <w:marRight w:val="0"/>
              <w:marTop w:val="0"/>
              <w:marBottom w:val="0"/>
              <w:divBdr>
                <w:top w:val="none" w:sz="0" w:space="0" w:color="auto"/>
                <w:left w:val="none" w:sz="0" w:space="0" w:color="auto"/>
                <w:bottom w:val="none" w:sz="0" w:space="0" w:color="auto"/>
                <w:right w:val="none" w:sz="0" w:space="0" w:color="auto"/>
              </w:divBdr>
            </w:div>
            <w:div w:id="1913004561">
              <w:marLeft w:val="0"/>
              <w:marRight w:val="0"/>
              <w:marTop w:val="0"/>
              <w:marBottom w:val="0"/>
              <w:divBdr>
                <w:top w:val="none" w:sz="0" w:space="0" w:color="auto"/>
                <w:left w:val="none" w:sz="0" w:space="0" w:color="auto"/>
                <w:bottom w:val="none" w:sz="0" w:space="0" w:color="auto"/>
                <w:right w:val="none" w:sz="0" w:space="0" w:color="auto"/>
              </w:divBdr>
            </w:div>
            <w:div w:id="188844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92436">
      <w:bodyDiv w:val="1"/>
      <w:marLeft w:val="0"/>
      <w:marRight w:val="0"/>
      <w:marTop w:val="0"/>
      <w:marBottom w:val="0"/>
      <w:divBdr>
        <w:top w:val="none" w:sz="0" w:space="0" w:color="auto"/>
        <w:left w:val="none" w:sz="0" w:space="0" w:color="auto"/>
        <w:bottom w:val="none" w:sz="0" w:space="0" w:color="auto"/>
        <w:right w:val="none" w:sz="0" w:space="0" w:color="auto"/>
      </w:divBdr>
    </w:div>
    <w:div w:id="291329908">
      <w:bodyDiv w:val="1"/>
      <w:marLeft w:val="0"/>
      <w:marRight w:val="0"/>
      <w:marTop w:val="0"/>
      <w:marBottom w:val="0"/>
      <w:divBdr>
        <w:top w:val="none" w:sz="0" w:space="0" w:color="auto"/>
        <w:left w:val="none" w:sz="0" w:space="0" w:color="auto"/>
        <w:bottom w:val="none" w:sz="0" w:space="0" w:color="auto"/>
        <w:right w:val="none" w:sz="0" w:space="0" w:color="auto"/>
      </w:divBdr>
    </w:div>
    <w:div w:id="295985800">
      <w:bodyDiv w:val="1"/>
      <w:marLeft w:val="0"/>
      <w:marRight w:val="0"/>
      <w:marTop w:val="0"/>
      <w:marBottom w:val="0"/>
      <w:divBdr>
        <w:top w:val="none" w:sz="0" w:space="0" w:color="auto"/>
        <w:left w:val="none" w:sz="0" w:space="0" w:color="auto"/>
        <w:bottom w:val="none" w:sz="0" w:space="0" w:color="auto"/>
        <w:right w:val="none" w:sz="0" w:space="0" w:color="auto"/>
      </w:divBdr>
    </w:div>
    <w:div w:id="389379155">
      <w:bodyDiv w:val="1"/>
      <w:marLeft w:val="0"/>
      <w:marRight w:val="0"/>
      <w:marTop w:val="0"/>
      <w:marBottom w:val="0"/>
      <w:divBdr>
        <w:top w:val="none" w:sz="0" w:space="0" w:color="auto"/>
        <w:left w:val="none" w:sz="0" w:space="0" w:color="auto"/>
        <w:bottom w:val="none" w:sz="0" w:space="0" w:color="auto"/>
        <w:right w:val="none" w:sz="0" w:space="0" w:color="auto"/>
      </w:divBdr>
    </w:div>
    <w:div w:id="563494966">
      <w:bodyDiv w:val="1"/>
      <w:marLeft w:val="0"/>
      <w:marRight w:val="0"/>
      <w:marTop w:val="0"/>
      <w:marBottom w:val="0"/>
      <w:divBdr>
        <w:top w:val="none" w:sz="0" w:space="0" w:color="auto"/>
        <w:left w:val="none" w:sz="0" w:space="0" w:color="auto"/>
        <w:bottom w:val="none" w:sz="0" w:space="0" w:color="auto"/>
        <w:right w:val="none" w:sz="0" w:space="0" w:color="auto"/>
      </w:divBdr>
    </w:div>
    <w:div w:id="1748917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gis.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8142/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as-project.eu/medias/website/"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ego.genomics.cn/" TargetMode="External"/><Relationship Id="rId4" Type="http://schemas.openxmlformats.org/officeDocument/2006/relationships/settings" Target="settings.xml"/><Relationship Id="rId9" Type="http://schemas.openxmlformats.org/officeDocument/2006/relationships/hyperlink" Target="https://bioinformatics.psb.ugent.be/gdb/Spi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20720-DC3A-41E9-AAF6-B0ABB13E5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1638</TotalTime>
  <Pages>57</Pages>
  <Words>105932</Words>
  <Characters>603813</Characters>
  <Application>Microsoft Office Word</Application>
  <DocSecurity>0</DocSecurity>
  <Lines>5031</Lines>
  <Paragraphs>1416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708329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CiLia</cp:lastModifiedBy>
  <cp:revision>55</cp:revision>
  <dcterms:created xsi:type="dcterms:W3CDTF">2022-09-06T11:53:00Z</dcterms:created>
  <dcterms:modified xsi:type="dcterms:W3CDTF">2022-09-10T18:49:00Z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1008914f-d104-3709-8f70-a52b73337e8d</vt:lpwstr>
  </property>
  <property fmtid="{D5CDD505-2E9C-101B-9397-08002B2CF9AE}" pid="4" name="Mendeley Citation Style_1">
    <vt:lpwstr>http://www.zotero.org/styles/molecular-ecology</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https://csl.mendeley.com/styles/476912481/apa-old-doi-prefix-2b</vt:lpwstr>
  </property>
  <property fmtid="{D5CDD505-2E9C-101B-9397-08002B2CF9AE}" pid="10" name="Mendeley Recent Style Name 2_1">
    <vt:lpwstr>American Psychological Association 6th edition ("doi:" DOI prefix) - Cilia Antoniou</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http://www.zotero.org/styles/biomed-central</vt:lpwstr>
  </property>
  <property fmtid="{D5CDD505-2E9C-101B-9397-08002B2CF9AE}" pid="14" name="Mendeley Recent Style Name 4_1">
    <vt:lpwstr>BioMed Central</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http://csl.mendeley.com/styles/476912481/Elidek-MyPublicaations-3</vt:lpwstr>
  </property>
  <property fmtid="{D5CDD505-2E9C-101B-9397-08002B2CF9AE}" pid="18" name="Mendeley Recent Style Name 6_1">
    <vt:lpwstr>Elidek-MyPublications - Cilia Antoniou, PhD</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http://www.zotero.org/styles/journal-of-biological-research-thessaloniki</vt:lpwstr>
  </property>
  <property fmtid="{D5CDD505-2E9C-101B-9397-08002B2CF9AE}" pid="22" name="Mendeley Recent Style Name 8_1">
    <vt:lpwstr>Journal of Biological Research-Thessaloniki</vt:lpwstr>
  </property>
  <property fmtid="{D5CDD505-2E9C-101B-9397-08002B2CF9AE}" pid="23" name="Mendeley Recent Style Id 9_1">
    <vt:lpwstr>http://www.zotero.org/styles/molecular-ecology</vt:lpwstr>
  </property>
  <property fmtid="{D5CDD505-2E9C-101B-9397-08002B2CF9AE}" pid="24" name="Mendeley Recent Style Name 9_1">
    <vt:lpwstr>Molecular Ecology</vt:lpwstr>
  </property>
</Properties>
</file>